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BBA553" w14:textId="0D18E967" w:rsidR="005C63AD" w:rsidRDefault="005C63AD" w:rsidP="005C63AD"/>
    <w:p w14:paraId="18C25718" w14:textId="6A87C23F" w:rsidR="005C63AD" w:rsidRDefault="00437B29" w:rsidP="00437B29">
      <w:pPr>
        <w:jc w:val="center"/>
      </w:pPr>
      <w:r>
        <w:rPr>
          <w:noProof/>
        </w:rPr>
        <w:drawing>
          <wp:inline distT="0" distB="0" distL="0" distR="0" wp14:anchorId="2D3215AD" wp14:editId="6DCCF2B4">
            <wp:extent cx="3633470" cy="101219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33470" cy="10121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293E398" w14:textId="77777777" w:rsidR="005C63AD" w:rsidRDefault="005C63AD" w:rsidP="005C63AD">
      <w:pPr>
        <w:ind w:left="180"/>
      </w:pPr>
    </w:p>
    <w:p w14:paraId="2E8F410C" w14:textId="77777777" w:rsidR="005C63AD" w:rsidRDefault="005C63AD" w:rsidP="005C63AD"/>
    <w:p w14:paraId="48BF2288" w14:textId="77777777" w:rsidR="005C63AD" w:rsidRDefault="005C63AD" w:rsidP="005C63AD">
      <w:pPr>
        <w:rPr>
          <w:rFonts w:ascii="Courier" w:hAnsi="Courier" w:cs="Lucida Sans Unicode"/>
          <w:b/>
          <w:bCs/>
          <w:color w:val="993300"/>
          <w:sz w:val="40"/>
        </w:rPr>
      </w:pPr>
    </w:p>
    <w:sdt>
      <w:sdtPr>
        <w:rPr>
          <w:rFonts w:ascii="Arial" w:hAnsi="Arial"/>
          <w:b/>
          <w:iCs/>
          <w:caps/>
          <w:sz w:val="48"/>
          <w:szCs w:val="48"/>
        </w:rPr>
        <w:alias w:val="Comments"/>
        <w:id w:val="92673712"/>
        <w:placeholder>
          <w:docPart w:val="DB0E161B7FB744ADBC462AFA19911FE8"/>
        </w:placeholder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EndPr/>
      <w:sdtContent>
        <w:p w14:paraId="679C8595" w14:textId="31177728" w:rsidR="005C63AD" w:rsidRPr="0080082B" w:rsidRDefault="00BB6644" w:rsidP="005C63AD">
          <w:pPr>
            <w:jc w:val="center"/>
            <w:rPr>
              <w:rFonts w:ascii="Arial" w:hAnsi="Arial"/>
              <w:b/>
              <w:iCs/>
              <w:caps/>
              <w:sz w:val="44"/>
              <w:szCs w:val="44"/>
            </w:rPr>
          </w:pPr>
          <w:r>
            <w:rPr>
              <w:rFonts w:ascii="Arial" w:hAnsi="Arial"/>
              <w:b/>
              <w:iCs/>
              <w:caps/>
              <w:sz w:val="48"/>
              <w:szCs w:val="48"/>
            </w:rPr>
            <w:t>CASHLESS TOLLING</w:t>
          </w:r>
        </w:p>
      </w:sdtContent>
    </w:sdt>
    <w:p w14:paraId="7ABD9E96" w14:textId="77777777" w:rsidR="005C63AD" w:rsidRPr="00881261" w:rsidRDefault="005C63AD" w:rsidP="005C63AD">
      <w:pPr>
        <w:pStyle w:val="Header"/>
        <w:tabs>
          <w:tab w:val="left" w:pos="720"/>
        </w:tabs>
        <w:jc w:val="center"/>
        <w:rPr>
          <w:sz w:val="48"/>
        </w:rPr>
      </w:pPr>
    </w:p>
    <w:sdt>
      <w:sdtPr>
        <w:rPr>
          <w:rFonts w:ascii="Arial" w:hAnsi="Arial" w:cs="Times New Roman"/>
          <w:sz w:val="28"/>
          <w:szCs w:val="28"/>
        </w:rPr>
        <w:alias w:val="Keywords"/>
        <w:id w:val="7048510"/>
        <w:placeholder>
          <w:docPart w:val="44E05B062BB84D5983447544F7354DCE"/>
        </w:placeholder>
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<w:text/>
      </w:sdtPr>
      <w:sdtEndPr/>
      <w:sdtContent>
        <w:p w14:paraId="5779CB30" w14:textId="1EABCE1A" w:rsidR="005C63AD" w:rsidRDefault="00437B29" w:rsidP="005C63AD">
          <w:pPr>
            <w:pStyle w:val="Header"/>
            <w:tabs>
              <w:tab w:val="left" w:pos="720"/>
            </w:tabs>
            <w:jc w:val="center"/>
            <w:rPr>
              <w:rFonts w:ascii="Arial" w:hAnsi="Arial" w:cs="Times New Roman"/>
              <w:sz w:val="28"/>
              <w:szCs w:val="28"/>
            </w:rPr>
          </w:pPr>
          <w:r>
            <w:rPr>
              <w:rFonts w:ascii="Arial" w:hAnsi="Arial" w:cs="Times New Roman"/>
              <w:sz w:val="28"/>
              <w:szCs w:val="28"/>
            </w:rPr>
            <w:t>TA 1</w:t>
          </w:r>
          <w:r w:rsidR="00BB6644">
            <w:rPr>
              <w:rFonts w:ascii="Arial" w:hAnsi="Arial" w:cs="Times New Roman"/>
              <w:sz w:val="28"/>
              <w:szCs w:val="28"/>
            </w:rPr>
            <w:t>9-1</w:t>
          </w:r>
          <w:r w:rsidR="00BC5591">
            <w:rPr>
              <w:rFonts w:ascii="Arial" w:hAnsi="Arial" w:cs="Times New Roman"/>
              <w:sz w:val="28"/>
              <w:szCs w:val="28"/>
            </w:rPr>
            <w:t>, Contract</w:t>
          </w:r>
          <w:r>
            <w:rPr>
              <w:rFonts w:ascii="Arial" w:hAnsi="Arial" w:cs="Times New Roman"/>
              <w:sz w:val="28"/>
              <w:szCs w:val="28"/>
            </w:rPr>
            <w:t xml:space="preserve"> No. D8</w:t>
          </w:r>
          <w:r w:rsidR="00BC5591">
            <w:rPr>
              <w:rFonts w:ascii="Arial" w:hAnsi="Arial" w:cs="Times New Roman"/>
              <w:sz w:val="28"/>
              <w:szCs w:val="28"/>
            </w:rPr>
            <w:t>00</w:t>
          </w:r>
          <w:r>
            <w:rPr>
              <w:rFonts w:ascii="Arial" w:hAnsi="Arial" w:cs="Times New Roman"/>
              <w:sz w:val="28"/>
              <w:szCs w:val="28"/>
            </w:rPr>
            <w:t>00</w:t>
          </w:r>
          <w:r w:rsidR="00BB6644">
            <w:rPr>
              <w:rFonts w:ascii="Arial" w:hAnsi="Arial" w:cs="Times New Roman"/>
              <w:sz w:val="28"/>
              <w:szCs w:val="28"/>
            </w:rPr>
            <w:t>2</w:t>
          </w:r>
        </w:p>
      </w:sdtContent>
    </w:sdt>
    <w:p w14:paraId="7674E373" w14:textId="77777777" w:rsidR="005C63AD" w:rsidRDefault="005C63AD" w:rsidP="005C63AD">
      <w:pPr>
        <w:pStyle w:val="Header"/>
        <w:tabs>
          <w:tab w:val="left" w:pos="720"/>
        </w:tabs>
        <w:jc w:val="center"/>
        <w:rPr>
          <w:sz w:val="48"/>
        </w:rPr>
      </w:pPr>
    </w:p>
    <w:sdt>
      <w:sdtPr>
        <w:rPr>
          <w:rFonts w:ascii="Arial" w:hAnsi="Arial"/>
          <w:b/>
          <w:bCs/>
          <w:caps/>
          <w:sz w:val="48"/>
        </w:rPr>
        <w:alias w:val="Subject"/>
        <w:id w:val="17111967"/>
        <w:placeholder>
          <w:docPart w:val="A7D81519584A442B85D76B17DC4A52FC"/>
        </w:placeholder>
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<w:text/>
      </w:sdtPr>
      <w:sdtEndPr/>
      <w:sdtContent>
        <w:p w14:paraId="7D46AC02" w14:textId="77777777" w:rsidR="005C63AD" w:rsidRPr="00BC5591" w:rsidRDefault="00BC5591" w:rsidP="005C63AD">
          <w:pPr>
            <w:pStyle w:val="Header"/>
            <w:tabs>
              <w:tab w:val="left" w:pos="720"/>
            </w:tabs>
            <w:jc w:val="center"/>
            <w:rPr>
              <w:rFonts w:ascii="Arial" w:hAnsi="Arial"/>
              <w:b/>
              <w:bCs/>
              <w:caps/>
              <w:sz w:val="48"/>
            </w:rPr>
          </w:pPr>
          <w:r w:rsidRPr="00BC5591">
            <w:rPr>
              <w:rFonts w:ascii="Arial" w:hAnsi="Arial"/>
              <w:b/>
              <w:bCs/>
              <w:caps/>
              <w:sz w:val="48"/>
            </w:rPr>
            <w:t>Request for Proposals</w:t>
          </w:r>
        </w:p>
      </w:sdtContent>
    </w:sdt>
    <w:p w14:paraId="1B41C509" w14:textId="77777777" w:rsidR="005C63AD" w:rsidRPr="008F0D5F" w:rsidRDefault="005C63AD" w:rsidP="005C63AD">
      <w:pPr>
        <w:pStyle w:val="Header"/>
        <w:tabs>
          <w:tab w:val="left" w:pos="720"/>
        </w:tabs>
        <w:jc w:val="center"/>
        <w:rPr>
          <w:sz w:val="22"/>
          <w:szCs w:val="22"/>
        </w:rPr>
      </w:pPr>
    </w:p>
    <w:p w14:paraId="4530AAEF" w14:textId="77777777" w:rsidR="005C63AD" w:rsidRDefault="005C63AD" w:rsidP="005C63AD">
      <w:pPr>
        <w:pStyle w:val="StyleHeader24ptBoldCentered"/>
      </w:pPr>
      <w:r>
        <w:t>INSTRUCTIONS TO PROPOSERS</w:t>
      </w:r>
    </w:p>
    <w:p w14:paraId="771A634B" w14:textId="77777777" w:rsidR="005C63AD" w:rsidRDefault="005C63AD" w:rsidP="005C63AD">
      <w:pPr>
        <w:pStyle w:val="StyleHeader24ptBoldCentered"/>
      </w:pPr>
    </w:p>
    <w:p w14:paraId="4A603798" w14:textId="77777777" w:rsidR="005C63AD" w:rsidRDefault="005C63AD" w:rsidP="005C63AD">
      <w:pPr>
        <w:pStyle w:val="StyleHeader24ptBoldCentered"/>
      </w:pPr>
      <w:r>
        <w:t>APPENDIX E</w:t>
      </w:r>
    </w:p>
    <w:p w14:paraId="6841AC17" w14:textId="77777777" w:rsidR="005C63AD" w:rsidRDefault="005C63AD" w:rsidP="005C63AD">
      <w:pPr>
        <w:pStyle w:val="StyleHeader24ptBoldCentered"/>
      </w:pPr>
    </w:p>
    <w:p w14:paraId="3A73E172" w14:textId="67C09764" w:rsidR="005C63AD" w:rsidRDefault="005C63AD" w:rsidP="005C63AD">
      <w:pPr>
        <w:pStyle w:val="StyleHeader24ptBoldCentered"/>
      </w:pPr>
      <w:r>
        <w:t>FORMS</w:t>
      </w:r>
      <w:bookmarkStart w:id="0" w:name="_GoBack"/>
      <w:bookmarkEnd w:id="0"/>
    </w:p>
    <w:p w14:paraId="627CD608" w14:textId="77777777" w:rsidR="001555B4" w:rsidRDefault="001555B4" w:rsidP="005C63AD">
      <w:pPr>
        <w:pStyle w:val="StyleHeader24ptBoldCentered"/>
      </w:pPr>
    </w:p>
    <w:p w14:paraId="37890B49" w14:textId="77777777" w:rsidR="005C63AD" w:rsidRDefault="005C63AD" w:rsidP="005C63AD">
      <w:pPr>
        <w:pStyle w:val="Header"/>
        <w:tabs>
          <w:tab w:val="left" w:pos="720"/>
        </w:tabs>
        <w:jc w:val="center"/>
        <w:rPr>
          <w:sz w:val="40"/>
          <w:szCs w:val="40"/>
        </w:rPr>
      </w:pPr>
    </w:p>
    <w:sdt>
      <w:sdtPr>
        <w:rPr>
          <w:szCs w:val="48"/>
        </w:rPr>
        <w:alias w:val="Status"/>
        <w:id w:val="1022617782"/>
        <w:placeholder>
          <w:docPart w:val="31B44ED409D84B328B7ED28EE946DCC9"/>
        </w:placeholder>
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<w:text/>
      </w:sdtPr>
      <w:sdtContent>
        <w:p w14:paraId="1F82C8E9" w14:textId="52CF7A34" w:rsidR="005C63AD" w:rsidRDefault="00FA3C8A" w:rsidP="005C63AD">
          <w:pPr>
            <w:pStyle w:val="StyleHeader24ptBoldCentered"/>
          </w:pPr>
          <w:r>
            <w:rPr>
              <w:szCs w:val="48"/>
            </w:rPr>
            <w:t>Addendum #5 April</w:t>
          </w:r>
          <w:r>
            <w:rPr>
              <w:szCs w:val="48"/>
            </w:rPr>
            <w:t xml:space="preserve"> </w:t>
          </w:r>
          <w:r>
            <w:rPr>
              <w:szCs w:val="48"/>
            </w:rPr>
            <w:t>11</w:t>
          </w:r>
          <w:r>
            <w:rPr>
              <w:szCs w:val="48"/>
            </w:rPr>
            <w:t>, 2019</w:t>
          </w:r>
        </w:p>
      </w:sdtContent>
    </w:sdt>
    <w:p w14:paraId="776260DE" w14:textId="77777777" w:rsidR="005C63AD" w:rsidRDefault="005C63AD" w:rsidP="005C63AD">
      <w:pPr>
        <w:jc w:val="center"/>
        <w:rPr>
          <w:rFonts w:ascii="Arial" w:hAnsi="Arial"/>
          <w:b/>
          <w:sz w:val="28"/>
          <w:szCs w:val="28"/>
        </w:rPr>
        <w:sectPr w:rsidR="005C63AD" w:rsidSect="0085330A">
          <w:footerReference w:type="first" r:id="rId9"/>
          <w:pgSz w:w="12240" w:h="15840" w:code="1"/>
          <w:pgMar w:top="1440" w:right="1350" w:bottom="1440" w:left="1440" w:header="720" w:footer="432" w:gutter="0"/>
          <w:pgNumType w:start="1"/>
          <w:cols w:space="720"/>
          <w:noEndnote/>
          <w:docGrid w:linePitch="326"/>
        </w:sectPr>
      </w:pPr>
    </w:p>
    <w:p w14:paraId="71898C5F" w14:textId="77777777" w:rsidR="00843CFB" w:rsidRPr="00220C48" w:rsidRDefault="00843CFB" w:rsidP="00843CFB">
      <w:pPr>
        <w:pStyle w:val="Heading1"/>
      </w:pPr>
      <w:r w:rsidRPr="00220C48">
        <w:lastRenderedPageBreak/>
        <w:t>FORM SP</w:t>
      </w:r>
    </w:p>
    <w:p w14:paraId="44DB1AD0" w14:textId="77777777" w:rsidR="005C63AD" w:rsidRPr="0012653A" w:rsidRDefault="005C63AD" w:rsidP="005C63AD">
      <w:pPr>
        <w:overflowPunct/>
        <w:autoSpaceDE/>
        <w:autoSpaceDN/>
        <w:adjustRightInd/>
        <w:spacing w:before="120" w:after="120"/>
        <w:ind w:left="90"/>
        <w:jc w:val="center"/>
        <w:textAlignment w:val="auto"/>
        <w:rPr>
          <w:rFonts w:ascii="Arial" w:hAnsi="Arial"/>
          <w:b/>
          <w:sz w:val="28"/>
          <w:szCs w:val="28"/>
          <w:u w:val="single"/>
        </w:rPr>
      </w:pPr>
      <w:r w:rsidRPr="00220C48">
        <w:rPr>
          <w:rFonts w:ascii="Arial" w:hAnsi="Arial"/>
          <w:b/>
          <w:sz w:val="28"/>
          <w:szCs w:val="28"/>
          <w:u w:val="single"/>
        </w:rPr>
        <w:t>SCHEDULE OF PRICES</w:t>
      </w:r>
    </w:p>
    <w:p w14:paraId="24A0729C" w14:textId="77777777" w:rsidR="005C63AD" w:rsidRDefault="005C63AD" w:rsidP="005C63AD">
      <w:pPr>
        <w:rPr>
          <w:rFonts w:ascii="Arial" w:hAnsi="Arial"/>
        </w:rPr>
      </w:pPr>
    </w:p>
    <w:p w14:paraId="3A59845E" w14:textId="77777777" w:rsidR="005C63AD" w:rsidRPr="00244649" w:rsidRDefault="005C63AD" w:rsidP="005C63AD">
      <w:pPr>
        <w:rPr>
          <w:rFonts w:cs="Times New Roman"/>
        </w:rPr>
      </w:pPr>
      <w:r>
        <w:rPr>
          <w:rFonts w:cs="Times New Roman"/>
        </w:rPr>
        <w:t>Proposer:</w:t>
      </w:r>
      <w:r>
        <w:rPr>
          <w:rFonts w:cs="Times New Roman"/>
        </w:rPr>
        <w:tab/>
        <w:t xml:space="preserve">    ________________________________________________________________</w:t>
      </w:r>
    </w:p>
    <w:p w14:paraId="1737DEBF" w14:textId="77777777" w:rsidR="005C63AD" w:rsidRDefault="005C63AD" w:rsidP="005C63AD">
      <w:pPr>
        <w:rPr>
          <w:rFonts w:ascii="Arial" w:hAnsi="Arial"/>
        </w:rPr>
      </w:pPr>
    </w:p>
    <w:p w14:paraId="5568FBA2" w14:textId="77777777" w:rsidR="005C63AD" w:rsidRDefault="005C63AD" w:rsidP="005C63AD">
      <w:pPr>
        <w:rPr>
          <w:rFonts w:ascii="Arial" w:hAnsi="Arial"/>
        </w:rPr>
      </w:pPr>
    </w:p>
    <w:tbl>
      <w:tblPr>
        <w:tblW w:w="9450" w:type="dxa"/>
        <w:tblInd w:w="2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688"/>
        <w:gridCol w:w="6098"/>
        <w:gridCol w:w="1664"/>
      </w:tblGrid>
      <w:tr w:rsidR="005C63AD" w14:paraId="4E8786C7" w14:textId="77777777" w:rsidTr="0038431C">
        <w:trPr>
          <w:trHeight w:val="393"/>
        </w:trPr>
        <w:tc>
          <w:tcPr>
            <w:tcW w:w="1688" w:type="dxa"/>
            <w:tcBorders>
              <w:top w:val="single" w:sz="12" w:space="0" w:color="auto"/>
              <w:bottom w:val="single" w:sz="4" w:space="0" w:color="auto"/>
            </w:tcBorders>
            <w:shd w:val="pct25" w:color="auto" w:fill="auto"/>
          </w:tcPr>
          <w:p w14:paraId="378A632C" w14:textId="77777777" w:rsidR="005C63AD" w:rsidRDefault="005C63AD" w:rsidP="0085330A">
            <w:pPr>
              <w:spacing w:before="40" w:after="40"/>
            </w:pPr>
            <w:r>
              <w:t>Item #</w:t>
            </w:r>
          </w:p>
        </w:tc>
        <w:tc>
          <w:tcPr>
            <w:tcW w:w="6098" w:type="dxa"/>
            <w:tcBorders>
              <w:top w:val="single" w:sz="12" w:space="0" w:color="auto"/>
              <w:bottom w:val="single" w:sz="4" w:space="0" w:color="auto"/>
            </w:tcBorders>
            <w:shd w:val="pct25" w:color="auto" w:fill="auto"/>
          </w:tcPr>
          <w:p w14:paraId="530B6959" w14:textId="77777777" w:rsidR="005C63AD" w:rsidRDefault="005C63AD" w:rsidP="0085330A">
            <w:pPr>
              <w:spacing w:before="60"/>
              <w:rPr>
                <w:color w:val="000000"/>
              </w:rPr>
            </w:pPr>
            <w:r>
              <w:rPr>
                <w:color w:val="000000"/>
              </w:rPr>
              <w:t>Item Name</w:t>
            </w:r>
          </w:p>
        </w:tc>
        <w:tc>
          <w:tcPr>
            <w:tcW w:w="1664" w:type="dxa"/>
            <w:tcBorders>
              <w:top w:val="single" w:sz="12" w:space="0" w:color="auto"/>
              <w:bottom w:val="single" w:sz="4" w:space="0" w:color="auto"/>
            </w:tcBorders>
            <w:shd w:val="pct25" w:color="auto" w:fill="auto"/>
          </w:tcPr>
          <w:p w14:paraId="77D5576A" w14:textId="77777777" w:rsidR="005C63AD" w:rsidRPr="004353EA" w:rsidRDefault="005C63AD" w:rsidP="0085330A">
            <w:pPr>
              <w:spacing w:before="40" w:after="40"/>
              <w:jc w:val="center"/>
            </w:pPr>
            <w:r>
              <w:rPr>
                <w:b/>
                <w:u w:val="single"/>
              </w:rPr>
              <w:t>Price</w:t>
            </w:r>
            <w:r>
              <w:t xml:space="preserve"> (1)</w:t>
            </w:r>
          </w:p>
        </w:tc>
      </w:tr>
      <w:tr w:rsidR="005C63AD" w14:paraId="044BF603" w14:textId="77777777" w:rsidTr="0038431C">
        <w:tc>
          <w:tcPr>
            <w:tcW w:w="1688" w:type="dxa"/>
            <w:tcBorders>
              <w:top w:val="single" w:sz="4" w:space="0" w:color="auto"/>
              <w:bottom w:val="single" w:sz="4" w:space="0" w:color="auto"/>
            </w:tcBorders>
            <w:shd w:val="pct25" w:color="auto" w:fill="auto"/>
          </w:tcPr>
          <w:p w14:paraId="404A5124" w14:textId="6CDA274C" w:rsidR="005C63AD" w:rsidRPr="00883CDE" w:rsidRDefault="004068A5" w:rsidP="0085330A">
            <w:pPr>
              <w:spacing w:before="40" w:after="40"/>
              <w:jc w:val="center"/>
              <w:rPr>
                <w:color w:val="000000"/>
              </w:rPr>
            </w:pPr>
            <w:r>
              <w:rPr>
                <w:color w:val="000000"/>
              </w:rPr>
              <w:t>806</w:t>
            </w:r>
            <w:r w:rsidR="005C63AD" w:rsidRPr="00883CDE">
              <w:rPr>
                <w:color w:val="000000"/>
              </w:rPr>
              <w:t xml:space="preserve">.06000115 </w:t>
            </w:r>
          </w:p>
        </w:tc>
        <w:tc>
          <w:tcPr>
            <w:tcW w:w="6098" w:type="dxa"/>
            <w:tcBorders>
              <w:top w:val="single" w:sz="4" w:space="0" w:color="auto"/>
              <w:bottom w:val="single" w:sz="4" w:space="0" w:color="auto"/>
            </w:tcBorders>
            <w:shd w:val="pct25" w:color="auto" w:fill="auto"/>
          </w:tcPr>
          <w:p w14:paraId="7E17AB8A" w14:textId="6420E0D0" w:rsidR="005C63AD" w:rsidRPr="00883CDE" w:rsidRDefault="005C63AD" w:rsidP="00540560">
            <w:pPr>
              <w:spacing w:before="60"/>
              <w:rPr>
                <w:color w:val="000000"/>
              </w:rPr>
            </w:pPr>
            <w:r w:rsidRPr="00883CDE">
              <w:rPr>
                <w:color w:val="000000"/>
              </w:rPr>
              <w:t>Design Build – Construction Work</w:t>
            </w:r>
            <w:r w:rsidR="001C7F7F">
              <w:rPr>
                <w:color w:val="000000"/>
              </w:rPr>
              <w:t xml:space="preserve"> </w:t>
            </w:r>
            <w:r w:rsidR="009D59C3">
              <w:rPr>
                <w:color w:val="000000"/>
              </w:rPr>
              <w:t>Woodbury</w:t>
            </w:r>
          </w:p>
        </w:tc>
        <w:tc>
          <w:tcPr>
            <w:tcW w:w="166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D1CC8B0" w14:textId="77777777" w:rsidR="005C63AD" w:rsidRPr="00583D7B" w:rsidRDefault="005C63AD" w:rsidP="0085330A">
            <w:pPr>
              <w:spacing w:before="40" w:after="40"/>
              <w:jc w:val="center"/>
            </w:pPr>
          </w:p>
        </w:tc>
      </w:tr>
      <w:tr w:rsidR="00540560" w14:paraId="47E37FF2" w14:textId="77777777" w:rsidTr="0038431C">
        <w:tc>
          <w:tcPr>
            <w:tcW w:w="1688" w:type="dxa"/>
            <w:tcBorders>
              <w:top w:val="single" w:sz="4" w:space="0" w:color="auto"/>
              <w:bottom w:val="single" w:sz="4" w:space="0" w:color="auto"/>
            </w:tcBorders>
            <w:shd w:val="pct25" w:color="auto" w:fill="auto"/>
          </w:tcPr>
          <w:p w14:paraId="2EE44121" w14:textId="0A78F629" w:rsidR="00540560" w:rsidRPr="00883CDE" w:rsidRDefault="004068A5" w:rsidP="00540560">
            <w:pPr>
              <w:spacing w:before="40" w:after="40"/>
              <w:jc w:val="center"/>
              <w:rPr>
                <w:color w:val="000000"/>
              </w:rPr>
            </w:pPr>
            <w:r>
              <w:rPr>
                <w:color w:val="000000"/>
              </w:rPr>
              <w:t>806.06000215</w:t>
            </w:r>
          </w:p>
        </w:tc>
        <w:tc>
          <w:tcPr>
            <w:tcW w:w="6098" w:type="dxa"/>
            <w:tcBorders>
              <w:top w:val="single" w:sz="4" w:space="0" w:color="auto"/>
              <w:bottom w:val="single" w:sz="4" w:space="0" w:color="auto"/>
            </w:tcBorders>
            <w:shd w:val="pct25" w:color="auto" w:fill="auto"/>
          </w:tcPr>
          <w:p w14:paraId="05A35D71" w14:textId="1CF1243A" w:rsidR="00540560" w:rsidRPr="00883CDE" w:rsidRDefault="00540560" w:rsidP="00540560">
            <w:pPr>
              <w:spacing w:before="60"/>
              <w:rPr>
                <w:color w:val="000000"/>
              </w:rPr>
            </w:pPr>
            <w:r w:rsidRPr="002775FE">
              <w:t>Desig</w:t>
            </w:r>
            <w:r w:rsidR="001C7F7F">
              <w:t xml:space="preserve">n Build – Construction Work </w:t>
            </w:r>
            <w:r w:rsidR="009D59C3">
              <w:t xml:space="preserve">Special </w:t>
            </w:r>
            <w:r w:rsidR="00A60329">
              <w:rPr>
                <w:color w:val="000000"/>
              </w:rPr>
              <w:t>Exit 16</w:t>
            </w:r>
          </w:p>
        </w:tc>
        <w:tc>
          <w:tcPr>
            <w:tcW w:w="166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7447258" w14:textId="77777777" w:rsidR="00540560" w:rsidRPr="00583D7B" w:rsidRDefault="00540560" w:rsidP="00540560">
            <w:pPr>
              <w:spacing w:before="40" w:after="40"/>
              <w:jc w:val="center"/>
            </w:pPr>
          </w:p>
        </w:tc>
      </w:tr>
      <w:tr w:rsidR="004068A5" w14:paraId="6BC4A670" w14:textId="77777777" w:rsidTr="0038431C">
        <w:tc>
          <w:tcPr>
            <w:tcW w:w="1688" w:type="dxa"/>
            <w:tcBorders>
              <w:top w:val="single" w:sz="4" w:space="0" w:color="auto"/>
              <w:bottom w:val="single" w:sz="4" w:space="0" w:color="auto"/>
            </w:tcBorders>
            <w:shd w:val="pct25" w:color="auto" w:fill="auto"/>
          </w:tcPr>
          <w:p w14:paraId="0F232BDE" w14:textId="2BFA21B6" w:rsidR="004068A5" w:rsidRPr="00883CDE" w:rsidRDefault="004068A5" w:rsidP="004068A5">
            <w:pPr>
              <w:spacing w:before="40" w:after="40"/>
              <w:jc w:val="center"/>
              <w:rPr>
                <w:color w:val="000000"/>
              </w:rPr>
            </w:pPr>
            <w:r w:rsidRPr="00104E06">
              <w:rPr>
                <w:color w:val="000000"/>
              </w:rPr>
              <w:t>806.06000</w:t>
            </w:r>
            <w:r w:rsidR="004355B3">
              <w:rPr>
                <w:color w:val="000000"/>
              </w:rPr>
              <w:t>3</w:t>
            </w:r>
            <w:r w:rsidRPr="00104E06">
              <w:rPr>
                <w:color w:val="000000"/>
              </w:rPr>
              <w:t>15</w:t>
            </w:r>
          </w:p>
        </w:tc>
        <w:tc>
          <w:tcPr>
            <w:tcW w:w="6098" w:type="dxa"/>
            <w:tcBorders>
              <w:top w:val="single" w:sz="4" w:space="0" w:color="auto"/>
              <w:bottom w:val="single" w:sz="4" w:space="0" w:color="auto"/>
            </w:tcBorders>
            <w:shd w:val="pct25" w:color="auto" w:fill="auto"/>
          </w:tcPr>
          <w:p w14:paraId="53569B9E" w14:textId="075D7897" w:rsidR="004068A5" w:rsidRPr="00883CDE" w:rsidRDefault="004068A5" w:rsidP="004068A5">
            <w:pPr>
              <w:spacing w:before="60"/>
              <w:rPr>
                <w:color w:val="000000"/>
              </w:rPr>
            </w:pPr>
            <w:r w:rsidRPr="002775FE">
              <w:t>Desig</w:t>
            </w:r>
            <w:r>
              <w:t xml:space="preserve">n Build – Construction Work Special </w:t>
            </w:r>
            <w:r>
              <w:rPr>
                <w:color w:val="000000"/>
              </w:rPr>
              <w:t>Exit 17</w:t>
            </w:r>
          </w:p>
        </w:tc>
        <w:tc>
          <w:tcPr>
            <w:tcW w:w="166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C9CF08A" w14:textId="77777777" w:rsidR="004068A5" w:rsidRPr="00583D7B" w:rsidRDefault="004068A5" w:rsidP="004068A5">
            <w:pPr>
              <w:spacing w:before="40" w:after="40"/>
              <w:jc w:val="center"/>
            </w:pPr>
          </w:p>
        </w:tc>
      </w:tr>
      <w:tr w:rsidR="004068A5" w14:paraId="16F4EBA3" w14:textId="77777777" w:rsidTr="0038431C">
        <w:tc>
          <w:tcPr>
            <w:tcW w:w="1688" w:type="dxa"/>
            <w:tcBorders>
              <w:top w:val="single" w:sz="4" w:space="0" w:color="auto"/>
              <w:bottom w:val="single" w:sz="4" w:space="0" w:color="auto"/>
            </w:tcBorders>
            <w:shd w:val="pct25" w:color="auto" w:fill="auto"/>
          </w:tcPr>
          <w:p w14:paraId="5A5D4984" w14:textId="51AF954C" w:rsidR="004068A5" w:rsidRPr="00883CDE" w:rsidRDefault="004355B3" w:rsidP="004068A5">
            <w:pPr>
              <w:spacing w:before="40" w:after="40"/>
              <w:jc w:val="center"/>
              <w:rPr>
                <w:color w:val="000000"/>
              </w:rPr>
            </w:pPr>
            <w:r>
              <w:rPr>
                <w:color w:val="000000"/>
              </w:rPr>
              <w:t>806.060004</w:t>
            </w:r>
            <w:r w:rsidR="004068A5" w:rsidRPr="00104E06">
              <w:rPr>
                <w:color w:val="000000"/>
              </w:rPr>
              <w:t>15</w:t>
            </w:r>
          </w:p>
        </w:tc>
        <w:tc>
          <w:tcPr>
            <w:tcW w:w="6098" w:type="dxa"/>
            <w:tcBorders>
              <w:top w:val="single" w:sz="4" w:space="0" w:color="auto"/>
              <w:bottom w:val="single" w:sz="4" w:space="0" w:color="auto"/>
            </w:tcBorders>
            <w:shd w:val="pct25" w:color="auto" w:fill="auto"/>
          </w:tcPr>
          <w:p w14:paraId="47DA44B0" w14:textId="2B6C9B9F" w:rsidR="004068A5" w:rsidRPr="00883CDE" w:rsidRDefault="004068A5" w:rsidP="004068A5">
            <w:pPr>
              <w:spacing w:before="60"/>
              <w:rPr>
                <w:color w:val="000000"/>
              </w:rPr>
            </w:pPr>
            <w:r w:rsidRPr="002775FE">
              <w:t>Desig</w:t>
            </w:r>
            <w:r>
              <w:t xml:space="preserve">n Build – Construction Work </w:t>
            </w:r>
            <w:r>
              <w:rPr>
                <w:color w:val="000000"/>
              </w:rPr>
              <w:t>Exit 18</w:t>
            </w:r>
          </w:p>
        </w:tc>
        <w:tc>
          <w:tcPr>
            <w:tcW w:w="166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B89F7D2" w14:textId="77777777" w:rsidR="004068A5" w:rsidRPr="00583D7B" w:rsidRDefault="004068A5" w:rsidP="004068A5">
            <w:pPr>
              <w:spacing w:before="40" w:after="40"/>
              <w:jc w:val="center"/>
            </w:pPr>
          </w:p>
        </w:tc>
      </w:tr>
      <w:tr w:rsidR="004068A5" w14:paraId="2E6B026E" w14:textId="77777777" w:rsidTr="0038431C">
        <w:tc>
          <w:tcPr>
            <w:tcW w:w="1688" w:type="dxa"/>
            <w:tcBorders>
              <w:top w:val="single" w:sz="4" w:space="0" w:color="auto"/>
              <w:bottom w:val="single" w:sz="4" w:space="0" w:color="auto"/>
            </w:tcBorders>
            <w:shd w:val="pct25" w:color="auto" w:fill="auto"/>
          </w:tcPr>
          <w:p w14:paraId="4CA9CC06" w14:textId="268D5E71" w:rsidR="004068A5" w:rsidRPr="00883CDE" w:rsidRDefault="004355B3" w:rsidP="004068A5">
            <w:pPr>
              <w:spacing w:before="40" w:after="40"/>
              <w:jc w:val="center"/>
              <w:rPr>
                <w:color w:val="000000"/>
              </w:rPr>
            </w:pPr>
            <w:r>
              <w:rPr>
                <w:color w:val="000000"/>
              </w:rPr>
              <w:t>806.060005</w:t>
            </w:r>
            <w:r w:rsidR="004068A5" w:rsidRPr="00104E06">
              <w:rPr>
                <w:color w:val="000000"/>
              </w:rPr>
              <w:t>15</w:t>
            </w:r>
          </w:p>
        </w:tc>
        <w:tc>
          <w:tcPr>
            <w:tcW w:w="6098" w:type="dxa"/>
            <w:tcBorders>
              <w:top w:val="single" w:sz="4" w:space="0" w:color="auto"/>
              <w:bottom w:val="single" w:sz="4" w:space="0" w:color="auto"/>
            </w:tcBorders>
            <w:shd w:val="pct25" w:color="auto" w:fill="auto"/>
          </w:tcPr>
          <w:p w14:paraId="2904E3D0" w14:textId="783F5E4F" w:rsidR="004068A5" w:rsidRPr="00883CDE" w:rsidRDefault="004068A5" w:rsidP="004068A5">
            <w:pPr>
              <w:spacing w:before="60"/>
              <w:rPr>
                <w:color w:val="000000"/>
              </w:rPr>
            </w:pPr>
            <w:r w:rsidRPr="002775FE">
              <w:t>Design Build – Cons</w:t>
            </w:r>
            <w:r>
              <w:t xml:space="preserve">truction Work </w:t>
            </w:r>
            <w:r>
              <w:rPr>
                <w:color w:val="000000"/>
              </w:rPr>
              <w:t>Exit 19</w:t>
            </w:r>
          </w:p>
        </w:tc>
        <w:tc>
          <w:tcPr>
            <w:tcW w:w="166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BA4700A" w14:textId="77777777" w:rsidR="004068A5" w:rsidRPr="00583D7B" w:rsidRDefault="004068A5" w:rsidP="004068A5">
            <w:pPr>
              <w:spacing w:before="40" w:after="40"/>
              <w:jc w:val="center"/>
            </w:pPr>
          </w:p>
        </w:tc>
      </w:tr>
      <w:tr w:rsidR="004068A5" w14:paraId="4D38A5CD" w14:textId="77777777" w:rsidTr="0038431C">
        <w:tc>
          <w:tcPr>
            <w:tcW w:w="1688" w:type="dxa"/>
            <w:tcBorders>
              <w:top w:val="single" w:sz="4" w:space="0" w:color="auto"/>
              <w:bottom w:val="single" w:sz="4" w:space="0" w:color="auto"/>
            </w:tcBorders>
            <w:shd w:val="pct25" w:color="auto" w:fill="auto"/>
          </w:tcPr>
          <w:p w14:paraId="78B8381E" w14:textId="7E8863F2" w:rsidR="004068A5" w:rsidRPr="00883CDE" w:rsidRDefault="004355B3" w:rsidP="004068A5">
            <w:pPr>
              <w:spacing w:before="40" w:after="40"/>
              <w:jc w:val="center"/>
              <w:rPr>
                <w:color w:val="000000"/>
              </w:rPr>
            </w:pPr>
            <w:r>
              <w:rPr>
                <w:color w:val="000000"/>
              </w:rPr>
              <w:t>806.060006</w:t>
            </w:r>
            <w:r w:rsidR="004068A5" w:rsidRPr="00104E06">
              <w:rPr>
                <w:color w:val="000000"/>
              </w:rPr>
              <w:t>15</w:t>
            </w:r>
          </w:p>
        </w:tc>
        <w:tc>
          <w:tcPr>
            <w:tcW w:w="6098" w:type="dxa"/>
            <w:tcBorders>
              <w:top w:val="single" w:sz="4" w:space="0" w:color="auto"/>
              <w:bottom w:val="single" w:sz="4" w:space="0" w:color="auto"/>
            </w:tcBorders>
            <w:shd w:val="pct25" w:color="auto" w:fill="auto"/>
          </w:tcPr>
          <w:p w14:paraId="4E4DD095" w14:textId="1B720CA0" w:rsidR="004068A5" w:rsidRPr="00883CDE" w:rsidRDefault="004068A5" w:rsidP="004068A5">
            <w:pPr>
              <w:spacing w:before="60"/>
              <w:rPr>
                <w:color w:val="000000"/>
              </w:rPr>
            </w:pPr>
            <w:r w:rsidRPr="002775FE">
              <w:t>Desig</w:t>
            </w:r>
            <w:r>
              <w:t xml:space="preserve">n Build – Construction Work </w:t>
            </w:r>
            <w:r>
              <w:rPr>
                <w:color w:val="000000"/>
              </w:rPr>
              <w:t>Exit 20E</w:t>
            </w:r>
          </w:p>
        </w:tc>
        <w:tc>
          <w:tcPr>
            <w:tcW w:w="166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A47BD5F" w14:textId="77777777" w:rsidR="004068A5" w:rsidRPr="00583D7B" w:rsidRDefault="004068A5" w:rsidP="004068A5">
            <w:pPr>
              <w:spacing w:before="40" w:after="40"/>
              <w:jc w:val="center"/>
            </w:pPr>
          </w:p>
        </w:tc>
      </w:tr>
      <w:tr w:rsidR="004068A5" w14:paraId="510F9F37" w14:textId="77777777" w:rsidTr="0038431C">
        <w:tc>
          <w:tcPr>
            <w:tcW w:w="1688" w:type="dxa"/>
            <w:tcBorders>
              <w:top w:val="single" w:sz="4" w:space="0" w:color="auto"/>
              <w:bottom w:val="single" w:sz="4" w:space="0" w:color="auto"/>
            </w:tcBorders>
            <w:shd w:val="pct25" w:color="auto" w:fill="auto"/>
          </w:tcPr>
          <w:p w14:paraId="34A6DC6C" w14:textId="37DC82B1" w:rsidR="004068A5" w:rsidRPr="00883CDE" w:rsidRDefault="004355B3" w:rsidP="004068A5">
            <w:pPr>
              <w:spacing w:before="40" w:after="40"/>
              <w:jc w:val="center"/>
              <w:rPr>
                <w:color w:val="000000"/>
              </w:rPr>
            </w:pPr>
            <w:r>
              <w:rPr>
                <w:color w:val="000000"/>
              </w:rPr>
              <w:t>806.060007</w:t>
            </w:r>
            <w:r w:rsidR="004068A5" w:rsidRPr="00104E06">
              <w:rPr>
                <w:color w:val="000000"/>
              </w:rPr>
              <w:t>15</w:t>
            </w:r>
          </w:p>
        </w:tc>
        <w:tc>
          <w:tcPr>
            <w:tcW w:w="6098" w:type="dxa"/>
            <w:tcBorders>
              <w:top w:val="single" w:sz="4" w:space="0" w:color="auto"/>
              <w:bottom w:val="single" w:sz="4" w:space="0" w:color="auto"/>
            </w:tcBorders>
            <w:shd w:val="pct25" w:color="auto" w:fill="auto"/>
          </w:tcPr>
          <w:p w14:paraId="0062F41B" w14:textId="2F4388FC" w:rsidR="004068A5" w:rsidRPr="00883CDE" w:rsidRDefault="004068A5" w:rsidP="004068A5">
            <w:pPr>
              <w:spacing w:before="60"/>
              <w:rPr>
                <w:color w:val="000000"/>
              </w:rPr>
            </w:pPr>
            <w:r w:rsidRPr="002775FE">
              <w:t>Desig</w:t>
            </w:r>
            <w:r>
              <w:t xml:space="preserve">n Build – Construction Work </w:t>
            </w:r>
            <w:r>
              <w:rPr>
                <w:color w:val="000000"/>
              </w:rPr>
              <w:t>Exit 20W</w:t>
            </w:r>
          </w:p>
        </w:tc>
        <w:tc>
          <w:tcPr>
            <w:tcW w:w="166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F3B4D41" w14:textId="77777777" w:rsidR="004068A5" w:rsidRPr="00583D7B" w:rsidRDefault="004068A5" w:rsidP="004068A5">
            <w:pPr>
              <w:spacing w:before="40" w:after="40"/>
              <w:jc w:val="center"/>
            </w:pPr>
          </w:p>
        </w:tc>
      </w:tr>
      <w:tr w:rsidR="004068A5" w14:paraId="3E62CC8F" w14:textId="77777777" w:rsidTr="0038431C">
        <w:tc>
          <w:tcPr>
            <w:tcW w:w="1688" w:type="dxa"/>
            <w:tcBorders>
              <w:top w:val="single" w:sz="4" w:space="0" w:color="auto"/>
              <w:bottom w:val="single" w:sz="4" w:space="0" w:color="auto"/>
            </w:tcBorders>
            <w:shd w:val="pct25" w:color="auto" w:fill="auto"/>
          </w:tcPr>
          <w:p w14:paraId="6B17A4CC" w14:textId="1BFECC6B" w:rsidR="004068A5" w:rsidRPr="00883CDE" w:rsidRDefault="004355B3" w:rsidP="004068A5">
            <w:pPr>
              <w:spacing w:before="40" w:after="40"/>
              <w:jc w:val="center"/>
              <w:rPr>
                <w:color w:val="000000"/>
              </w:rPr>
            </w:pPr>
            <w:r>
              <w:rPr>
                <w:color w:val="000000"/>
              </w:rPr>
              <w:t>806.060008</w:t>
            </w:r>
            <w:r w:rsidR="004068A5" w:rsidRPr="00104E06">
              <w:rPr>
                <w:color w:val="000000"/>
              </w:rPr>
              <w:t>15</w:t>
            </w:r>
          </w:p>
        </w:tc>
        <w:tc>
          <w:tcPr>
            <w:tcW w:w="6098" w:type="dxa"/>
            <w:tcBorders>
              <w:top w:val="single" w:sz="4" w:space="0" w:color="auto"/>
              <w:bottom w:val="single" w:sz="4" w:space="0" w:color="auto"/>
            </w:tcBorders>
            <w:shd w:val="pct25" w:color="auto" w:fill="auto"/>
          </w:tcPr>
          <w:p w14:paraId="051A04D3" w14:textId="07F65BB4" w:rsidR="004068A5" w:rsidRPr="00883CDE" w:rsidRDefault="004068A5" w:rsidP="004068A5">
            <w:pPr>
              <w:spacing w:before="60"/>
              <w:rPr>
                <w:color w:val="FFFFFF" w:themeColor="background1"/>
              </w:rPr>
            </w:pPr>
            <w:r w:rsidRPr="002775FE">
              <w:t>Desig</w:t>
            </w:r>
            <w:r>
              <w:t xml:space="preserve">n Build – Construction Work </w:t>
            </w:r>
            <w:r>
              <w:rPr>
                <w:color w:val="000000"/>
              </w:rPr>
              <w:t>Exit 21</w:t>
            </w:r>
          </w:p>
        </w:tc>
        <w:tc>
          <w:tcPr>
            <w:tcW w:w="166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237B68B" w14:textId="77777777" w:rsidR="004068A5" w:rsidRPr="00583D7B" w:rsidRDefault="004068A5" w:rsidP="004068A5">
            <w:pPr>
              <w:spacing w:before="40" w:after="40"/>
              <w:jc w:val="center"/>
            </w:pPr>
          </w:p>
        </w:tc>
      </w:tr>
      <w:tr w:rsidR="004068A5" w14:paraId="02D75ADF" w14:textId="77777777" w:rsidTr="0038431C">
        <w:tc>
          <w:tcPr>
            <w:tcW w:w="16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</w:tcPr>
          <w:p w14:paraId="080C9BB2" w14:textId="4F343701" w:rsidR="004068A5" w:rsidRPr="001C7F7F" w:rsidRDefault="004355B3" w:rsidP="004068A5">
            <w:pPr>
              <w:spacing w:before="40" w:after="40"/>
              <w:jc w:val="center"/>
              <w:rPr>
                <w:color w:val="808080" w:themeColor="background1" w:themeShade="80"/>
              </w:rPr>
            </w:pPr>
            <w:r>
              <w:rPr>
                <w:color w:val="000000"/>
              </w:rPr>
              <w:t>806.060009</w:t>
            </w:r>
            <w:r w:rsidR="004068A5" w:rsidRPr="00104E06">
              <w:rPr>
                <w:color w:val="000000"/>
              </w:rPr>
              <w:t>15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</w:tcPr>
          <w:p w14:paraId="66BDA3AC" w14:textId="01B18FDE" w:rsidR="004068A5" w:rsidRPr="001C7F7F" w:rsidRDefault="004068A5" w:rsidP="004068A5">
            <w:pPr>
              <w:spacing w:before="60"/>
              <w:rPr>
                <w:color w:val="808080" w:themeColor="background1" w:themeShade="80"/>
              </w:rPr>
            </w:pPr>
            <w:r w:rsidRPr="002775FE">
              <w:t>Desig</w:t>
            </w:r>
            <w:r>
              <w:t>n Build – Construction Work Exit 21B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143CFD8A" w14:textId="77777777" w:rsidR="004068A5" w:rsidRPr="0038431C" w:rsidRDefault="004068A5" w:rsidP="004068A5">
            <w:pPr>
              <w:spacing w:before="40" w:after="40"/>
              <w:jc w:val="center"/>
            </w:pPr>
          </w:p>
        </w:tc>
      </w:tr>
      <w:tr w:rsidR="004068A5" w14:paraId="7466036C" w14:textId="77777777" w:rsidTr="0038431C">
        <w:tc>
          <w:tcPr>
            <w:tcW w:w="16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</w:tcPr>
          <w:p w14:paraId="1AC5D848" w14:textId="572F6D8E" w:rsidR="004068A5" w:rsidRPr="001C7F7F" w:rsidRDefault="004355B3" w:rsidP="004068A5">
            <w:pPr>
              <w:spacing w:before="40" w:after="40"/>
              <w:jc w:val="center"/>
              <w:rPr>
                <w:color w:val="808080" w:themeColor="background1" w:themeShade="80"/>
              </w:rPr>
            </w:pPr>
            <w:r>
              <w:rPr>
                <w:color w:val="000000"/>
              </w:rPr>
              <w:t>806.060010</w:t>
            </w:r>
            <w:r w:rsidR="004068A5" w:rsidRPr="00104E06">
              <w:rPr>
                <w:color w:val="000000"/>
              </w:rPr>
              <w:t>15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</w:tcPr>
          <w:p w14:paraId="33070FA3" w14:textId="7C2508A9" w:rsidR="004068A5" w:rsidRPr="001C7F7F" w:rsidRDefault="004068A5" w:rsidP="004068A5">
            <w:pPr>
              <w:spacing w:before="60"/>
              <w:rPr>
                <w:color w:val="808080" w:themeColor="background1" w:themeShade="80"/>
              </w:rPr>
            </w:pPr>
            <w:r w:rsidRPr="002775FE">
              <w:t>Desig</w:t>
            </w:r>
            <w:r>
              <w:t>n Build – Construction Work Exit B1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30EFA3A7" w14:textId="77777777" w:rsidR="004068A5" w:rsidRPr="0038431C" w:rsidRDefault="004068A5" w:rsidP="004068A5">
            <w:pPr>
              <w:spacing w:before="40" w:after="40"/>
              <w:jc w:val="center"/>
            </w:pPr>
          </w:p>
        </w:tc>
      </w:tr>
      <w:tr w:rsidR="004068A5" w14:paraId="088E2ABA" w14:textId="77777777" w:rsidTr="0038431C">
        <w:tc>
          <w:tcPr>
            <w:tcW w:w="16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</w:tcPr>
          <w:p w14:paraId="089E4A90" w14:textId="5ECC8D8A" w:rsidR="004068A5" w:rsidRPr="001C7F7F" w:rsidRDefault="004355B3" w:rsidP="004068A5">
            <w:pPr>
              <w:spacing w:before="40" w:after="40"/>
              <w:jc w:val="center"/>
              <w:rPr>
                <w:color w:val="808080" w:themeColor="background1" w:themeShade="80"/>
              </w:rPr>
            </w:pPr>
            <w:r>
              <w:rPr>
                <w:color w:val="000000"/>
              </w:rPr>
              <w:t>806.060011</w:t>
            </w:r>
            <w:r w:rsidR="004068A5" w:rsidRPr="00104E06">
              <w:rPr>
                <w:color w:val="000000"/>
              </w:rPr>
              <w:t>15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</w:tcPr>
          <w:p w14:paraId="3B9F2166" w14:textId="6BF68521" w:rsidR="004068A5" w:rsidRPr="001C7F7F" w:rsidRDefault="004068A5" w:rsidP="004068A5">
            <w:pPr>
              <w:spacing w:before="60"/>
              <w:rPr>
                <w:color w:val="808080" w:themeColor="background1" w:themeShade="80"/>
              </w:rPr>
            </w:pPr>
            <w:r w:rsidRPr="002775FE">
              <w:t>Desig</w:t>
            </w:r>
            <w:r>
              <w:t>n Build – Construction Work Exit B2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62D10A8A" w14:textId="77777777" w:rsidR="004068A5" w:rsidRPr="0038431C" w:rsidRDefault="004068A5" w:rsidP="004068A5">
            <w:pPr>
              <w:spacing w:before="40" w:after="40"/>
              <w:jc w:val="center"/>
              <w:rPr>
                <w:color w:val="808080" w:themeColor="background1" w:themeShade="80"/>
              </w:rPr>
            </w:pPr>
          </w:p>
        </w:tc>
      </w:tr>
      <w:tr w:rsidR="004068A5" w14:paraId="25302BD3" w14:textId="77777777" w:rsidTr="0038431C">
        <w:tc>
          <w:tcPr>
            <w:tcW w:w="16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</w:tcPr>
          <w:p w14:paraId="5109C5D6" w14:textId="53963F4F" w:rsidR="004068A5" w:rsidRPr="001C7F7F" w:rsidRDefault="004355B3" w:rsidP="004068A5">
            <w:pPr>
              <w:spacing w:before="40" w:after="40"/>
              <w:jc w:val="center"/>
              <w:rPr>
                <w:color w:val="808080" w:themeColor="background1" w:themeShade="80"/>
              </w:rPr>
            </w:pPr>
            <w:r>
              <w:rPr>
                <w:color w:val="000000"/>
              </w:rPr>
              <w:t>806.060012</w:t>
            </w:r>
            <w:r w:rsidR="004068A5" w:rsidRPr="00104E06">
              <w:rPr>
                <w:color w:val="000000"/>
              </w:rPr>
              <w:t>15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</w:tcPr>
          <w:p w14:paraId="7EF77948" w14:textId="518733C8" w:rsidR="004068A5" w:rsidRPr="001C7F7F" w:rsidRDefault="004068A5" w:rsidP="004068A5">
            <w:pPr>
              <w:spacing w:before="60"/>
              <w:rPr>
                <w:color w:val="808080" w:themeColor="background1" w:themeShade="80"/>
              </w:rPr>
            </w:pPr>
            <w:r w:rsidRPr="002775FE">
              <w:t>Desig</w:t>
            </w:r>
            <w:r>
              <w:t>n Build – Construction Work Canaan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76F4B77D" w14:textId="77777777" w:rsidR="004068A5" w:rsidRPr="0038431C" w:rsidRDefault="004068A5" w:rsidP="004068A5">
            <w:pPr>
              <w:spacing w:before="40" w:after="40"/>
              <w:jc w:val="center"/>
              <w:rPr>
                <w:color w:val="808080" w:themeColor="background1" w:themeShade="80"/>
              </w:rPr>
            </w:pPr>
          </w:p>
        </w:tc>
      </w:tr>
      <w:tr w:rsidR="004068A5" w14:paraId="059D3AF2" w14:textId="77777777" w:rsidTr="0038431C">
        <w:tc>
          <w:tcPr>
            <w:tcW w:w="16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</w:tcPr>
          <w:p w14:paraId="440E0968" w14:textId="03405058" w:rsidR="004068A5" w:rsidRPr="001C7F7F" w:rsidRDefault="004355B3" w:rsidP="004068A5">
            <w:pPr>
              <w:spacing w:before="40" w:after="40"/>
              <w:jc w:val="center"/>
              <w:rPr>
                <w:color w:val="808080" w:themeColor="background1" w:themeShade="80"/>
              </w:rPr>
            </w:pPr>
            <w:r>
              <w:rPr>
                <w:color w:val="000000"/>
              </w:rPr>
              <w:t>806.060013</w:t>
            </w:r>
            <w:r w:rsidR="004068A5" w:rsidRPr="00104E06">
              <w:rPr>
                <w:color w:val="000000"/>
              </w:rPr>
              <w:t>15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</w:tcPr>
          <w:p w14:paraId="698BA6C2" w14:textId="075B0D68" w:rsidR="004068A5" w:rsidRPr="001C7F7F" w:rsidRDefault="004068A5" w:rsidP="004068A5">
            <w:pPr>
              <w:spacing w:before="60"/>
              <w:rPr>
                <w:color w:val="808080" w:themeColor="background1" w:themeShade="80"/>
              </w:rPr>
            </w:pPr>
            <w:r w:rsidRPr="002775FE">
              <w:t>Desig</w:t>
            </w:r>
            <w:r>
              <w:t>n Build – Construction Work Exit 22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2D89415C" w14:textId="77777777" w:rsidR="004068A5" w:rsidRPr="0038431C" w:rsidRDefault="004068A5" w:rsidP="004068A5">
            <w:pPr>
              <w:spacing w:before="40" w:after="40"/>
              <w:jc w:val="center"/>
              <w:rPr>
                <w:color w:val="808080" w:themeColor="background1" w:themeShade="80"/>
              </w:rPr>
            </w:pPr>
          </w:p>
        </w:tc>
      </w:tr>
      <w:tr w:rsidR="004068A5" w14:paraId="5F4A55F3" w14:textId="77777777" w:rsidTr="0038431C">
        <w:tc>
          <w:tcPr>
            <w:tcW w:w="16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</w:tcPr>
          <w:p w14:paraId="19D9562E" w14:textId="03A9F16E" w:rsidR="004068A5" w:rsidRDefault="004355B3" w:rsidP="004068A5">
            <w:pPr>
              <w:spacing w:before="40" w:after="40"/>
              <w:jc w:val="center"/>
              <w:rPr>
                <w:color w:val="000000"/>
              </w:rPr>
            </w:pPr>
            <w:r>
              <w:rPr>
                <w:color w:val="000000"/>
              </w:rPr>
              <w:t>806.060014</w:t>
            </w:r>
            <w:r w:rsidR="004068A5" w:rsidRPr="00104E06">
              <w:rPr>
                <w:color w:val="000000"/>
              </w:rPr>
              <w:t>15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</w:tcPr>
          <w:p w14:paraId="41CBD3DD" w14:textId="68C0415B" w:rsidR="004068A5" w:rsidRPr="002775FE" w:rsidRDefault="004068A5" w:rsidP="004068A5">
            <w:pPr>
              <w:spacing w:before="60"/>
            </w:pPr>
            <w:r w:rsidRPr="002775FE">
              <w:t>Desig</w:t>
            </w:r>
            <w:r>
              <w:t>n Build – Construction Work Gantry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438BA51E" w14:textId="77777777" w:rsidR="004068A5" w:rsidRPr="0038431C" w:rsidRDefault="004068A5" w:rsidP="004068A5">
            <w:pPr>
              <w:spacing w:before="40" w:after="40"/>
              <w:jc w:val="center"/>
              <w:rPr>
                <w:color w:val="808080" w:themeColor="background1" w:themeShade="80"/>
              </w:rPr>
            </w:pPr>
          </w:p>
        </w:tc>
      </w:tr>
      <w:tr w:rsidR="004068A5" w14:paraId="15DABEF2" w14:textId="77777777" w:rsidTr="0038431C">
        <w:tc>
          <w:tcPr>
            <w:tcW w:w="16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</w:tcPr>
          <w:p w14:paraId="7BEB0531" w14:textId="6BC83A9E" w:rsidR="004068A5" w:rsidRPr="001C7F7F" w:rsidRDefault="004355B3" w:rsidP="004068A5">
            <w:pPr>
              <w:spacing w:before="40" w:after="40"/>
              <w:jc w:val="center"/>
              <w:rPr>
                <w:color w:val="808080" w:themeColor="background1" w:themeShade="80"/>
              </w:rPr>
            </w:pPr>
            <w:r>
              <w:rPr>
                <w:color w:val="000000"/>
              </w:rPr>
              <w:t>806.060015</w:t>
            </w:r>
            <w:r w:rsidR="004068A5" w:rsidRPr="00104E06">
              <w:rPr>
                <w:color w:val="000000"/>
              </w:rPr>
              <w:t>15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</w:tcPr>
          <w:p w14:paraId="02331A3F" w14:textId="36D026B1" w:rsidR="004068A5" w:rsidRPr="001C7F7F" w:rsidRDefault="004068A5" w:rsidP="004068A5">
            <w:pPr>
              <w:spacing w:before="60"/>
              <w:rPr>
                <w:color w:val="808080" w:themeColor="background1" w:themeShade="80"/>
              </w:rPr>
            </w:pPr>
            <w:r w:rsidRPr="002775FE">
              <w:t>Desig</w:t>
            </w:r>
            <w:r>
              <w:t>n Build – Construction Work Interchange 23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7D8296A9" w14:textId="77777777" w:rsidR="004068A5" w:rsidRPr="0038431C" w:rsidRDefault="004068A5" w:rsidP="004068A5">
            <w:pPr>
              <w:spacing w:before="40" w:after="40"/>
              <w:jc w:val="center"/>
              <w:rPr>
                <w:color w:val="808080" w:themeColor="background1" w:themeShade="80"/>
              </w:rPr>
            </w:pPr>
          </w:p>
        </w:tc>
      </w:tr>
      <w:tr w:rsidR="004068A5" w14:paraId="7335E331" w14:textId="77777777" w:rsidTr="0038431C">
        <w:tc>
          <w:tcPr>
            <w:tcW w:w="16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</w:tcPr>
          <w:p w14:paraId="739C3295" w14:textId="24410854" w:rsidR="004068A5" w:rsidRDefault="004355B3" w:rsidP="004068A5">
            <w:pPr>
              <w:spacing w:before="40" w:after="40"/>
              <w:jc w:val="center"/>
              <w:rPr>
                <w:color w:val="000000"/>
              </w:rPr>
            </w:pPr>
            <w:r>
              <w:rPr>
                <w:color w:val="000000"/>
              </w:rPr>
              <w:t>806.060016</w:t>
            </w:r>
            <w:r w:rsidR="004068A5" w:rsidRPr="00104E06">
              <w:rPr>
                <w:color w:val="000000"/>
              </w:rPr>
              <w:t>15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</w:tcPr>
          <w:p w14:paraId="4A4D6D66" w14:textId="7E0968B3" w:rsidR="004068A5" w:rsidRPr="002775FE" w:rsidRDefault="004068A5" w:rsidP="004068A5">
            <w:pPr>
              <w:spacing w:before="60"/>
            </w:pPr>
            <w:r w:rsidRPr="002775FE">
              <w:t>Desig</w:t>
            </w:r>
            <w:r>
              <w:t>n Build – Construction Work Gantry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176AB1DB" w14:textId="77777777" w:rsidR="004068A5" w:rsidRPr="0038431C" w:rsidRDefault="004068A5" w:rsidP="004068A5">
            <w:pPr>
              <w:spacing w:before="40" w:after="40"/>
              <w:jc w:val="center"/>
              <w:rPr>
                <w:color w:val="808080" w:themeColor="background1" w:themeShade="80"/>
              </w:rPr>
            </w:pPr>
          </w:p>
        </w:tc>
      </w:tr>
      <w:tr w:rsidR="004068A5" w14:paraId="4BA39EB0" w14:textId="77777777" w:rsidTr="0038431C">
        <w:tc>
          <w:tcPr>
            <w:tcW w:w="16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</w:tcPr>
          <w:p w14:paraId="3DB68A1A" w14:textId="03570CF6" w:rsidR="004068A5" w:rsidRPr="001C7F7F" w:rsidRDefault="004355B3" w:rsidP="004068A5">
            <w:pPr>
              <w:spacing w:before="40" w:after="40"/>
              <w:jc w:val="center"/>
              <w:rPr>
                <w:color w:val="808080" w:themeColor="background1" w:themeShade="80"/>
              </w:rPr>
            </w:pPr>
            <w:r>
              <w:rPr>
                <w:color w:val="000000"/>
              </w:rPr>
              <w:t>806.060017</w:t>
            </w:r>
            <w:r w:rsidR="004068A5" w:rsidRPr="00104E06">
              <w:rPr>
                <w:color w:val="000000"/>
              </w:rPr>
              <w:t>15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</w:tcPr>
          <w:p w14:paraId="1EDCDA18" w14:textId="23EAE165" w:rsidR="004068A5" w:rsidRPr="002775FE" w:rsidRDefault="004068A5" w:rsidP="004068A5">
            <w:pPr>
              <w:spacing w:before="60"/>
            </w:pPr>
            <w:r w:rsidRPr="002775FE">
              <w:t>Desig</w:t>
            </w:r>
            <w:r>
              <w:t>n Build – Construction Work Interchange 24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19A78B9C" w14:textId="77777777" w:rsidR="004068A5" w:rsidRPr="0038431C" w:rsidRDefault="004068A5" w:rsidP="004068A5">
            <w:pPr>
              <w:spacing w:before="40" w:after="40"/>
              <w:jc w:val="center"/>
              <w:rPr>
                <w:color w:val="808080" w:themeColor="background1" w:themeShade="80"/>
              </w:rPr>
            </w:pPr>
          </w:p>
        </w:tc>
      </w:tr>
      <w:tr w:rsidR="004068A5" w14:paraId="52B7F8CF" w14:textId="77777777" w:rsidTr="0038431C">
        <w:tc>
          <w:tcPr>
            <w:tcW w:w="16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</w:tcPr>
          <w:p w14:paraId="5090584E" w14:textId="7DB29785" w:rsidR="004068A5" w:rsidRDefault="004355B3" w:rsidP="004068A5">
            <w:pPr>
              <w:spacing w:before="40" w:after="40"/>
              <w:jc w:val="center"/>
              <w:rPr>
                <w:color w:val="000000"/>
              </w:rPr>
            </w:pPr>
            <w:r>
              <w:rPr>
                <w:color w:val="000000"/>
              </w:rPr>
              <w:t>806.060018</w:t>
            </w:r>
            <w:r w:rsidR="004068A5" w:rsidRPr="00104E06">
              <w:rPr>
                <w:color w:val="000000"/>
              </w:rPr>
              <w:t>15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</w:tcPr>
          <w:p w14:paraId="4C989701" w14:textId="56C0DDD1" w:rsidR="004068A5" w:rsidRPr="002775FE" w:rsidRDefault="004068A5" w:rsidP="004068A5">
            <w:pPr>
              <w:spacing w:before="60"/>
            </w:pPr>
            <w:r w:rsidRPr="002775FE">
              <w:t>Desig</w:t>
            </w:r>
            <w:r>
              <w:t>n Build – Construction Work Gantry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14E5E612" w14:textId="77777777" w:rsidR="004068A5" w:rsidRPr="0038431C" w:rsidRDefault="004068A5" w:rsidP="004068A5">
            <w:pPr>
              <w:spacing w:before="40" w:after="40"/>
              <w:jc w:val="center"/>
              <w:rPr>
                <w:color w:val="808080" w:themeColor="background1" w:themeShade="80"/>
              </w:rPr>
            </w:pPr>
          </w:p>
        </w:tc>
      </w:tr>
      <w:tr w:rsidR="004068A5" w14:paraId="067B0955" w14:textId="77777777" w:rsidTr="0038431C">
        <w:tc>
          <w:tcPr>
            <w:tcW w:w="16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</w:tcPr>
          <w:p w14:paraId="1DE573C6" w14:textId="75DD014A" w:rsidR="004068A5" w:rsidRPr="001C7F7F" w:rsidRDefault="004355B3" w:rsidP="004068A5">
            <w:pPr>
              <w:spacing w:before="40" w:after="40"/>
              <w:jc w:val="center"/>
              <w:rPr>
                <w:color w:val="808080" w:themeColor="background1" w:themeShade="80"/>
              </w:rPr>
            </w:pPr>
            <w:r>
              <w:rPr>
                <w:color w:val="000000"/>
              </w:rPr>
              <w:t>806.060019</w:t>
            </w:r>
            <w:r w:rsidR="004068A5" w:rsidRPr="00104E06">
              <w:rPr>
                <w:color w:val="000000"/>
              </w:rPr>
              <w:t>15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</w:tcPr>
          <w:p w14:paraId="0697273C" w14:textId="6B2EE0CD" w:rsidR="004068A5" w:rsidRPr="002775FE" w:rsidRDefault="004068A5" w:rsidP="004068A5">
            <w:pPr>
              <w:spacing w:before="60"/>
            </w:pPr>
            <w:r w:rsidRPr="002775FE">
              <w:t>Desig</w:t>
            </w:r>
            <w:r>
              <w:t>n Build – Construction Work Interchange 25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6FC8D407" w14:textId="77777777" w:rsidR="004068A5" w:rsidRPr="0038431C" w:rsidRDefault="004068A5" w:rsidP="004068A5">
            <w:pPr>
              <w:spacing w:before="40" w:after="40"/>
              <w:jc w:val="center"/>
              <w:rPr>
                <w:color w:val="808080" w:themeColor="background1" w:themeShade="80"/>
              </w:rPr>
            </w:pPr>
          </w:p>
        </w:tc>
      </w:tr>
      <w:tr w:rsidR="004068A5" w14:paraId="57E08055" w14:textId="77777777" w:rsidTr="0038431C">
        <w:tc>
          <w:tcPr>
            <w:tcW w:w="16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</w:tcPr>
          <w:p w14:paraId="3668D973" w14:textId="6A15EC5A" w:rsidR="004068A5" w:rsidRDefault="004355B3" w:rsidP="004068A5">
            <w:pPr>
              <w:spacing w:before="40" w:after="40"/>
              <w:jc w:val="center"/>
              <w:rPr>
                <w:color w:val="000000"/>
              </w:rPr>
            </w:pPr>
            <w:r>
              <w:rPr>
                <w:color w:val="000000"/>
              </w:rPr>
              <w:t>806.060020</w:t>
            </w:r>
            <w:r w:rsidR="004068A5" w:rsidRPr="00104E06">
              <w:rPr>
                <w:color w:val="000000"/>
              </w:rPr>
              <w:t>15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</w:tcPr>
          <w:p w14:paraId="6F6AF09C" w14:textId="68B86634" w:rsidR="004068A5" w:rsidRPr="002775FE" w:rsidRDefault="004068A5" w:rsidP="004068A5">
            <w:pPr>
              <w:spacing w:before="60"/>
            </w:pPr>
            <w:r w:rsidRPr="002775FE">
              <w:t>Desig</w:t>
            </w:r>
            <w:r>
              <w:t>n Build – Construction Work Gantry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749D76B9" w14:textId="77777777" w:rsidR="004068A5" w:rsidRPr="0038431C" w:rsidRDefault="004068A5" w:rsidP="004068A5">
            <w:pPr>
              <w:spacing w:before="40" w:after="40"/>
              <w:jc w:val="center"/>
              <w:rPr>
                <w:color w:val="808080" w:themeColor="background1" w:themeShade="80"/>
              </w:rPr>
            </w:pPr>
          </w:p>
        </w:tc>
      </w:tr>
      <w:tr w:rsidR="004068A5" w14:paraId="45CA6837" w14:textId="77777777" w:rsidTr="0038431C">
        <w:tc>
          <w:tcPr>
            <w:tcW w:w="16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</w:tcPr>
          <w:p w14:paraId="4390D51B" w14:textId="170AF286" w:rsidR="004068A5" w:rsidRPr="001C7F7F" w:rsidRDefault="004355B3" w:rsidP="004068A5">
            <w:pPr>
              <w:spacing w:before="40" w:after="40"/>
              <w:jc w:val="center"/>
              <w:rPr>
                <w:color w:val="808080" w:themeColor="background1" w:themeShade="80"/>
              </w:rPr>
            </w:pPr>
            <w:r>
              <w:rPr>
                <w:color w:val="000000"/>
              </w:rPr>
              <w:t>806.060021</w:t>
            </w:r>
            <w:r w:rsidR="004068A5" w:rsidRPr="00104E06">
              <w:rPr>
                <w:color w:val="000000"/>
              </w:rPr>
              <w:t>15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</w:tcPr>
          <w:p w14:paraId="264C3424" w14:textId="4C45A25A" w:rsidR="004068A5" w:rsidRPr="002775FE" w:rsidRDefault="004068A5" w:rsidP="004068A5">
            <w:pPr>
              <w:spacing w:before="60"/>
            </w:pPr>
            <w:r w:rsidRPr="002775FE">
              <w:t>Desig</w:t>
            </w:r>
            <w:r>
              <w:t>n Build – Construction Work Interchange 25A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54791FEB" w14:textId="77777777" w:rsidR="004068A5" w:rsidRPr="0038431C" w:rsidRDefault="004068A5" w:rsidP="004068A5">
            <w:pPr>
              <w:spacing w:before="40" w:after="40"/>
              <w:jc w:val="center"/>
              <w:rPr>
                <w:color w:val="808080" w:themeColor="background1" w:themeShade="80"/>
              </w:rPr>
            </w:pPr>
          </w:p>
        </w:tc>
      </w:tr>
      <w:tr w:rsidR="004068A5" w14:paraId="131B0410" w14:textId="77777777" w:rsidTr="0038431C">
        <w:tc>
          <w:tcPr>
            <w:tcW w:w="16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</w:tcPr>
          <w:p w14:paraId="3F045D0C" w14:textId="7B5653FC" w:rsidR="004068A5" w:rsidRDefault="004355B3" w:rsidP="004068A5">
            <w:pPr>
              <w:spacing w:before="40" w:after="40"/>
              <w:jc w:val="center"/>
              <w:rPr>
                <w:color w:val="000000"/>
              </w:rPr>
            </w:pPr>
            <w:r>
              <w:rPr>
                <w:color w:val="000000"/>
              </w:rPr>
              <w:t>806.060022</w:t>
            </w:r>
            <w:r w:rsidR="004068A5" w:rsidRPr="00104E06">
              <w:rPr>
                <w:color w:val="000000"/>
              </w:rPr>
              <w:t>15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</w:tcPr>
          <w:p w14:paraId="25727545" w14:textId="7AF5CD98" w:rsidR="004068A5" w:rsidRPr="002775FE" w:rsidRDefault="004068A5" w:rsidP="004068A5">
            <w:pPr>
              <w:spacing w:before="60"/>
            </w:pPr>
            <w:r w:rsidRPr="002775FE">
              <w:t>Desig</w:t>
            </w:r>
            <w:r>
              <w:t>n Build – Construction Work Gantry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33099EBA" w14:textId="77777777" w:rsidR="004068A5" w:rsidRPr="0038431C" w:rsidRDefault="004068A5" w:rsidP="004068A5">
            <w:pPr>
              <w:spacing w:before="40" w:after="40"/>
              <w:jc w:val="center"/>
              <w:rPr>
                <w:color w:val="808080" w:themeColor="background1" w:themeShade="80"/>
              </w:rPr>
            </w:pPr>
          </w:p>
        </w:tc>
      </w:tr>
      <w:tr w:rsidR="004068A5" w14:paraId="760B4A23" w14:textId="77777777" w:rsidTr="0038431C">
        <w:tc>
          <w:tcPr>
            <w:tcW w:w="16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</w:tcPr>
          <w:p w14:paraId="52671949" w14:textId="1895B9A4" w:rsidR="004068A5" w:rsidRPr="001C7F7F" w:rsidRDefault="004355B3" w:rsidP="004068A5">
            <w:pPr>
              <w:spacing w:before="40" w:after="40"/>
              <w:jc w:val="center"/>
              <w:rPr>
                <w:color w:val="808080" w:themeColor="background1" w:themeShade="80"/>
              </w:rPr>
            </w:pPr>
            <w:r>
              <w:rPr>
                <w:color w:val="000000"/>
              </w:rPr>
              <w:t>806.060023</w:t>
            </w:r>
            <w:r w:rsidR="004068A5" w:rsidRPr="00104E06">
              <w:rPr>
                <w:color w:val="000000"/>
              </w:rPr>
              <w:t>15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</w:tcPr>
          <w:p w14:paraId="5841E0B5" w14:textId="769155F2" w:rsidR="004068A5" w:rsidRPr="002775FE" w:rsidRDefault="004068A5" w:rsidP="004068A5">
            <w:pPr>
              <w:spacing w:before="60"/>
            </w:pPr>
            <w:r w:rsidRPr="002775FE">
              <w:t>Desig</w:t>
            </w:r>
            <w:r>
              <w:t>n Build – Construction Work Exit 26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72565BC3" w14:textId="77777777" w:rsidR="004068A5" w:rsidRPr="0038431C" w:rsidRDefault="004068A5" w:rsidP="004068A5">
            <w:pPr>
              <w:spacing w:before="40" w:after="40"/>
              <w:jc w:val="center"/>
              <w:rPr>
                <w:color w:val="808080" w:themeColor="background1" w:themeShade="80"/>
              </w:rPr>
            </w:pPr>
          </w:p>
        </w:tc>
      </w:tr>
      <w:tr w:rsidR="004068A5" w:rsidRPr="0038431C" w14:paraId="26E879DF" w14:textId="77777777" w:rsidTr="0038431C">
        <w:tc>
          <w:tcPr>
            <w:tcW w:w="16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</w:tcPr>
          <w:p w14:paraId="72595631" w14:textId="52ED33E4" w:rsidR="004068A5" w:rsidRPr="001C7F7F" w:rsidRDefault="004355B3" w:rsidP="004068A5">
            <w:pPr>
              <w:spacing w:before="40" w:after="40"/>
              <w:jc w:val="center"/>
              <w:rPr>
                <w:color w:val="808080" w:themeColor="background1" w:themeShade="80"/>
              </w:rPr>
            </w:pPr>
            <w:r>
              <w:rPr>
                <w:color w:val="000000"/>
              </w:rPr>
              <w:t>806.060024</w:t>
            </w:r>
            <w:r w:rsidR="004068A5" w:rsidRPr="00104E06">
              <w:rPr>
                <w:color w:val="000000"/>
              </w:rPr>
              <w:t>15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</w:tcPr>
          <w:p w14:paraId="684C8CDC" w14:textId="46E044E7" w:rsidR="004068A5" w:rsidRPr="00A60329" w:rsidRDefault="004068A5" w:rsidP="004068A5">
            <w:pPr>
              <w:spacing w:before="60"/>
            </w:pPr>
            <w:r w:rsidRPr="00A60329">
              <w:t>Design Build – Construction Work Exit 27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5BC4C5E3" w14:textId="77777777" w:rsidR="004068A5" w:rsidRPr="0038431C" w:rsidRDefault="004068A5" w:rsidP="004068A5">
            <w:pPr>
              <w:spacing w:before="40" w:after="40"/>
              <w:jc w:val="center"/>
              <w:rPr>
                <w:color w:val="808080" w:themeColor="background1" w:themeShade="80"/>
              </w:rPr>
            </w:pPr>
          </w:p>
        </w:tc>
      </w:tr>
      <w:tr w:rsidR="004068A5" w:rsidRPr="0038431C" w14:paraId="6D7665DB" w14:textId="77777777" w:rsidTr="0038431C">
        <w:tc>
          <w:tcPr>
            <w:tcW w:w="16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</w:tcPr>
          <w:p w14:paraId="117CC687" w14:textId="581F7C7C" w:rsidR="004068A5" w:rsidRPr="001C7F7F" w:rsidRDefault="004355B3" w:rsidP="004068A5">
            <w:pPr>
              <w:spacing w:before="40" w:after="40"/>
              <w:jc w:val="center"/>
              <w:rPr>
                <w:color w:val="808080" w:themeColor="background1" w:themeShade="80"/>
              </w:rPr>
            </w:pPr>
            <w:r>
              <w:rPr>
                <w:color w:val="000000"/>
              </w:rPr>
              <w:t>806.060025</w:t>
            </w:r>
            <w:r w:rsidR="004068A5" w:rsidRPr="00104E06">
              <w:rPr>
                <w:color w:val="000000"/>
              </w:rPr>
              <w:t>15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</w:tcPr>
          <w:p w14:paraId="7AD8DE3D" w14:textId="04B13D9A" w:rsidR="004068A5" w:rsidRPr="00A60329" w:rsidRDefault="004068A5" w:rsidP="004068A5">
            <w:pPr>
              <w:spacing w:before="60"/>
            </w:pPr>
            <w:r w:rsidRPr="00A60329">
              <w:t>Design Build – Construction Work Exit 28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6CD2C903" w14:textId="77777777" w:rsidR="004068A5" w:rsidRPr="0038431C" w:rsidRDefault="004068A5" w:rsidP="004068A5">
            <w:pPr>
              <w:spacing w:before="40" w:after="40"/>
              <w:jc w:val="center"/>
              <w:rPr>
                <w:color w:val="808080" w:themeColor="background1" w:themeShade="80"/>
              </w:rPr>
            </w:pPr>
          </w:p>
        </w:tc>
      </w:tr>
      <w:tr w:rsidR="004068A5" w:rsidRPr="0038431C" w14:paraId="598B0B5E" w14:textId="77777777" w:rsidTr="0038431C">
        <w:tc>
          <w:tcPr>
            <w:tcW w:w="16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</w:tcPr>
          <w:p w14:paraId="520D302B" w14:textId="5B8CC22D" w:rsidR="004068A5" w:rsidRPr="001C7F7F" w:rsidRDefault="004355B3" w:rsidP="004068A5">
            <w:pPr>
              <w:spacing w:before="40" w:after="40"/>
              <w:jc w:val="center"/>
              <w:rPr>
                <w:color w:val="808080" w:themeColor="background1" w:themeShade="80"/>
              </w:rPr>
            </w:pPr>
            <w:r>
              <w:rPr>
                <w:color w:val="000000"/>
              </w:rPr>
              <w:t>806.060026</w:t>
            </w:r>
            <w:r w:rsidR="004068A5" w:rsidRPr="00104E06">
              <w:rPr>
                <w:color w:val="000000"/>
              </w:rPr>
              <w:t>15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</w:tcPr>
          <w:p w14:paraId="5EFDC31A" w14:textId="036C46DD" w:rsidR="004068A5" w:rsidRPr="00A60329" w:rsidRDefault="004068A5" w:rsidP="004068A5">
            <w:pPr>
              <w:spacing w:before="60"/>
            </w:pPr>
            <w:r w:rsidRPr="00A60329">
              <w:t>Design Build – Construction Work Exit 29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4832A259" w14:textId="77777777" w:rsidR="004068A5" w:rsidRPr="0038431C" w:rsidRDefault="004068A5" w:rsidP="004068A5">
            <w:pPr>
              <w:spacing w:before="40" w:after="40"/>
              <w:jc w:val="center"/>
              <w:rPr>
                <w:color w:val="808080" w:themeColor="background1" w:themeShade="80"/>
              </w:rPr>
            </w:pPr>
          </w:p>
        </w:tc>
      </w:tr>
      <w:tr w:rsidR="004068A5" w:rsidRPr="0038431C" w14:paraId="44337BFB" w14:textId="77777777" w:rsidTr="0038431C">
        <w:tc>
          <w:tcPr>
            <w:tcW w:w="16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</w:tcPr>
          <w:p w14:paraId="1AAAA7A0" w14:textId="7C3E0E29" w:rsidR="004068A5" w:rsidRPr="001C7F7F" w:rsidRDefault="004355B3" w:rsidP="004068A5">
            <w:pPr>
              <w:spacing w:before="40" w:after="40"/>
              <w:jc w:val="center"/>
              <w:rPr>
                <w:color w:val="808080" w:themeColor="background1" w:themeShade="80"/>
              </w:rPr>
            </w:pPr>
            <w:r>
              <w:rPr>
                <w:color w:val="000000"/>
              </w:rPr>
              <w:t>806.060027</w:t>
            </w:r>
            <w:r w:rsidR="004068A5" w:rsidRPr="00104E06">
              <w:rPr>
                <w:color w:val="000000"/>
              </w:rPr>
              <w:t>15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</w:tcPr>
          <w:p w14:paraId="1FED60B2" w14:textId="05A78F3F" w:rsidR="004068A5" w:rsidRPr="00A60329" w:rsidRDefault="004068A5" w:rsidP="004068A5">
            <w:pPr>
              <w:spacing w:before="60"/>
            </w:pPr>
            <w:r w:rsidRPr="00A60329">
              <w:t>Design Build – Construction Work Exit 29A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70A34FA6" w14:textId="77777777" w:rsidR="004068A5" w:rsidRPr="0038431C" w:rsidRDefault="004068A5" w:rsidP="004068A5">
            <w:pPr>
              <w:spacing w:before="40" w:after="40"/>
              <w:jc w:val="center"/>
              <w:rPr>
                <w:color w:val="808080" w:themeColor="background1" w:themeShade="80"/>
              </w:rPr>
            </w:pPr>
          </w:p>
        </w:tc>
      </w:tr>
      <w:tr w:rsidR="004068A5" w14:paraId="05B64141" w14:textId="77777777" w:rsidTr="0038431C">
        <w:tc>
          <w:tcPr>
            <w:tcW w:w="16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</w:tcPr>
          <w:p w14:paraId="1A02C5EE" w14:textId="019C5E32" w:rsidR="004068A5" w:rsidRPr="001C7F7F" w:rsidRDefault="004355B3" w:rsidP="004068A5">
            <w:pPr>
              <w:spacing w:before="40" w:after="40"/>
              <w:jc w:val="center"/>
              <w:rPr>
                <w:color w:val="808080" w:themeColor="background1" w:themeShade="80"/>
              </w:rPr>
            </w:pPr>
            <w:r>
              <w:rPr>
                <w:color w:val="000000"/>
              </w:rPr>
              <w:t>806.060028</w:t>
            </w:r>
            <w:r w:rsidR="004068A5" w:rsidRPr="00104E06">
              <w:rPr>
                <w:color w:val="000000"/>
              </w:rPr>
              <w:t>15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</w:tcPr>
          <w:p w14:paraId="776FF740" w14:textId="142AD10C" w:rsidR="004068A5" w:rsidRPr="002775FE" w:rsidRDefault="004068A5" w:rsidP="004068A5">
            <w:pPr>
              <w:spacing w:before="60"/>
            </w:pPr>
            <w:r w:rsidRPr="002775FE">
              <w:t>Desig</w:t>
            </w:r>
            <w:r>
              <w:t>n Build – Construction Work Exit 30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1D6D5082" w14:textId="77777777" w:rsidR="004068A5" w:rsidRPr="0038431C" w:rsidRDefault="004068A5" w:rsidP="004068A5">
            <w:pPr>
              <w:spacing w:before="40" w:after="40"/>
              <w:jc w:val="center"/>
              <w:rPr>
                <w:color w:val="808080" w:themeColor="background1" w:themeShade="80"/>
              </w:rPr>
            </w:pPr>
          </w:p>
        </w:tc>
      </w:tr>
      <w:tr w:rsidR="004068A5" w14:paraId="6F38261A" w14:textId="77777777" w:rsidTr="0038431C">
        <w:tc>
          <w:tcPr>
            <w:tcW w:w="16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</w:tcPr>
          <w:p w14:paraId="3C189096" w14:textId="19934202" w:rsidR="004068A5" w:rsidRPr="001C7F7F" w:rsidRDefault="004355B3" w:rsidP="004068A5">
            <w:pPr>
              <w:spacing w:before="40" w:after="40"/>
              <w:jc w:val="center"/>
              <w:rPr>
                <w:color w:val="808080" w:themeColor="background1" w:themeShade="80"/>
              </w:rPr>
            </w:pPr>
            <w:r>
              <w:rPr>
                <w:color w:val="000000"/>
              </w:rPr>
              <w:lastRenderedPageBreak/>
              <w:t>806.060029</w:t>
            </w:r>
            <w:r w:rsidR="004068A5" w:rsidRPr="00104E06">
              <w:rPr>
                <w:color w:val="000000"/>
              </w:rPr>
              <w:t>15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</w:tcPr>
          <w:p w14:paraId="156F9858" w14:textId="76818132" w:rsidR="004068A5" w:rsidRPr="002775FE" w:rsidRDefault="004068A5" w:rsidP="004068A5">
            <w:pPr>
              <w:spacing w:before="60"/>
            </w:pPr>
            <w:r w:rsidRPr="002837AE">
              <w:t xml:space="preserve">Design Build – Construction Work </w:t>
            </w:r>
            <w:r>
              <w:t>Exit 31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7534373D" w14:textId="77777777" w:rsidR="004068A5" w:rsidRPr="0038431C" w:rsidRDefault="004068A5" w:rsidP="004068A5">
            <w:pPr>
              <w:spacing w:before="40" w:after="40"/>
              <w:jc w:val="center"/>
              <w:rPr>
                <w:color w:val="808080" w:themeColor="background1" w:themeShade="80"/>
              </w:rPr>
            </w:pPr>
          </w:p>
        </w:tc>
      </w:tr>
      <w:tr w:rsidR="004068A5" w14:paraId="2A9F18EA" w14:textId="77777777" w:rsidTr="0038431C">
        <w:tc>
          <w:tcPr>
            <w:tcW w:w="16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</w:tcPr>
          <w:p w14:paraId="6D3C5B95" w14:textId="5D2E0A7B" w:rsidR="004068A5" w:rsidRPr="001C7F7F" w:rsidRDefault="004355B3" w:rsidP="004068A5">
            <w:pPr>
              <w:spacing w:before="40" w:after="40"/>
              <w:jc w:val="center"/>
              <w:rPr>
                <w:color w:val="808080" w:themeColor="background1" w:themeShade="80"/>
              </w:rPr>
            </w:pPr>
            <w:r>
              <w:rPr>
                <w:color w:val="000000"/>
              </w:rPr>
              <w:t>806.060030</w:t>
            </w:r>
            <w:r w:rsidR="004068A5" w:rsidRPr="00104E06">
              <w:rPr>
                <w:color w:val="000000"/>
              </w:rPr>
              <w:t>15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</w:tcPr>
          <w:p w14:paraId="3F9254A5" w14:textId="5F41640D" w:rsidR="004068A5" w:rsidRPr="002775FE" w:rsidRDefault="004068A5" w:rsidP="004068A5">
            <w:pPr>
              <w:spacing w:before="60"/>
            </w:pPr>
            <w:r w:rsidRPr="002837AE">
              <w:t xml:space="preserve">Design Build – Construction Work </w:t>
            </w:r>
            <w:r>
              <w:t>Exit 32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6BC61EF9" w14:textId="77777777" w:rsidR="004068A5" w:rsidRPr="0038431C" w:rsidRDefault="004068A5" w:rsidP="004068A5">
            <w:pPr>
              <w:spacing w:before="40" w:after="40"/>
              <w:jc w:val="center"/>
              <w:rPr>
                <w:color w:val="808080" w:themeColor="background1" w:themeShade="80"/>
              </w:rPr>
            </w:pPr>
          </w:p>
        </w:tc>
      </w:tr>
      <w:tr w:rsidR="004068A5" w14:paraId="04A1B835" w14:textId="77777777" w:rsidTr="0038431C">
        <w:tc>
          <w:tcPr>
            <w:tcW w:w="16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</w:tcPr>
          <w:p w14:paraId="49F5915C" w14:textId="2F96325E" w:rsidR="004068A5" w:rsidRPr="001C7F7F" w:rsidRDefault="004355B3" w:rsidP="004068A5">
            <w:pPr>
              <w:spacing w:before="40" w:after="40"/>
              <w:jc w:val="center"/>
              <w:rPr>
                <w:color w:val="808080" w:themeColor="background1" w:themeShade="80"/>
              </w:rPr>
            </w:pPr>
            <w:r>
              <w:rPr>
                <w:color w:val="000000"/>
              </w:rPr>
              <w:t>806.060031</w:t>
            </w:r>
            <w:r w:rsidR="004068A5" w:rsidRPr="00104E06">
              <w:rPr>
                <w:color w:val="000000"/>
              </w:rPr>
              <w:t>15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</w:tcPr>
          <w:p w14:paraId="6CD66251" w14:textId="73011365" w:rsidR="004068A5" w:rsidRPr="002775FE" w:rsidRDefault="004068A5" w:rsidP="004068A5">
            <w:pPr>
              <w:spacing w:before="60"/>
            </w:pPr>
            <w:r w:rsidRPr="002837AE">
              <w:t xml:space="preserve">Design Build – Construction Work </w:t>
            </w:r>
            <w:r>
              <w:t>Exit 33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7786ACD7" w14:textId="77777777" w:rsidR="004068A5" w:rsidRPr="0038431C" w:rsidRDefault="004068A5" w:rsidP="004068A5">
            <w:pPr>
              <w:spacing w:before="40" w:after="40"/>
              <w:jc w:val="center"/>
              <w:rPr>
                <w:color w:val="808080" w:themeColor="background1" w:themeShade="80"/>
              </w:rPr>
            </w:pPr>
          </w:p>
        </w:tc>
      </w:tr>
      <w:tr w:rsidR="004068A5" w14:paraId="7CC7FDE6" w14:textId="77777777" w:rsidTr="0038431C">
        <w:tc>
          <w:tcPr>
            <w:tcW w:w="16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</w:tcPr>
          <w:p w14:paraId="0DAA9A96" w14:textId="5F6A379E" w:rsidR="004068A5" w:rsidRPr="001C7F7F" w:rsidRDefault="004355B3" w:rsidP="004068A5">
            <w:pPr>
              <w:spacing w:before="40" w:after="40"/>
              <w:jc w:val="center"/>
              <w:rPr>
                <w:color w:val="808080" w:themeColor="background1" w:themeShade="80"/>
              </w:rPr>
            </w:pPr>
            <w:r>
              <w:rPr>
                <w:color w:val="000000"/>
              </w:rPr>
              <w:t>806.060032</w:t>
            </w:r>
            <w:r w:rsidR="004068A5" w:rsidRPr="00104E06">
              <w:rPr>
                <w:color w:val="000000"/>
              </w:rPr>
              <w:t>15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</w:tcPr>
          <w:p w14:paraId="64F9170D" w14:textId="075FE23F" w:rsidR="004068A5" w:rsidRPr="002775FE" w:rsidRDefault="004068A5" w:rsidP="004068A5">
            <w:pPr>
              <w:spacing w:before="60"/>
            </w:pPr>
            <w:r w:rsidRPr="002837AE">
              <w:t xml:space="preserve">Design Build – Construction Work </w:t>
            </w:r>
            <w:r>
              <w:t>Exit 34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42F64529" w14:textId="77777777" w:rsidR="004068A5" w:rsidRPr="0038431C" w:rsidRDefault="004068A5" w:rsidP="004068A5">
            <w:pPr>
              <w:spacing w:before="40" w:after="40"/>
              <w:jc w:val="center"/>
              <w:rPr>
                <w:color w:val="808080" w:themeColor="background1" w:themeShade="80"/>
              </w:rPr>
            </w:pPr>
          </w:p>
        </w:tc>
      </w:tr>
      <w:tr w:rsidR="004068A5" w14:paraId="409AA196" w14:textId="77777777" w:rsidTr="0038431C">
        <w:tc>
          <w:tcPr>
            <w:tcW w:w="16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</w:tcPr>
          <w:p w14:paraId="2B0DB34F" w14:textId="075BB799" w:rsidR="004068A5" w:rsidRDefault="004355B3" w:rsidP="004068A5">
            <w:pPr>
              <w:spacing w:before="40" w:after="40"/>
              <w:jc w:val="center"/>
              <w:rPr>
                <w:color w:val="000000"/>
              </w:rPr>
            </w:pPr>
            <w:r>
              <w:rPr>
                <w:color w:val="000000"/>
              </w:rPr>
              <w:t>806.060033</w:t>
            </w:r>
            <w:r w:rsidR="004068A5" w:rsidRPr="00104E06">
              <w:rPr>
                <w:color w:val="000000"/>
              </w:rPr>
              <w:t>15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</w:tcPr>
          <w:p w14:paraId="47A49C90" w14:textId="079E4E77" w:rsidR="004068A5" w:rsidRPr="002837AE" w:rsidRDefault="004068A5" w:rsidP="004068A5">
            <w:pPr>
              <w:spacing w:before="60"/>
            </w:pPr>
            <w:r w:rsidRPr="002775FE">
              <w:t>Desig</w:t>
            </w:r>
            <w:r>
              <w:t>n Build – Construction Work Gantry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1117295D" w14:textId="77777777" w:rsidR="004068A5" w:rsidRPr="0038431C" w:rsidRDefault="004068A5" w:rsidP="004068A5">
            <w:pPr>
              <w:spacing w:before="40" w:after="40"/>
              <w:jc w:val="center"/>
              <w:rPr>
                <w:color w:val="808080" w:themeColor="background1" w:themeShade="80"/>
              </w:rPr>
            </w:pPr>
          </w:p>
        </w:tc>
      </w:tr>
      <w:tr w:rsidR="004068A5" w14:paraId="7A4E75B8" w14:textId="77777777" w:rsidTr="0038431C">
        <w:tc>
          <w:tcPr>
            <w:tcW w:w="16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</w:tcPr>
          <w:p w14:paraId="52273BF5" w14:textId="50A85CDB" w:rsidR="004068A5" w:rsidRPr="001C7F7F" w:rsidRDefault="004355B3" w:rsidP="004068A5">
            <w:pPr>
              <w:spacing w:before="40" w:after="40"/>
              <w:jc w:val="center"/>
              <w:rPr>
                <w:color w:val="808080" w:themeColor="background1" w:themeShade="80"/>
              </w:rPr>
            </w:pPr>
            <w:r>
              <w:rPr>
                <w:color w:val="000000"/>
              </w:rPr>
              <w:t>806.060034</w:t>
            </w:r>
            <w:r w:rsidR="004068A5" w:rsidRPr="00104E06">
              <w:rPr>
                <w:color w:val="000000"/>
              </w:rPr>
              <w:t>15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</w:tcPr>
          <w:p w14:paraId="46340AA2" w14:textId="060BF886" w:rsidR="004068A5" w:rsidRPr="002775FE" w:rsidRDefault="004068A5" w:rsidP="004068A5">
            <w:pPr>
              <w:spacing w:before="60"/>
            </w:pPr>
            <w:r w:rsidRPr="002837AE">
              <w:t xml:space="preserve">Design Build – Construction Work </w:t>
            </w:r>
            <w:r>
              <w:t>Interchange 34A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5588C084" w14:textId="77777777" w:rsidR="004068A5" w:rsidRPr="0038431C" w:rsidRDefault="004068A5" w:rsidP="004068A5">
            <w:pPr>
              <w:spacing w:before="40" w:after="40"/>
              <w:jc w:val="center"/>
              <w:rPr>
                <w:color w:val="808080" w:themeColor="background1" w:themeShade="80"/>
              </w:rPr>
            </w:pPr>
          </w:p>
        </w:tc>
      </w:tr>
      <w:tr w:rsidR="004068A5" w14:paraId="4DDC57E9" w14:textId="77777777" w:rsidTr="0038431C">
        <w:tc>
          <w:tcPr>
            <w:tcW w:w="16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</w:tcPr>
          <w:p w14:paraId="3D8CDD1E" w14:textId="17CAAB51" w:rsidR="004068A5" w:rsidRDefault="004355B3" w:rsidP="004068A5">
            <w:pPr>
              <w:spacing w:before="40" w:after="40"/>
              <w:jc w:val="center"/>
              <w:rPr>
                <w:color w:val="000000"/>
              </w:rPr>
            </w:pPr>
            <w:r>
              <w:rPr>
                <w:color w:val="000000"/>
              </w:rPr>
              <w:t>806.060035</w:t>
            </w:r>
            <w:r w:rsidR="004068A5" w:rsidRPr="00104E06">
              <w:rPr>
                <w:color w:val="000000"/>
              </w:rPr>
              <w:t>15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</w:tcPr>
          <w:p w14:paraId="600BA568" w14:textId="6269EEBC" w:rsidR="004068A5" w:rsidRPr="002837AE" w:rsidRDefault="004068A5" w:rsidP="004068A5">
            <w:pPr>
              <w:spacing w:before="60"/>
            </w:pPr>
            <w:r w:rsidRPr="002775FE">
              <w:t>Desig</w:t>
            </w:r>
            <w:r>
              <w:t>n Build – Construction Work Gantry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39D57AFF" w14:textId="77777777" w:rsidR="004068A5" w:rsidRPr="0038431C" w:rsidRDefault="004068A5" w:rsidP="004068A5">
            <w:pPr>
              <w:spacing w:before="40" w:after="40"/>
              <w:jc w:val="center"/>
              <w:rPr>
                <w:color w:val="808080" w:themeColor="background1" w:themeShade="80"/>
              </w:rPr>
            </w:pPr>
          </w:p>
        </w:tc>
      </w:tr>
      <w:tr w:rsidR="004068A5" w14:paraId="685CE9FC" w14:textId="77777777" w:rsidTr="0038431C">
        <w:tc>
          <w:tcPr>
            <w:tcW w:w="16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</w:tcPr>
          <w:p w14:paraId="7F7C2958" w14:textId="193F7F00" w:rsidR="004068A5" w:rsidRPr="001C7F7F" w:rsidRDefault="004355B3" w:rsidP="004068A5">
            <w:pPr>
              <w:spacing w:before="40" w:after="40"/>
              <w:jc w:val="center"/>
              <w:rPr>
                <w:color w:val="808080" w:themeColor="background1" w:themeShade="80"/>
              </w:rPr>
            </w:pPr>
            <w:r>
              <w:rPr>
                <w:color w:val="000000"/>
              </w:rPr>
              <w:t>806.060036</w:t>
            </w:r>
            <w:r w:rsidR="004068A5" w:rsidRPr="00104E06">
              <w:rPr>
                <w:color w:val="000000"/>
              </w:rPr>
              <w:t>15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</w:tcPr>
          <w:p w14:paraId="594B2475" w14:textId="12E3B6B9" w:rsidR="004068A5" w:rsidRPr="002775FE" w:rsidRDefault="004068A5" w:rsidP="004068A5">
            <w:pPr>
              <w:spacing w:before="60"/>
            </w:pPr>
            <w:r w:rsidRPr="002837AE">
              <w:t xml:space="preserve">Design Build – Construction Work </w:t>
            </w:r>
            <w:r>
              <w:t>Special Exit 35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32C2705A" w14:textId="77777777" w:rsidR="004068A5" w:rsidRPr="0038431C" w:rsidRDefault="004068A5" w:rsidP="004068A5">
            <w:pPr>
              <w:spacing w:before="40" w:after="40"/>
              <w:jc w:val="center"/>
              <w:rPr>
                <w:color w:val="808080" w:themeColor="background1" w:themeShade="80"/>
              </w:rPr>
            </w:pPr>
          </w:p>
        </w:tc>
      </w:tr>
      <w:tr w:rsidR="004068A5" w14:paraId="2EC5A942" w14:textId="77777777" w:rsidTr="0038431C">
        <w:tc>
          <w:tcPr>
            <w:tcW w:w="16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</w:tcPr>
          <w:p w14:paraId="32892B46" w14:textId="1282C456" w:rsidR="004068A5" w:rsidRDefault="004355B3" w:rsidP="004068A5">
            <w:pPr>
              <w:spacing w:before="40" w:after="40"/>
              <w:jc w:val="center"/>
              <w:rPr>
                <w:color w:val="000000"/>
              </w:rPr>
            </w:pPr>
            <w:r>
              <w:rPr>
                <w:color w:val="000000"/>
              </w:rPr>
              <w:t>806.060037</w:t>
            </w:r>
            <w:r w:rsidR="004068A5" w:rsidRPr="00104E06">
              <w:rPr>
                <w:color w:val="000000"/>
              </w:rPr>
              <w:t>15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</w:tcPr>
          <w:p w14:paraId="534DDE24" w14:textId="25BBC250" w:rsidR="004068A5" w:rsidRPr="002837AE" w:rsidRDefault="004068A5" w:rsidP="004068A5">
            <w:pPr>
              <w:spacing w:before="60"/>
            </w:pPr>
            <w:r w:rsidRPr="002775FE">
              <w:t>Desig</w:t>
            </w:r>
            <w:r>
              <w:t>n Build – Construction Work Gantry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6D4FF061" w14:textId="77777777" w:rsidR="004068A5" w:rsidRPr="0038431C" w:rsidRDefault="004068A5" w:rsidP="004068A5">
            <w:pPr>
              <w:spacing w:before="40" w:after="40"/>
              <w:jc w:val="center"/>
              <w:rPr>
                <w:color w:val="808080" w:themeColor="background1" w:themeShade="80"/>
              </w:rPr>
            </w:pPr>
          </w:p>
        </w:tc>
      </w:tr>
      <w:tr w:rsidR="004068A5" w14:paraId="680664F5" w14:textId="77777777" w:rsidTr="0038431C">
        <w:tc>
          <w:tcPr>
            <w:tcW w:w="16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</w:tcPr>
          <w:p w14:paraId="77F2E8AC" w14:textId="1FB76240" w:rsidR="004068A5" w:rsidRPr="001C7F7F" w:rsidRDefault="004355B3" w:rsidP="004068A5">
            <w:pPr>
              <w:spacing w:before="40" w:after="40"/>
              <w:jc w:val="center"/>
              <w:rPr>
                <w:color w:val="808080" w:themeColor="background1" w:themeShade="80"/>
              </w:rPr>
            </w:pPr>
            <w:r>
              <w:rPr>
                <w:color w:val="000000"/>
              </w:rPr>
              <w:t>806.060038</w:t>
            </w:r>
            <w:r w:rsidR="004068A5" w:rsidRPr="00104E06">
              <w:rPr>
                <w:color w:val="000000"/>
              </w:rPr>
              <w:t>15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</w:tcPr>
          <w:p w14:paraId="3CD50672" w14:textId="78C3DB91" w:rsidR="004068A5" w:rsidRPr="002775FE" w:rsidRDefault="004068A5" w:rsidP="004068A5">
            <w:pPr>
              <w:spacing w:before="60"/>
            </w:pPr>
            <w:r w:rsidRPr="002837AE">
              <w:t xml:space="preserve">Design Build – Construction Work </w:t>
            </w:r>
            <w:r>
              <w:t>Interchange 36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536515E9" w14:textId="77777777" w:rsidR="004068A5" w:rsidRPr="0038431C" w:rsidRDefault="004068A5" w:rsidP="004068A5">
            <w:pPr>
              <w:spacing w:before="40" w:after="40"/>
              <w:jc w:val="center"/>
              <w:rPr>
                <w:color w:val="808080" w:themeColor="background1" w:themeShade="80"/>
              </w:rPr>
            </w:pPr>
          </w:p>
        </w:tc>
      </w:tr>
      <w:tr w:rsidR="004068A5" w14:paraId="3C71427A" w14:textId="77777777" w:rsidTr="0038431C">
        <w:tc>
          <w:tcPr>
            <w:tcW w:w="16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</w:tcPr>
          <w:p w14:paraId="47998331" w14:textId="106862AC" w:rsidR="004068A5" w:rsidRDefault="004355B3" w:rsidP="004068A5">
            <w:pPr>
              <w:spacing w:before="40" w:after="40"/>
              <w:jc w:val="center"/>
              <w:rPr>
                <w:color w:val="000000"/>
              </w:rPr>
            </w:pPr>
            <w:r>
              <w:rPr>
                <w:color w:val="000000"/>
              </w:rPr>
              <w:t>806.060039</w:t>
            </w:r>
            <w:r w:rsidR="004068A5" w:rsidRPr="00104E06">
              <w:rPr>
                <w:color w:val="000000"/>
              </w:rPr>
              <w:t>15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</w:tcPr>
          <w:p w14:paraId="674AD5FA" w14:textId="1BA4847C" w:rsidR="004068A5" w:rsidRPr="002837AE" w:rsidRDefault="004068A5" w:rsidP="004068A5">
            <w:pPr>
              <w:spacing w:before="60"/>
            </w:pPr>
            <w:r w:rsidRPr="002775FE">
              <w:t>Desig</w:t>
            </w:r>
            <w:r>
              <w:t>n Build – Construction Work Gantry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3CFFCD3C" w14:textId="77777777" w:rsidR="004068A5" w:rsidRPr="0038431C" w:rsidRDefault="004068A5" w:rsidP="004068A5">
            <w:pPr>
              <w:spacing w:before="40" w:after="40"/>
              <w:jc w:val="center"/>
              <w:rPr>
                <w:color w:val="808080" w:themeColor="background1" w:themeShade="80"/>
              </w:rPr>
            </w:pPr>
          </w:p>
        </w:tc>
      </w:tr>
      <w:tr w:rsidR="004068A5" w14:paraId="58EDFDB2" w14:textId="77777777" w:rsidTr="0038431C">
        <w:tc>
          <w:tcPr>
            <w:tcW w:w="16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</w:tcPr>
          <w:p w14:paraId="60C280FB" w14:textId="28FE05F5" w:rsidR="004068A5" w:rsidRPr="001C7F7F" w:rsidRDefault="004355B3" w:rsidP="004068A5">
            <w:pPr>
              <w:spacing w:before="40" w:after="40"/>
              <w:jc w:val="center"/>
              <w:rPr>
                <w:color w:val="808080" w:themeColor="background1" w:themeShade="80"/>
              </w:rPr>
            </w:pPr>
            <w:r>
              <w:rPr>
                <w:color w:val="000000"/>
              </w:rPr>
              <w:t>806.060040</w:t>
            </w:r>
            <w:r w:rsidR="004068A5" w:rsidRPr="00104E06">
              <w:rPr>
                <w:color w:val="000000"/>
              </w:rPr>
              <w:t>15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</w:tcPr>
          <w:p w14:paraId="20DAFBBF" w14:textId="5B18AE03" w:rsidR="004068A5" w:rsidRPr="002837AE" w:rsidRDefault="004068A5" w:rsidP="004068A5">
            <w:pPr>
              <w:spacing w:before="60"/>
            </w:pPr>
            <w:r w:rsidRPr="00F427CF">
              <w:t xml:space="preserve">Design Build – Construction Work </w:t>
            </w:r>
            <w:r>
              <w:t>Exit 37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0BF88AB5" w14:textId="77777777" w:rsidR="004068A5" w:rsidRPr="0038431C" w:rsidRDefault="004068A5" w:rsidP="004068A5">
            <w:pPr>
              <w:spacing w:before="40" w:after="40"/>
              <w:jc w:val="center"/>
              <w:rPr>
                <w:color w:val="808080" w:themeColor="background1" w:themeShade="80"/>
              </w:rPr>
            </w:pPr>
          </w:p>
        </w:tc>
      </w:tr>
      <w:tr w:rsidR="004068A5" w14:paraId="3067E239" w14:textId="77777777" w:rsidTr="0038431C">
        <w:tc>
          <w:tcPr>
            <w:tcW w:w="16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</w:tcPr>
          <w:p w14:paraId="1574466C" w14:textId="05187489" w:rsidR="004068A5" w:rsidRPr="001C7F7F" w:rsidRDefault="004355B3" w:rsidP="004068A5">
            <w:pPr>
              <w:spacing w:before="40" w:after="40"/>
              <w:jc w:val="center"/>
              <w:rPr>
                <w:color w:val="808080" w:themeColor="background1" w:themeShade="80"/>
              </w:rPr>
            </w:pPr>
            <w:r>
              <w:rPr>
                <w:color w:val="000000"/>
              </w:rPr>
              <w:t>806.060041</w:t>
            </w:r>
            <w:r w:rsidR="004068A5" w:rsidRPr="00104E06">
              <w:rPr>
                <w:color w:val="000000"/>
              </w:rPr>
              <w:t>15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</w:tcPr>
          <w:p w14:paraId="28BE4C4B" w14:textId="309CCF17" w:rsidR="004068A5" w:rsidRPr="002837AE" w:rsidRDefault="004068A5" w:rsidP="004068A5">
            <w:pPr>
              <w:spacing w:before="60"/>
            </w:pPr>
            <w:r w:rsidRPr="00F427CF">
              <w:t xml:space="preserve">Design Build – Construction Work </w:t>
            </w:r>
            <w:r>
              <w:t>Exit 38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27818F6C" w14:textId="77777777" w:rsidR="004068A5" w:rsidRPr="0038431C" w:rsidRDefault="004068A5" w:rsidP="004068A5">
            <w:pPr>
              <w:spacing w:before="40" w:after="40"/>
              <w:jc w:val="center"/>
              <w:rPr>
                <w:color w:val="808080" w:themeColor="background1" w:themeShade="80"/>
              </w:rPr>
            </w:pPr>
          </w:p>
        </w:tc>
      </w:tr>
      <w:tr w:rsidR="004068A5" w14:paraId="490B6D4F" w14:textId="77777777" w:rsidTr="0038431C">
        <w:tc>
          <w:tcPr>
            <w:tcW w:w="16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</w:tcPr>
          <w:p w14:paraId="5969B808" w14:textId="009B453F" w:rsidR="004068A5" w:rsidRDefault="004355B3" w:rsidP="004068A5">
            <w:pPr>
              <w:spacing w:before="40" w:after="40"/>
              <w:jc w:val="center"/>
              <w:rPr>
                <w:color w:val="000000"/>
              </w:rPr>
            </w:pPr>
            <w:r>
              <w:rPr>
                <w:color w:val="000000"/>
              </w:rPr>
              <w:t>806.060042</w:t>
            </w:r>
            <w:r w:rsidR="004068A5" w:rsidRPr="00104E06">
              <w:rPr>
                <w:color w:val="000000"/>
              </w:rPr>
              <w:t>15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</w:tcPr>
          <w:p w14:paraId="47C5EA97" w14:textId="493C0D05" w:rsidR="004068A5" w:rsidRPr="00F427CF" w:rsidRDefault="004068A5" w:rsidP="004068A5">
            <w:pPr>
              <w:spacing w:before="60"/>
            </w:pPr>
            <w:r w:rsidRPr="002775FE">
              <w:t>Desig</w:t>
            </w:r>
            <w:r>
              <w:t>n Build – Construction Work Gantry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0EC57AF9" w14:textId="77777777" w:rsidR="004068A5" w:rsidRPr="0038431C" w:rsidRDefault="004068A5" w:rsidP="004068A5">
            <w:pPr>
              <w:spacing w:before="40" w:after="40"/>
              <w:jc w:val="center"/>
              <w:rPr>
                <w:color w:val="808080" w:themeColor="background1" w:themeShade="80"/>
              </w:rPr>
            </w:pPr>
          </w:p>
        </w:tc>
      </w:tr>
      <w:tr w:rsidR="004068A5" w14:paraId="0EE77334" w14:textId="77777777" w:rsidTr="0038431C">
        <w:tc>
          <w:tcPr>
            <w:tcW w:w="16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</w:tcPr>
          <w:p w14:paraId="37ECA9EB" w14:textId="6727D546" w:rsidR="004068A5" w:rsidRPr="001C7F7F" w:rsidRDefault="004355B3" w:rsidP="004068A5">
            <w:pPr>
              <w:spacing w:before="40" w:after="40"/>
              <w:jc w:val="center"/>
              <w:rPr>
                <w:color w:val="808080" w:themeColor="background1" w:themeShade="80"/>
              </w:rPr>
            </w:pPr>
            <w:r>
              <w:rPr>
                <w:color w:val="000000"/>
              </w:rPr>
              <w:t>806.060043</w:t>
            </w:r>
            <w:r w:rsidR="004068A5" w:rsidRPr="00104E06">
              <w:rPr>
                <w:color w:val="000000"/>
              </w:rPr>
              <w:t>15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</w:tcPr>
          <w:p w14:paraId="0D3F6056" w14:textId="4D362C6F" w:rsidR="004068A5" w:rsidRPr="002837AE" w:rsidRDefault="004068A5" w:rsidP="004068A5">
            <w:pPr>
              <w:spacing w:before="60"/>
            </w:pPr>
            <w:r w:rsidRPr="00F427CF">
              <w:t xml:space="preserve">Design Build – Construction Work </w:t>
            </w:r>
            <w:r>
              <w:t>Exit 39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535F6D0D" w14:textId="77777777" w:rsidR="004068A5" w:rsidRPr="0038431C" w:rsidRDefault="004068A5" w:rsidP="004068A5">
            <w:pPr>
              <w:spacing w:before="40" w:after="40"/>
              <w:jc w:val="center"/>
              <w:rPr>
                <w:color w:val="808080" w:themeColor="background1" w:themeShade="80"/>
              </w:rPr>
            </w:pPr>
          </w:p>
        </w:tc>
      </w:tr>
      <w:tr w:rsidR="004068A5" w14:paraId="10FDBB06" w14:textId="77777777" w:rsidTr="0038431C">
        <w:tc>
          <w:tcPr>
            <w:tcW w:w="16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</w:tcPr>
          <w:p w14:paraId="038F1AF3" w14:textId="2306BC4D" w:rsidR="004068A5" w:rsidRDefault="004355B3" w:rsidP="004068A5">
            <w:pPr>
              <w:spacing w:before="40" w:after="40"/>
              <w:jc w:val="center"/>
              <w:rPr>
                <w:color w:val="000000"/>
              </w:rPr>
            </w:pPr>
            <w:r>
              <w:rPr>
                <w:color w:val="000000"/>
              </w:rPr>
              <w:t>806.060044</w:t>
            </w:r>
            <w:r w:rsidR="004068A5" w:rsidRPr="00104E06">
              <w:rPr>
                <w:color w:val="000000"/>
              </w:rPr>
              <w:t>15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</w:tcPr>
          <w:p w14:paraId="24099214" w14:textId="3D89E87C" w:rsidR="004068A5" w:rsidRPr="00F427CF" w:rsidRDefault="004068A5" w:rsidP="004068A5">
            <w:pPr>
              <w:spacing w:before="60"/>
            </w:pPr>
            <w:r w:rsidRPr="002775FE">
              <w:t>Desig</w:t>
            </w:r>
            <w:r>
              <w:t>n Build – Construction Work Gantry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1E35CCC7" w14:textId="77777777" w:rsidR="004068A5" w:rsidRPr="0038431C" w:rsidRDefault="004068A5" w:rsidP="004068A5">
            <w:pPr>
              <w:spacing w:before="40" w:after="40"/>
              <w:jc w:val="center"/>
              <w:rPr>
                <w:color w:val="808080" w:themeColor="background1" w:themeShade="80"/>
              </w:rPr>
            </w:pPr>
          </w:p>
        </w:tc>
      </w:tr>
      <w:tr w:rsidR="004068A5" w14:paraId="3C777A98" w14:textId="77777777" w:rsidTr="0038431C">
        <w:tc>
          <w:tcPr>
            <w:tcW w:w="16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</w:tcPr>
          <w:p w14:paraId="48AAF727" w14:textId="670070DF" w:rsidR="004068A5" w:rsidRPr="001C7F7F" w:rsidRDefault="004355B3" w:rsidP="004068A5">
            <w:pPr>
              <w:spacing w:before="40" w:after="40"/>
              <w:jc w:val="center"/>
              <w:rPr>
                <w:color w:val="808080" w:themeColor="background1" w:themeShade="80"/>
              </w:rPr>
            </w:pPr>
            <w:r>
              <w:rPr>
                <w:color w:val="000000"/>
              </w:rPr>
              <w:t>806.060045</w:t>
            </w:r>
            <w:r w:rsidR="004068A5" w:rsidRPr="00104E06">
              <w:rPr>
                <w:color w:val="000000"/>
              </w:rPr>
              <w:t>15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</w:tcPr>
          <w:p w14:paraId="61D85BC6" w14:textId="11F8D64A" w:rsidR="004068A5" w:rsidRPr="002837AE" w:rsidRDefault="004068A5" w:rsidP="004068A5">
            <w:pPr>
              <w:spacing w:before="60"/>
            </w:pPr>
            <w:r w:rsidRPr="00F427CF">
              <w:t xml:space="preserve">Design Build – Construction Work </w:t>
            </w:r>
            <w:r>
              <w:t>Exit 40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44459525" w14:textId="77777777" w:rsidR="004068A5" w:rsidRPr="0038431C" w:rsidRDefault="004068A5" w:rsidP="004068A5">
            <w:pPr>
              <w:spacing w:before="40" w:after="40"/>
              <w:jc w:val="center"/>
              <w:rPr>
                <w:color w:val="808080" w:themeColor="background1" w:themeShade="80"/>
              </w:rPr>
            </w:pPr>
          </w:p>
        </w:tc>
      </w:tr>
      <w:tr w:rsidR="004068A5" w14:paraId="75029E63" w14:textId="77777777" w:rsidTr="0038431C">
        <w:tc>
          <w:tcPr>
            <w:tcW w:w="16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</w:tcPr>
          <w:p w14:paraId="331F5F03" w14:textId="09B26D4A" w:rsidR="004068A5" w:rsidRPr="001C7F7F" w:rsidRDefault="004355B3" w:rsidP="004068A5">
            <w:pPr>
              <w:spacing w:before="40" w:after="40"/>
              <w:jc w:val="center"/>
              <w:rPr>
                <w:color w:val="808080" w:themeColor="background1" w:themeShade="80"/>
              </w:rPr>
            </w:pPr>
            <w:r>
              <w:rPr>
                <w:color w:val="000000"/>
              </w:rPr>
              <w:t>806.060046</w:t>
            </w:r>
            <w:r w:rsidR="004068A5" w:rsidRPr="00104E06">
              <w:rPr>
                <w:color w:val="000000"/>
              </w:rPr>
              <w:t>15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</w:tcPr>
          <w:p w14:paraId="558CC118" w14:textId="6A897CE8" w:rsidR="004068A5" w:rsidRPr="002837AE" w:rsidRDefault="004068A5" w:rsidP="004068A5">
            <w:pPr>
              <w:spacing w:before="60"/>
            </w:pPr>
            <w:r w:rsidRPr="00F427CF">
              <w:t xml:space="preserve">Design Build – Construction Work </w:t>
            </w:r>
            <w:r>
              <w:t>Exit 41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13D888BE" w14:textId="77777777" w:rsidR="004068A5" w:rsidRPr="0038431C" w:rsidRDefault="004068A5" w:rsidP="004068A5">
            <w:pPr>
              <w:spacing w:before="40" w:after="40"/>
              <w:jc w:val="center"/>
              <w:rPr>
                <w:color w:val="808080" w:themeColor="background1" w:themeShade="80"/>
              </w:rPr>
            </w:pPr>
          </w:p>
        </w:tc>
      </w:tr>
      <w:tr w:rsidR="004068A5" w14:paraId="78B96A6B" w14:textId="77777777" w:rsidTr="0038431C">
        <w:tc>
          <w:tcPr>
            <w:tcW w:w="16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</w:tcPr>
          <w:p w14:paraId="42E56D68" w14:textId="7405897B" w:rsidR="004068A5" w:rsidRPr="001C7F7F" w:rsidRDefault="004355B3" w:rsidP="004068A5">
            <w:pPr>
              <w:spacing w:before="40" w:after="40"/>
              <w:jc w:val="center"/>
              <w:rPr>
                <w:color w:val="808080" w:themeColor="background1" w:themeShade="80"/>
              </w:rPr>
            </w:pPr>
            <w:r>
              <w:rPr>
                <w:color w:val="000000"/>
              </w:rPr>
              <w:t>806.060047</w:t>
            </w:r>
            <w:r w:rsidR="004068A5" w:rsidRPr="00104E06">
              <w:rPr>
                <w:color w:val="000000"/>
              </w:rPr>
              <w:t>15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</w:tcPr>
          <w:p w14:paraId="76A2FF53" w14:textId="4F4A1761" w:rsidR="004068A5" w:rsidRPr="002837AE" w:rsidRDefault="004068A5" w:rsidP="004068A5">
            <w:pPr>
              <w:spacing w:before="60"/>
            </w:pPr>
            <w:r w:rsidRPr="00F427CF">
              <w:t xml:space="preserve">Design Build – Construction Work </w:t>
            </w:r>
            <w:r>
              <w:t>Exit 42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662A1D78" w14:textId="77777777" w:rsidR="004068A5" w:rsidRPr="0038431C" w:rsidRDefault="004068A5" w:rsidP="004068A5">
            <w:pPr>
              <w:spacing w:before="40" w:after="40"/>
              <w:jc w:val="center"/>
              <w:rPr>
                <w:color w:val="808080" w:themeColor="background1" w:themeShade="80"/>
              </w:rPr>
            </w:pPr>
          </w:p>
        </w:tc>
      </w:tr>
      <w:tr w:rsidR="004068A5" w14:paraId="16A99800" w14:textId="77777777" w:rsidTr="0038431C">
        <w:tc>
          <w:tcPr>
            <w:tcW w:w="16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</w:tcPr>
          <w:p w14:paraId="57944268" w14:textId="102DC776" w:rsidR="004068A5" w:rsidRPr="001C7F7F" w:rsidRDefault="004355B3" w:rsidP="004068A5">
            <w:pPr>
              <w:spacing w:before="40" w:after="40"/>
              <w:jc w:val="center"/>
              <w:rPr>
                <w:color w:val="808080" w:themeColor="background1" w:themeShade="80"/>
              </w:rPr>
            </w:pPr>
            <w:r>
              <w:rPr>
                <w:color w:val="000000"/>
              </w:rPr>
              <w:t>806.060048</w:t>
            </w:r>
            <w:r w:rsidR="004068A5" w:rsidRPr="00104E06">
              <w:rPr>
                <w:color w:val="000000"/>
              </w:rPr>
              <w:t>15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</w:tcPr>
          <w:p w14:paraId="6DC4789A" w14:textId="3CE97941" w:rsidR="004068A5" w:rsidRPr="002837AE" w:rsidRDefault="004068A5" w:rsidP="004068A5">
            <w:pPr>
              <w:spacing w:before="60"/>
            </w:pPr>
            <w:r w:rsidRPr="00F427CF">
              <w:t xml:space="preserve">Design Build – Construction Work </w:t>
            </w:r>
            <w:r>
              <w:t>Exit 43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2553B092" w14:textId="77777777" w:rsidR="004068A5" w:rsidRPr="0038431C" w:rsidRDefault="004068A5" w:rsidP="004068A5">
            <w:pPr>
              <w:spacing w:before="40" w:after="40"/>
              <w:jc w:val="center"/>
              <w:rPr>
                <w:color w:val="808080" w:themeColor="background1" w:themeShade="80"/>
              </w:rPr>
            </w:pPr>
          </w:p>
        </w:tc>
      </w:tr>
      <w:tr w:rsidR="004068A5" w14:paraId="500E8F64" w14:textId="77777777" w:rsidTr="0038431C">
        <w:tc>
          <w:tcPr>
            <w:tcW w:w="16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</w:tcPr>
          <w:p w14:paraId="585CE69F" w14:textId="704EBF72" w:rsidR="004068A5" w:rsidRDefault="004355B3" w:rsidP="004068A5">
            <w:pPr>
              <w:spacing w:before="40" w:after="40"/>
              <w:jc w:val="center"/>
              <w:rPr>
                <w:color w:val="000000"/>
              </w:rPr>
            </w:pPr>
            <w:r>
              <w:rPr>
                <w:color w:val="000000"/>
              </w:rPr>
              <w:t>806.060049</w:t>
            </w:r>
            <w:r w:rsidR="004068A5" w:rsidRPr="00104E06">
              <w:rPr>
                <w:color w:val="000000"/>
              </w:rPr>
              <w:t>15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</w:tcPr>
          <w:p w14:paraId="7F084BA2" w14:textId="1032CDFA" w:rsidR="004068A5" w:rsidRPr="00F427CF" w:rsidRDefault="004068A5" w:rsidP="004068A5">
            <w:pPr>
              <w:spacing w:before="60"/>
            </w:pPr>
            <w:r w:rsidRPr="002775FE">
              <w:t>Desig</w:t>
            </w:r>
            <w:r>
              <w:t>n Build – Construction Work Gantry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7C4A78F0" w14:textId="77777777" w:rsidR="004068A5" w:rsidRPr="0038431C" w:rsidRDefault="004068A5" w:rsidP="004068A5">
            <w:pPr>
              <w:spacing w:before="40" w:after="40"/>
              <w:jc w:val="center"/>
              <w:rPr>
                <w:color w:val="808080" w:themeColor="background1" w:themeShade="80"/>
              </w:rPr>
            </w:pPr>
          </w:p>
        </w:tc>
      </w:tr>
      <w:tr w:rsidR="004068A5" w14:paraId="0CBBE933" w14:textId="77777777" w:rsidTr="0038431C">
        <w:tc>
          <w:tcPr>
            <w:tcW w:w="16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</w:tcPr>
          <w:p w14:paraId="6FDC126A" w14:textId="3B365B63" w:rsidR="004068A5" w:rsidRPr="001C7F7F" w:rsidRDefault="004355B3" w:rsidP="004068A5">
            <w:pPr>
              <w:spacing w:before="40" w:after="40"/>
              <w:jc w:val="center"/>
              <w:rPr>
                <w:color w:val="808080" w:themeColor="background1" w:themeShade="80"/>
              </w:rPr>
            </w:pPr>
            <w:r>
              <w:rPr>
                <w:color w:val="000000"/>
              </w:rPr>
              <w:t>806.060050</w:t>
            </w:r>
            <w:r w:rsidR="004068A5" w:rsidRPr="00104E06">
              <w:rPr>
                <w:color w:val="000000"/>
              </w:rPr>
              <w:t>15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</w:tcPr>
          <w:p w14:paraId="68BB59D3" w14:textId="7B276713" w:rsidR="004068A5" w:rsidRPr="002837AE" w:rsidRDefault="004068A5" w:rsidP="004068A5">
            <w:pPr>
              <w:spacing w:before="60"/>
            </w:pPr>
            <w:r w:rsidRPr="00F427CF">
              <w:t xml:space="preserve">Design Build – Construction Work </w:t>
            </w:r>
            <w:r>
              <w:t>Interchange 44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7671F473" w14:textId="77777777" w:rsidR="004068A5" w:rsidRPr="0038431C" w:rsidRDefault="004068A5" w:rsidP="004068A5">
            <w:pPr>
              <w:spacing w:before="40" w:after="40"/>
              <w:jc w:val="center"/>
              <w:rPr>
                <w:color w:val="808080" w:themeColor="background1" w:themeShade="80"/>
              </w:rPr>
            </w:pPr>
          </w:p>
        </w:tc>
      </w:tr>
      <w:tr w:rsidR="004068A5" w14:paraId="1A768CC4" w14:textId="77777777" w:rsidTr="0038431C">
        <w:tc>
          <w:tcPr>
            <w:tcW w:w="16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</w:tcPr>
          <w:p w14:paraId="59B4EB8A" w14:textId="69D7C1C9" w:rsidR="004068A5" w:rsidRDefault="004355B3" w:rsidP="004068A5">
            <w:pPr>
              <w:spacing w:before="40" w:after="40"/>
              <w:jc w:val="center"/>
              <w:rPr>
                <w:color w:val="000000"/>
              </w:rPr>
            </w:pPr>
            <w:r>
              <w:rPr>
                <w:color w:val="000000"/>
              </w:rPr>
              <w:t>806.060051</w:t>
            </w:r>
            <w:r w:rsidR="004068A5" w:rsidRPr="00104E06">
              <w:rPr>
                <w:color w:val="000000"/>
              </w:rPr>
              <w:t>15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</w:tcPr>
          <w:p w14:paraId="0CBCFBF5" w14:textId="703E4C46" w:rsidR="004068A5" w:rsidRPr="00F427CF" w:rsidRDefault="004068A5" w:rsidP="004068A5">
            <w:pPr>
              <w:spacing w:before="60"/>
            </w:pPr>
            <w:r w:rsidRPr="002775FE">
              <w:t>Desig</w:t>
            </w:r>
            <w:r>
              <w:t>n Build – Construction Work Gantry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491A8BEB" w14:textId="77777777" w:rsidR="004068A5" w:rsidRPr="0038431C" w:rsidRDefault="004068A5" w:rsidP="004068A5">
            <w:pPr>
              <w:spacing w:before="40" w:after="40"/>
              <w:jc w:val="center"/>
              <w:rPr>
                <w:color w:val="808080" w:themeColor="background1" w:themeShade="80"/>
              </w:rPr>
            </w:pPr>
          </w:p>
        </w:tc>
      </w:tr>
      <w:tr w:rsidR="004068A5" w14:paraId="5EEF3D6F" w14:textId="77777777" w:rsidTr="0038431C">
        <w:tc>
          <w:tcPr>
            <w:tcW w:w="16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</w:tcPr>
          <w:p w14:paraId="62BC104B" w14:textId="04A97EF0" w:rsidR="004068A5" w:rsidRPr="001C7F7F" w:rsidRDefault="004355B3" w:rsidP="004068A5">
            <w:pPr>
              <w:spacing w:before="40" w:after="40"/>
              <w:jc w:val="center"/>
              <w:rPr>
                <w:color w:val="808080" w:themeColor="background1" w:themeShade="80"/>
              </w:rPr>
            </w:pPr>
            <w:r>
              <w:rPr>
                <w:color w:val="000000"/>
              </w:rPr>
              <w:t>806.060052</w:t>
            </w:r>
            <w:r w:rsidR="004068A5" w:rsidRPr="00104E06">
              <w:rPr>
                <w:color w:val="000000"/>
              </w:rPr>
              <w:t>15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</w:tcPr>
          <w:p w14:paraId="63C9F339" w14:textId="0336D299" w:rsidR="004068A5" w:rsidRPr="002837AE" w:rsidRDefault="004068A5" w:rsidP="004068A5">
            <w:pPr>
              <w:spacing w:before="60"/>
            </w:pPr>
            <w:r w:rsidRPr="00F427CF">
              <w:t xml:space="preserve">Design Build – Construction Work </w:t>
            </w:r>
            <w:r>
              <w:t>Interchange 45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5584B3B6" w14:textId="77777777" w:rsidR="004068A5" w:rsidRPr="0038431C" w:rsidRDefault="004068A5" w:rsidP="004068A5">
            <w:pPr>
              <w:spacing w:before="40" w:after="40"/>
              <w:jc w:val="center"/>
              <w:rPr>
                <w:color w:val="808080" w:themeColor="background1" w:themeShade="80"/>
              </w:rPr>
            </w:pPr>
          </w:p>
        </w:tc>
      </w:tr>
      <w:tr w:rsidR="004068A5" w14:paraId="66F7F985" w14:textId="77777777" w:rsidTr="0038431C">
        <w:tc>
          <w:tcPr>
            <w:tcW w:w="16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</w:tcPr>
          <w:p w14:paraId="6FFF11F5" w14:textId="3645038D" w:rsidR="004068A5" w:rsidRDefault="004355B3" w:rsidP="004068A5">
            <w:pPr>
              <w:spacing w:before="40" w:after="40"/>
              <w:jc w:val="center"/>
              <w:rPr>
                <w:color w:val="000000"/>
              </w:rPr>
            </w:pPr>
            <w:r>
              <w:rPr>
                <w:color w:val="000000"/>
              </w:rPr>
              <w:t>806.060053</w:t>
            </w:r>
            <w:r w:rsidR="004068A5" w:rsidRPr="00104E06">
              <w:rPr>
                <w:color w:val="000000"/>
              </w:rPr>
              <w:t>15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</w:tcPr>
          <w:p w14:paraId="2760D90B" w14:textId="1C7BA7E9" w:rsidR="004068A5" w:rsidRPr="00F427CF" w:rsidRDefault="004068A5" w:rsidP="004068A5">
            <w:pPr>
              <w:spacing w:before="60"/>
            </w:pPr>
            <w:r w:rsidRPr="002775FE">
              <w:t>Desig</w:t>
            </w:r>
            <w:r>
              <w:t>n Build – Construction Work Gantry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49734A58" w14:textId="77777777" w:rsidR="004068A5" w:rsidRPr="0038431C" w:rsidRDefault="004068A5" w:rsidP="004068A5">
            <w:pPr>
              <w:spacing w:before="40" w:after="40"/>
              <w:jc w:val="center"/>
              <w:rPr>
                <w:color w:val="808080" w:themeColor="background1" w:themeShade="80"/>
              </w:rPr>
            </w:pPr>
          </w:p>
        </w:tc>
      </w:tr>
      <w:tr w:rsidR="004068A5" w14:paraId="58AA8EF8" w14:textId="77777777" w:rsidTr="0038431C">
        <w:tc>
          <w:tcPr>
            <w:tcW w:w="16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</w:tcPr>
          <w:p w14:paraId="445D79B2" w14:textId="21A8A4AF" w:rsidR="004068A5" w:rsidRPr="001C7F7F" w:rsidRDefault="004355B3" w:rsidP="004068A5">
            <w:pPr>
              <w:spacing w:before="40" w:after="40"/>
              <w:jc w:val="center"/>
              <w:rPr>
                <w:color w:val="808080" w:themeColor="background1" w:themeShade="80"/>
              </w:rPr>
            </w:pPr>
            <w:r>
              <w:rPr>
                <w:color w:val="000000"/>
              </w:rPr>
              <w:t>806.060054</w:t>
            </w:r>
            <w:r w:rsidR="004068A5" w:rsidRPr="00104E06">
              <w:rPr>
                <w:color w:val="000000"/>
              </w:rPr>
              <w:t>15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</w:tcPr>
          <w:p w14:paraId="51127835" w14:textId="35D5C226" w:rsidR="004068A5" w:rsidRPr="00F427CF" w:rsidRDefault="004068A5" w:rsidP="004068A5">
            <w:pPr>
              <w:spacing w:before="60"/>
            </w:pPr>
            <w:r w:rsidRPr="00F427CF">
              <w:t xml:space="preserve">Design Build – Construction Work </w:t>
            </w:r>
            <w:r>
              <w:t>Interchange 46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4C9A5B3A" w14:textId="77777777" w:rsidR="004068A5" w:rsidRPr="0038431C" w:rsidRDefault="004068A5" w:rsidP="004068A5">
            <w:pPr>
              <w:spacing w:before="40" w:after="40"/>
              <w:jc w:val="center"/>
              <w:rPr>
                <w:color w:val="808080" w:themeColor="background1" w:themeShade="80"/>
              </w:rPr>
            </w:pPr>
          </w:p>
        </w:tc>
      </w:tr>
      <w:tr w:rsidR="004068A5" w14:paraId="614FB6F7" w14:textId="77777777" w:rsidTr="0038431C">
        <w:tc>
          <w:tcPr>
            <w:tcW w:w="16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</w:tcPr>
          <w:p w14:paraId="76F61038" w14:textId="3A495F34" w:rsidR="004068A5" w:rsidRDefault="004355B3" w:rsidP="004068A5">
            <w:pPr>
              <w:spacing w:before="40" w:after="40"/>
              <w:jc w:val="center"/>
              <w:rPr>
                <w:color w:val="000000"/>
              </w:rPr>
            </w:pPr>
            <w:r>
              <w:rPr>
                <w:color w:val="000000"/>
              </w:rPr>
              <w:t>806.060055</w:t>
            </w:r>
            <w:r w:rsidR="004068A5" w:rsidRPr="00104E06">
              <w:rPr>
                <w:color w:val="000000"/>
              </w:rPr>
              <w:t>15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</w:tcPr>
          <w:p w14:paraId="58D91BAB" w14:textId="569387B3" w:rsidR="004068A5" w:rsidRPr="00F427CF" w:rsidRDefault="004068A5" w:rsidP="004068A5">
            <w:pPr>
              <w:spacing w:before="60"/>
            </w:pPr>
            <w:r w:rsidRPr="002775FE">
              <w:t>Desig</w:t>
            </w:r>
            <w:r>
              <w:t>n Build – Construction Work Gantry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1C075B8B" w14:textId="77777777" w:rsidR="004068A5" w:rsidRPr="0038431C" w:rsidRDefault="004068A5" w:rsidP="004068A5">
            <w:pPr>
              <w:spacing w:before="40" w:after="40"/>
              <w:jc w:val="center"/>
              <w:rPr>
                <w:color w:val="808080" w:themeColor="background1" w:themeShade="80"/>
              </w:rPr>
            </w:pPr>
          </w:p>
        </w:tc>
      </w:tr>
      <w:tr w:rsidR="004068A5" w14:paraId="229FD203" w14:textId="77777777" w:rsidTr="0038431C">
        <w:tc>
          <w:tcPr>
            <w:tcW w:w="16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</w:tcPr>
          <w:p w14:paraId="39906B8F" w14:textId="4172AA99" w:rsidR="004068A5" w:rsidRPr="001C7F7F" w:rsidRDefault="004355B3" w:rsidP="004068A5">
            <w:pPr>
              <w:spacing w:before="40" w:after="40"/>
              <w:jc w:val="center"/>
              <w:rPr>
                <w:color w:val="808080" w:themeColor="background1" w:themeShade="80"/>
              </w:rPr>
            </w:pPr>
            <w:r>
              <w:rPr>
                <w:color w:val="000000"/>
              </w:rPr>
              <w:t>806.060056</w:t>
            </w:r>
            <w:r w:rsidR="004068A5" w:rsidRPr="00104E06">
              <w:rPr>
                <w:color w:val="000000"/>
              </w:rPr>
              <w:t>15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</w:tcPr>
          <w:p w14:paraId="747B2A88" w14:textId="36944358" w:rsidR="004068A5" w:rsidRPr="00F427CF" w:rsidRDefault="004068A5" w:rsidP="004068A5">
            <w:pPr>
              <w:spacing w:before="60"/>
            </w:pPr>
            <w:r w:rsidRPr="00F427CF">
              <w:t xml:space="preserve">Design Build – Construction Work </w:t>
            </w:r>
            <w:r>
              <w:t>Interchange 47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341B9E97" w14:textId="77777777" w:rsidR="004068A5" w:rsidRPr="0038431C" w:rsidRDefault="004068A5" w:rsidP="004068A5">
            <w:pPr>
              <w:spacing w:before="40" w:after="40"/>
              <w:jc w:val="center"/>
              <w:rPr>
                <w:color w:val="808080" w:themeColor="background1" w:themeShade="80"/>
              </w:rPr>
            </w:pPr>
          </w:p>
        </w:tc>
      </w:tr>
      <w:tr w:rsidR="004068A5" w14:paraId="79002545" w14:textId="77777777" w:rsidTr="0038431C">
        <w:tc>
          <w:tcPr>
            <w:tcW w:w="16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</w:tcPr>
          <w:p w14:paraId="59F3F99E" w14:textId="4F75FFD6" w:rsidR="004068A5" w:rsidRDefault="004355B3" w:rsidP="004068A5">
            <w:pPr>
              <w:spacing w:before="40" w:after="40"/>
              <w:jc w:val="center"/>
              <w:rPr>
                <w:color w:val="000000"/>
              </w:rPr>
            </w:pPr>
            <w:r>
              <w:rPr>
                <w:color w:val="000000"/>
              </w:rPr>
              <w:t>806.060057</w:t>
            </w:r>
            <w:r w:rsidR="004068A5" w:rsidRPr="00104E06">
              <w:rPr>
                <w:color w:val="000000"/>
              </w:rPr>
              <w:t>15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</w:tcPr>
          <w:p w14:paraId="7FBC0E71" w14:textId="720E7121" w:rsidR="004068A5" w:rsidRPr="00F427CF" w:rsidRDefault="004068A5" w:rsidP="004068A5">
            <w:pPr>
              <w:spacing w:before="60"/>
            </w:pPr>
            <w:r w:rsidRPr="002775FE">
              <w:t>Desig</w:t>
            </w:r>
            <w:r>
              <w:t>n Build – Construction Work Gantry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6C830267" w14:textId="77777777" w:rsidR="004068A5" w:rsidRPr="0038431C" w:rsidRDefault="004068A5" w:rsidP="004068A5">
            <w:pPr>
              <w:spacing w:before="40" w:after="40"/>
              <w:jc w:val="center"/>
              <w:rPr>
                <w:color w:val="808080" w:themeColor="background1" w:themeShade="80"/>
              </w:rPr>
            </w:pPr>
          </w:p>
        </w:tc>
      </w:tr>
      <w:tr w:rsidR="004068A5" w14:paraId="262E27E0" w14:textId="77777777" w:rsidTr="0038431C">
        <w:tc>
          <w:tcPr>
            <w:tcW w:w="16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</w:tcPr>
          <w:p w14:paraId="523E4D7F" w14:textId="7F180775" w:rsidR="004068A5" w:rsidRPr="001C7F7F" w:rsidRDefault="004355B3" w:rsidP="004068A5">
            <w:pPr>
              <w:spacing w:before="40" w:after="40"/>
              <w:jc w:val="center"/>
              <w:rPr>
                <w:color w:val="808080" w:themeColor="background1" w:themeShade="80"/>
              </w:rPr>
            </w:pPr>
            <w:r>
              <w:rPr>
                <w:color w:val="000000"/>
              </w:rPr>
              <w:t>806.060058</w:t>
            </w:r>
            <w:r w:rsidR="004068A5" w:rsidRPr="00104E06">
              <w:rPr>
                <w:color w:val="000000"/>
              </w:rPr>
              <w:t>15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</w:tcPr>
          <w:p w14:paraId="3B2FEAF0" w14:textId="59A9AF86" w:rsidR="004068A5" w:rsidRPr="00F427CF" w:rsidRDefault="004068A5" w:rsidP="004068A5">
            <w:pPr>
              <w:spacing w:before="60"/>
            </w:pPr>
            <w:r w:rsidRPr="00F427CF">
              <w:t xml:space="preserve">Design Build – Construction Work </w:t>
            </w:r>
            <w:r>
              <w:t>Exit 48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3854BEF2" w14:textId="77777777" w:rsidR="004068A5" w:rsidRPr="0038431C" w:rsidRDefault="004068A5" w:rsidP="004068A5">
            <w:pPr>
              <w:spacing w:before="40" w:after="40"/>
              <w:jc w:val="center"/>
              <w:rPr>
                <w:color w:val="808080" w:themeColor="background1" w:themeShade="80"/>
              </w:rPr>
            </w:pPr>
          </w:p>
        </w:tc>
      </w:tr>
      <w:tr w:rsidR="004068A5" w14:paraId="6C6BF439" w14:textId="77777777" w:rsidTr="0038431C">
        <w:tc>
          <w:tcPr>
            <w:tcW w:w="16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</w:tcPr>
          <w:p w14:paraId="798BDF76" w14:textId="688A6786" w:rsidR="004068A5" w:rsidRPr="001C7F7F" w:rsidRDefault="004355B3" w:rsidP="004068A5">
            <w:pPr>
              <w:spacing w:before="40" w:after="40"/>
              <w:jc w:val="center"/>
              <w:rPr>
                <w:color w:val="808080" w:themeColor="background1" w:themeShade="80"/>
              </w:rPr>
            </w:pPr>
            <w:r>
              <w:rPr>
                <w:color w:val="000000"/>
              </w:rPr>
              <w:t>806.060059</w:t>
            </w:r>
            <w:r w:rsidR="004068A5" w:rsidRPr="00104E06">
              <w:rPr>
                <w:color w:val="000000"/>
              </w:rPr>
              <w:t>15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</w:tcPr>
          <w:p w14:paraId="0608BC1D" w14:textId="1DC5153E" w:rsidR="004068A5" w:rsidRPr="00F427CF" w:rsidRDefault="004068A5" w:rsidP="004068A5">
            <w:pPr>
              <w:spacing w:before="60"/>
            </w:pPr>
            <w:r w:rsidRPr="00F427CF">
              <w:t xml:space="preserve">Design Build – Construction Work </w:t>
            </w:r>
            <w:r>
              <w:t>Exit 48A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18255CF5" w14:textId="77777777" w:rsidR="004068A5" w:rsidRPr="0038431C" w:rsidRDefault="004068A5" w:rsidP="004068A5">
            <w:pPr>
              <w:spacing w:before="40" w:after="40"/>
              <w:jc w:val="center"/>
              <w:rPr>
                <w:color w:val="808080" w:themeColor="background1" w:themeShade="80"/>
              </w:rPr>
            </w:pPr>
          </w:p>
        </w:tc>
      </w:tr>
      <w:tr w:rsidR="004068A5" w14:paraId="22172FAE" w14:textId="77777777" w:rsidTr="0038431C">
        <w:tc>
          <w:tcPr>
            <w:tcW w:w="16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</w:tcPr>
          <w:p w14:paraId="44A0C121" w14:textId="1180E990" w:rsidR="004068A5" w:rsidRPr="001C7F7F" w:rsidRDefault="004068A5" w:rsidP="004068A5">
            <w:pPr>
              <w:spacing w:before="40" w:after="40"/>
              <w:jc w:val="center"/>
              <w:rPr>
                <w:color w:val="808080" w:themeColor="background1" w:themeShade="80"/>
              </w:rPr>
            </w:pPr>
            <w:r w:rsidRPr="00104E06">
              <w:rPr>
                <w:color w:val="000000"/>
              </w:rPr>
              <w:t>806.06</w:t>
            </w:r>
            <w:r w:rsidR="004355B3">
              <w:rPr>
                <w:color w:val="000000"/>
              </w:rPr>
              <w:t>0060</w:t>
            </w:r>
            <w:r w:rsidRPr="00104E06">
              <w:rPr>
                <w:color w:val="000000"/>
              </w:rPr>
              <w:t>15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</w:tcPr>
          <w:p w14:paraId="661DD6C5" w14:textId="28CCED71" w:rsidR="004068A5" w:rsidRPr="00F427CF" w:rsidRDefault="004068A5" w:rsidP="004068A5">
            <w:pPr>
              <w:spacing w:before="60"/>
            </w:pPr>
            <w:r w:rsidRPr="00F427CF">
              <w:t xml:space="preserve">Design Build – Construction Work </w:t>
            </w:r>
            <w:r>
              <w:t>Exit 49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21C51DDB" w14:textId="77777777" w:rsidR="004068A5" w:rsidRPr="0038431C" w:rsidRDefault="004068A5" w:rsidP="004068A5">
            <w:pPr>
              <w:spacing w:before="40" w:after="40"/>
              <w:jc w:val="center"/>
              <w:rPr>
                <w:color w:val="808080" w:themeColor="background1" w:themeShade="80"/>
              </w:rPr>
            </w:pPr>
          </w:p>
        </w:tc>
      </w:tr>
      <w:tr w:rsidR="004068A5" w14:paraId="2C04582D" w14:textId="77777777" w:rsidTr="0038431C">
        <w:tc>
          <w:tcPr>
            <w:tcW w:w="16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</w:tcPr>
          <w:p w14:paraId="5DC9F0DA" w14:textId="16F937DD" w:rsidR="004068A5" w:rsidRPr="001C7F7F" w:rsidRDefault="004355B3" w:rsidP="004068A5">
            <w:pPr>
              <w:spacing w:before="40" w:after="40"/>
              <w:jc w:val="center"/>
              <w:rPr>
                <w:color w:val="808080" w:themeColor="background1" w:themeShade="80"/>
              </w:rPr>
            </w:pPr>
            <w:r>
              <w:rPr>
                <w:color w:val="000000"/>
              </w:rPr>
              <w:t>806.060061</w:t>
            </w:r>
            <w:r w:rsidR="004068A5" w:rsidRPr="00104E06">
              <w:rPr>
                <w:color w:val="000000"/>
              </w:rPr>
              <w:t>15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</w:tcPr>
          <w:p w14:paraId="2729D1A9" w14:textId="6592DB6C" w:rsidR="004068A5" w:rsidRPr="00F427CF" w:rsidRDefault="004068A5" w:rsidP="004068A5">
            <w:pPr>
              <w:spacing w:before="60"/>
            </w:pPr>
            <w:r w:rsidRPr="00F427CF">
              <w:t xml:space="preserve">Design Build – Construction Work </w:t>
            </w:r>
            <w:r>
              <w:t>Williamsville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0A5CFA8B" w14:textId="77777777" w:rsidR="004068A5" w:rsidRPr="0038431C" w:rsidRDefault="004068A5" w:rsidP="004068A5">
            <w:pPr>
              <w:spacing w:before="40" w:after="40"/>
              <w:jc w:val="center"/>
              <w:rPr>
                <w:color w:val="808080" w:themeColor="background1" w:themeShade="80"/>
              </w:rPr>
            </w:pPr>
          </w:p>
        </w:tc>
      </w:tr>
      <w:tr w:rsidR="004068A5" w14:paraId="59E68CE0" w14:textId="77777777" w:rsidTr="0038431C">
        <w:tc>
          <w:tcPr>
            <w:tcW w:w="16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</w:tcPr>
          <w:p w14:paraId="5DA7EBD3" w14:textId="059FFC35" w:rsidR="004068A5" w:rsidRPr="001C7F7F" w:rsidRDefault="004355B3" w:rsidP="004068A5">
            <w:pPr>
              <w:spacing w:before="40" w:after="40"/>
              <w:jc w:val="center"/>
              <w:rPr>
                <w:color w:val="808080" w:themeColor="background1" w:themeShade="80"/>
              </w:rPr>
            </w:pPr>
            <w:r>
              <w:rPr>
                <w:color w:val="000000"/>
              </w:rPr>
              <w:t>806.060062</w:t>
            </w:r>
            <w:r w:rsidR="004068A5" w:rsidRPr="00104E06">
              <w:rPr>
                <w:color w:val="000000"/>
              </w:rPr>
              <w:t>15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</w:tcPr>
          <w:p w14:paraId="0E0EED60" w14:textId="62D9A28F" w:rsidR="004068A5" w:rsidRPr="00F427CF" w:rsidRDefault="004068A5" w:rsidP="004068A5">
            <w:pPr>
              <w:spacing w:before="60"/>
            </w:pPr>
            <w:r w:rsidRPr="00F427CF">
              <w:t xml:space="preserve">Design Build – Construction Work </w:t>
            </w:r>
            <w:r>
              <w:t>Lackawanna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6DB528AE" w14:textId="77777777" w:rsidR="004068A5" w:rsidRPr="0038431C" w:rsidRDefault="004068A5" w:rsidP="004068A5">
            <w:pPr>
              <w:spacing w:before="40" w:after="40"/>
              <w:jc w:val="center"/>
              <w:rPr>
                <w:color w:val="808080" w:themeColor="background1" w:themeShade="80"/>
              </w:rPr>
            </w:pPr>
          </w:p>
        </w:tc>
      </w:tr>
      <w:tr w:rsidR="004068A5" w14:paraId="5489CA44" w14:textId="77777777" w:rsidTr="0038431C">
        <w:tc>
          <w:tcPr>
            <w:tcW w:w="16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</w:tcPr>
          <w:p w14:paraId="1B9E7019" w14:textId="586AE5F2" w:rsidR="004068A5" w:rsidRPr="001C7F7F" w:rsidRDefault="004355B3" w:rsidP="004068A5">
            <w:pPr>
              <w:spacing w:before="40" w:after="40"/>
              <w:jc w:val="center"/>
              <w:rPr>
                <w:color w:val="808080" w:themeColor="background1" w:themeShade="80"/>
              </w:rPr>
            </w:pPr>
            <w:r>
              <w:rPr>
                <w:color w:val="000000"/>
              </w:rPr>
              <w:t>806.060063</w:t>
            </w:r>
            <w:r w:rsidR="004068A5" w:rsidRPr="00104E06">
              <w:rPr>
                <w:color w:val="000000"/>
              </w:rPr>
              <w:t>15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</w:tcPr>
          <w:p w14:paraId="283F2C13" w14:textId="3997903A" w:rsidR="004068A5" w:rsidRPr="00F427CF" w:rsidRDefault="004068A5" w:rsidP="004068A5">
            <w:pPr>
              <w:spacing w:before="60"/>
            </w:pPr>
            <w:r w:rsidRPr="00F427CF">
              <w:t xml:space="preserve">Design Build – Construction Work </w:t>
            </w:r>
            <w:r>
              <w:t>Exit 56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1A8AA933" w14:textId="77777777" w:rsidR="004068A5" w:rsidRPr="0038431C" w:rsidRDefault="004068A5" w:rsidP="004068A5">
            <w:pPr>
              <w:spacing w:before="40" w:after="40"/>
              <w:jc w:val="center"/>
              <w:rPr>
                <w:color w:val="808080" w:themeColor="background1" w:themeShade="80"/>
              </w:rPr>
            </w:pPr>
          </w:p>
        </w:tc>
      </w:tr>
      <w:tr w:rsidR="004068A5" w14:paraId="62CE2C57" w14:textId="77777777" w:rsidTr="0038431C">
        <w:tc>
          <w:tcPr>
            <w:tcW w:w="16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</w:tcPr>
          <w:p w14:paraId="460BC5C7" w14:textId="0091626A" w:rsidR="004068A5" w:rsidRPr="001C7F7F" w:rsidRDefault="004355B3" w:rsidP="004068A5">
            <w:pPr>
              <w:spacing w:before="40" w:after="40"/>
              <w:jc w:val="center"/>
              <w:rPr>
                <w:color w:val="808080" w:themeColor="background1" w:themeShade="80"/>
              </w:rPr>
            </w:pPr>
            <w:r>
              <w:rPr>
                <w:color w:val="000000"/>
              </w:rPr>
              <w:lastRenderedPageBreak/>
              <w:t>806.060064</w:t>
            </w:r>
            <w:r w:rsidR="004068A5" w:rsidRPr="00104E06">
              <w:rPr>
                <w:color w:val="000000"/>
              </w:rPr>
              <w:t>15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</w:tcPr>
          <w:p w14:paraId="4CAF4AFE" w14:textId="0B623C35" w:rsidR="004068A5" w:rsidRPr="00F427CF" w:rsidRDefault="004068A5" w:rsidP="004068A5">
            <w:pPr>
              <w:spacing w:before="60"/>
            </w:pPr>
            <w:r w:rsidRPr="00F427CF">
              <w:t xml:space="preserve">Design Build – Construction Work </w:t>
            </w:r>
            <w:r>
              <w:t>Exit 57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7BDCDB18" w14:textId="77777777" w:rsidR="004068A5" w:rsidRPr="0038431C" w:rsidRDefault="004068A5" w:rsidP="004068A5">
            <w:pPr>
              <w:spacing w:before="40" w:after="40"/>
              <w:jc w:val="center"/>
              <w:rPr>
                <w:color w:val="808080" w:themeColor="background1" w:themeShade="80"/>
              </w:rPr>
            </w:pPr>
          </w:p>
        </w:tc>
      </w:tr>
      <w:tr w:rsidR="004068A5" w14:paraId="6C989391" w14:textId="77777777" w:rsidTr="0038431C">
        <w:tc>
          <w:tcPr>
            <w:tcW w:w="16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</w:tcPr>
          <w:p w14:paraId="5014161B" w14:textId="200EDBAE" w:rsidR="004068A5" w:rsidRPr="001C7F7F" w:rsidRDefault="004355B3" w:rsidP="004068A5">
            <w:pPr>
              <w:spacing w:before="40" w:after="40"/>
              <w:jc w:val="center"/>
              <w:rPr>
                <w:color w:val="808080" w:themeColor="background1" w:themeShade="80"/>
              </w:rPr>
            </w:pPr>
            <w:r>
              <w:rPr>
                <w:color w:val="000000"/>
              </w:rPr>
              <w:t>806.060065</w:t>
            </w:r>
            <w:r w:rsidR="004068A5" w:rsidRPr="00104E06">
              <w:rPr>
                <w:color w:val="000000"/>
              </w:rPr>
              <w:t>15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</w:tcPr>
          <w:p w14:paraId="2DA0DFFA" w14:textId="6237CF61" w:rsidR="004068A5" w:rsidRPr="00F427CF" w:rsidRDefault="004068A5" w:rsidP="004068A5">
            <w:pPr>
              <w:spacing w:before="60"/>
            </w:pPr>
            <w:r w:rsidRPr="00F427CF">
              <w:t xml:space="preserve">Design Build – Construction Work </w:t>
            </w:r>
            <w:r>
              <w:t>Exit 57A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0FBD4F51" w14:textId="77777777" w:rsidR="004068A5" w:rsidRPr="0038431C" w:rsidRDefault="004068A5" w:rsidP="004068A5">
            <w:pPr>
              <w:spacing w:before="40" w:after="40"/>
              <w:jc w:val="center"/>
              <w:rPr>
                <w:color w:val="808080" w:themeColor="background1" w:themeShade="80"/>
              </w:rPr>
            </w:pPr>
          </w:p>
        </w:tc>
      </w:tr>
      <w:tr w:rsidR="004068A5" w14:paraId="386DB2B4" w14:textId="77777777" w:rsidTr="0038431C">
        <w:tc>
          <w:tcPr>
            <w:tcW w:w="16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</w:tcPr>
          <w:p w14:paraId="17378EF8" w14:textId="1247FC80" w:rsidR="004068A5" w:rsidRPr="001C7F7F" w:rsidRDefault="004355B3" w:rsidP="004068A5">
            <w:pPr>
              <w:spacing w:before="40" w:after="40"/>
              <w:jc w:val="center"/>
              <w:rPr>
                <w:color w:val="808080" w:themeColor="background1" w:themeShade="80"/>
              </w:rPr>
            </w:pPr>
            <w:r>
              <w:rPr>
                <w:color w:val="000000"/>
              </w:rPr>
              <w:t>806.060066</w:t>
            </w:r>
            <w:r w:rsidR="004068A5" w:rsidRPr="00104E06">
              <w:rPr>
                <w:color w:val="000000"/>
              </w:rPr>
              <w:t>15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</w:tcPr>
          <w:p w14:paraId="49748541" w14:textId="260E4CE4" w:rsidR="004068A5" w:rsidRPr="00F427CF" w:rsidRDefault="004068A5" w:rsidP="004068A5">
            <w:pPr>
              <w:spacing w:before="60"/>
            </w:pPr>
            <w:r w:rsidRPr="00F427CF">
              <w:t xml:space="preserve">Design Build – Construction Work </w:t>
            </w:r>
            <w:r>
              <w:t>Exit 58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1628DB31" w14:textId="77777777" w:rsidR="004068A5" w:rsidRPr="0038431C" w:rsidRDefault="004068A5" w:rsidP="004068A5">
            <w:pPr>
              <w:spacing w:before="40" w:after="40"/>
              <w:jc w:val="center"/>
              <w:rPr>
                <w:color w:val="808080" w:themeColor="background1" w:themeShade="80"/>
              </w:rPr>
            </w:pPr>
          </w:p>
        </w:tc>
      </w:tr>
      <w:tr w:rsidR="004068A5" w14:paraId="1CF60B47" w14:textId="77777777" w:rsidTr="0038431C">
        <w:tc>
          <w:tcPr>
            <w:tcW w:w="16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</w:tcPr>
          <w:p w14:paraId="0EB028C6" w14:textId="61A4ADC1" w:rsidR="004068A5" w:rsidRPr="001C7F7F" w:rsidRDefault="004355B3" w:rsidP="004068A5">
            <w:pPr>
              <w:spacing w:before="40" w:after="40"/>
              <w:jc w:val="center"/>
              <w:rPr>
                <w:color w:val="808080" w:themeColor="background1" w:themeShade="80"/>
              </w:rPr>
            </w:pPr>
            <w:r>
              <w:rPr>
                <w:color w:val="000000"/>
              </w:rPr>
              <w:t>806.060067</w:t>
            </w:r>
            <w:r w:rsidR="004068A5" w:rsidRPr="00104E06">
              <w:rPr>
                <w:color w:val="000000"/>
              </w:rPr>
              <w:t>15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</w:tcPr>
          <w:p w14:paraId="1718FD83" w14:textId="21B5748F" w:rsidR="004068A5" w:rsidRPr="00F427CF" w:rsidRDefault="004068A5" w:rsidP="004068A5">
            <w:pPr>
              <w:spacing w:before="60"/>
            </w:pPr>
            <w:r w:rsidRPr="00F427CF">
              <w:t xml:space="preserve">Design Build – Construction Work </w:t>
            </w:r>
            <w:r>
              <w:t>Exit 59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34C24C4E" w14:textId="77777777" w:rsidR="004068A5" w:rsidRPr="0038431C" w:rsidRDefault="004068A5" w:rsidP="004068A5">
            <w:pPr>
              <w:spacing w:before="40" w:after="40"/>
              <w:jc w:val="center"/>
              <w:rPr>
                <w:color w:val="808080" w:themeColor="background1" w:themeShade="80"/>
              </w:rPr>
            </w:pPr>
          </w:p>
        </w:tc>
      </w:tr>
      <w:tr w:rsidR="004068A5" w14:paraId="484DCAB2" w14:textId="77777777" w:rsidTr="0038431C">
        <w:tc>
          <w:tcPr>
            <w:tcW w:w="16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</w:tcPr>
          <w:p w14:paraId="28C2A718" w14:textId="7304B0DF" w:rsidR="004068A5" w:rsidRPr="001C7F7F" w:rsidRDefault="004355B3" w:rsidP="004068A5">
            <w:pPr>
              <w:spacing w:before="40" w:after="40"/>
              <w:jc w:val="center"/>
              <w:rPr>
                <w:color w:val="808080" w:themeColor="background1" w:themeShade="80"/>
              </w:rPr>
            </w:pPr>
            <w:r>
              <w:rPr>
                <w:color w:val="000000"/>
              </w:rPr>
              <w:t>806.060068</w:t>
            </w:r>
            <w:r w:rsidR="004068A5" w:rsidRPr="00104E06">
              <w:rPr>
                <w:color w:val="000000"/>
              </w:rPr>
              <w:t>15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</w:tcPr>
          <w:p w14:paraId="4E911863" w14:textId="1A5167CA" w:rsidR="004068A5" w:rsidRPr="002837AE" w:rsidRDefault="004068A5" w:rsidP="004068A5">
            <w:pPr>
              <w:spacing w:before="60"/>
            </w:pPr>
            <w:r w:rsidRPr="00F427CF">
              <w:t xml:space="preserve">Design Build – Construction Work </w:t>
            </w:r>
            <w:r>
              <w:t>Exit 60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2F61718C" w14:textId="77777777" w:rsidR="004068A5" w:rsidRPr="0038431C" w:rsidRDefault="004068A5" w:rsidP="004068A5">
            <w:pPr>
              <w:spacing w:before="40" w:after="40"/>
              <w:jc w:val="center"/>
              <w:rPr>
                <w:color w:val="808080" w:themeColor="background1" w:themeShade="80"/>
              </w:rPr>
            </w:pPr>
          </w:p>
        </w:tc>
      </w:tr>
      <w:tr w:rsidR="004068A5" w14:paraId="62821722" w14:textId="77777777" w:rsidTr="0038431C">
        <w:tc>
          <w:tcPr>
            <w:tcW w:w="16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</w:tcPr>
          <w:p w14:paraId="14B5A6BF" w14:textId="191B3B8C" w:rsidR="004068A5" w:rsidRPr="001C7F7F" w:rsidRDefault="004068A5" w:rsidP="004068A5">
            <w:pPr>
              <w:spacing w:before="40" w:after="40"/>
              <w:jc w:val="center"/>
              <w:rPr>
                <w:color w:val="808080" w:themeColor="background1" w:themeShade="80"/>
              </w:rPr>
            </w:pPr>
            <w:r w:rsidRPr="00104E06">
              <w:rPr>
                <w:color w:val="000000"/>
              </w:rPr>
              <w:t>806.</w:t>
            </w:r>
            <w:r w:rsidR="004355B3">
              <w:rPr>
                <w:color w:val="000000"/>
              </w:rPr>
              <w:t>060069</w:t>
            </w:r>
            <w:r w:rsidRPr="00104E06">
              <w:rPr>
                <w:color w:val="000000"/>
              </w:rPr>
              <w:t>15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</w:tcPr>
          <w:p w14:paraId="17CAAD61" w14:textId="6FA36BCB" w:rsidR="004068A5" w:rsidRPr="001C7F7F" w:rsidRDefault="004068A5" w:rsidP="004068A5">
            <w:pPr>
              <w:spacing w:before="60"/>
              <w:rPr>
                <w:color w:val="808080" w:themeColor="background1" w:themeShade="80"/>
              </w:rPr>
            </w:pPr>
            <w:r w:rsidRPr="002775FE">
              <w:t>Desig</w:t>
            </w:r>
            <w:r>
              <w:t>n Build – Construction Work Ripley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556A1A5C" w14:textId="77777777" w:rsidR="004068A5" w:rsidRPr="0038431C" w:rsidRDefault="004068A5" w:rsidP="004068A5">
            <w:pPr>
              <w:spacing w:before="40" w:after="40"/>
              <w:jc w:val="center"/>
              <w:rPr>
                <w:color w:val="808080" w:themeColor="background1" w:themeShade="80"/>
              </w:rPr>
            </w:pPr>
          </w:p>
        </w:tc>
      </w:tr>
      <w:tr w:rsidR="00221F89" w14:paraId="36690997" w14:textId="77777777" w:rsidTr="0038431C">
        <w:tc>
          <w:tcPr>
            <w:tcW w:w="16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</w:tcPr>
          <w:p w14:paraId="3C3C15E9" w14:textId="61134DBA" w:rsidR="00221F89" w:rsidRPr="00104E06" w:rsidRDefault="00221F89" w:rsidP="00221F89">
            <w:pPr>
              <w:spacing w:before="40" w:after="40"/>
              <w:jc w:val="center"/>
              <w:rPr>
                <w:color w:val="000000"/>
              </w:rPr>
            </w:pPr>
            <w:r>
              <w:rPr>
                <w:color w:val="000000"/>
              </w:rPr>
              <w:t>806.06007015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</w:tcPr>
          <w:p w14:paraId="68215D04" w14:textId="3C99D5A0" w:rsidR="00221F89" w:rsidRPr="002775FE" w:rsidRDefault="00221F89" w:rsidP="00221F89">
            <w:pPr>
              <w:spacing w:before="60"/>
            </w:pPr>
            <w:r>
              <w:rPr>
                <w:color w:val="000000"/>
              </w:rPr>
              <w:t>Design Build – Construction Work VMS All Locations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62FA4655" w14:textId="77777777" w:rsidR="00221F89" w:rsidRPr="0038431C" w:rsidRDefault="00221F89" w:rsidP="00221F89">
            <w:pPr>
              <w:spacing w:before="40" w:after="40"/>
              <w:jc w:val="center"/>
              <w:rPr>
                <w:color w:val="808080" w:themeColor="background1" w:themeShade="80"/>
              </w:rPr>
            </w:pPr>
          </w:p>
        </w:tc>
      </w:tr>
      <w:tr w:rsidR="00221F89" w14:paraId="6F6E28FE" w14:textId="77777777" w:rsidTr="00CC289F">
        <w:tc>
          <w:tcPr>
            <w:tcW w:w="1688" w:type="dxa"/>
            <w:tcBorders>
              <w:top w:val="single" w:sz="4" w:space="0" w:color="auto"/>
              <w:bottom w:val="single" w:sz="4" w:space="0" w:color="auto"/>
            </w:tcBorders>
            <w:shd w:val="pct25" w:color="auto" w:fill="auto"/>
          </w:tcPr>
          <w:p w14:paraId="71297E1E" w14:textId="4F2FF0AB" w:rsidR="00221F89" w:rsidRPr="00E9206E" w:rsidRDefault="00221F89" w:rsidP="00221F89">
            <w:pPr>
              <w:spacing w:before="40" w:after="40"/>
              <w:jc w:val="center"/>
              <w:rPr>
                <w:color w:val="000000"/>
              </w:rPr>
            </w:pPr>
            <w:r w:rsidRPr="00E9206E">
              <w:rPr>
                <w:color w:val="000000"/>
              </w:rPr>
              <w:t>800.040000</w:t>
            </w:r>
            <w:r>
              <w:rPr>
                <w:color w:val="000000"/>
              </w:rPr>
              <w:t>2</w:t>
            </w:r>
            <w:r w:rsidRPr="00E9206E">
              <w:rPr>
                <w:color w:val="000000"/>
              </w:rPr>
              <w:t xml:space="preserve">5 </w:t>
            </w:r>
          </w:p>
        </w:tc>
        <w:tc>
          <w:tcPr>
            <w:tcW w:w="6098" w:type="dxa"/>
            <w:tcBorders>
              <w:top w:val="single" w:sz="4" w:space="0" w:color="auto"/>
              <w:bottom w:val="single" w:sz="4" w:space="0" w:color="auto"/>
            </w:tcBorders>
            <w:shd w:val="pct25" w:color="auto" w:fill="auto"/>
          </w:tcPr>
          <w:p w14:paraId="5FD84B78" w14:textId="77777777" w:rsidR="00221F89" w:rsidRDefault="00221F89" w:rsidP="00221F89">
            <w:pPr>
              <w:spacing w:before="60"/>
              <w:rPr>
                <w:color w:val="000000"/>
              </w:rPr>
            </w:pPr>
            <w:r w:rsidRPr="00E9206E">
              <w:rPr>
                <w:color w:val="000000"/>
              </w:rPr>
              <w:t xml:space="preserve">Design Build – Force Account Work </w:t>
            </w:r>
          </w:p>
        </w:tc>
        <w:tc>
          <w:tcPr>
            <w:tcW w:w="1664" w:type="dxa"/>
            <w:tcBorders>
              <w:top w:val="single" w:sz="4" w:space="0" w:color="auto"/>
              <w:bottom w:val="single" w:sz="4" w:space="0" w:color="auto"/>
            </w:tcBorders>
            <w:shd w:val="pct25" w:color="auto" w:fill="auto"/>
          </w:tcPr>
          <w:p w14:paraId="07D41D21" w14:textId="6BC9961D" w:rsidR="00221F89" w:rsidRPr="00DD3A40" w:rsidRDefault="00221F89" w:rsidP="00221F89">
            <w:pPr>
              <w:spacing w:before="40" w:after="40"/>
              <w:jc w:val="center"/>
            </w:pPr>
            <w:r w:rsidRPr="00DD3A40">
              <w:t xml:space="preserve"> $</w:t>
            </w:r>
            <w:r>
              <w:t>8,000</w:t>
            </w:r>
            <w:r w:rsidRPr="00DD3A40">
              <w:t>,000.00</w:t>
            </w:r>
          </w:p>
        </w:tc>
      </w:tr>
      <w:tr w:rsidR="00221F89" w14:paraId="5AE6E128" w14:textId="77777777" w:rsidTr="00CC289F">
        <w:tc>
          <w:tcPr>
            <w:tcW w:w="1688" w:type="dxa"/>
            <w:tcBorders>
              <w:top w:val="single" w:sz="4" w:space="0" w:color="auto"/>
              <w:bottom w:val="single" w:sz="4" w:space="0" w:color="auto"/>
            </w:tcBorders>
            <w:shd w:val="pct25" w:color="auto" w:fill="auto"/>
          </w:tcPr>
          <w:p w14:paraId="08C80319" w14:textId="77777777" w:rsidR="00221F89" w:rsidRPr="00926725" w:rsidRDefault="00221F89" w:rsidP="00221F89">
            <w:pPr>
              <w:spacing w:before="60"/>
              <w:jc w:val="center"/>
              <w:rPr>
                <w:color w:val="000000"/>
              </w:rPr>
            </w:pPr>
          </w:p>
        </w:tc>
        <w:tc>
          <w:tcPr>
            <w:tcW w:w="6098" w:type="dxa"/>
            <w:tcBorders>
              <w:top w:val="single" w:sz="4" w:space="0" w:color="auto"/>
              <w:bottom w:val="single" w:sz="4" w:space="0" w:color="auto"/>
            </w:tcBorders>
            <w:shd w:val="pct25" w:color="auto" w:fill="auto"/>
          </w:tcPr>
          <w:p w14:paraId="7C2B9E29" w14:textId="77777777" w:rsidR="00221F89" w:rsidRDefault="00221F89" w:rsidP="00221F89">
            <w:pPr>
              <w:spacing w:before="6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Subtotal A  </w:t>
            </w:r>
          </w:p>
        </w:tc>
        <w:tc>
          <w:tcPr>
            <w:tcW w:w="1664" w:type="dxa"/>
            <w:tcBorders>
              <w:top w:val="single" w:sz="12" w:space="0" w:color="auto"/>
              <w:bottom w:val="single" w:sz="4" w:space="0" w:color="auto"/>
            </w:tcBorders>
            <w:shd w:val="pct25" w:color="auto" w:fill="auto"/>
          </w:tcPr>
          <w:p w14:paraId="305F810F" w14:textId="77777777" w:rsidR="00221F89" w:rsidRPr="00926725" w:rsidRDefault="00221F89" w:rsidP="00221F89">
            <w:pPr>
              <w:spacing w:before="40" w:after="40"/>
              <w:jc w:val="center"/>
            </w:pPr>
          </w:p>
        </w:tc>
      </w:tr>
      <w:tr w:rsidR="00221F89" w14:paraId="550DE934" w14:textId="77777777" w:rsidTr="00CC289F">
        <w:tc>
          <w:tcPr>
            <w:tcW w:w="1688" w:type="dxa"/>
            <w:tcBorders>
              <w:top w:val="single" w:sz="4" w:space="0" w:color="auto"/>
              <w:bottom w:val="single" w:sz="4" w:space="0" w:color="auto"/>
            </w:tcBorders>
            <w:shd w:val="pct25" w:color="auto" w:fill="auto"/>
          </w:tcPr>
          <w:p w14:paraId="6658AB06" w14:textId="77777777" w:rsidR="00221F89" w:rsidRPr="00926725" w:rsidRDefault="00221F89" w:rsidP="00221F89">
            <w:pPr>
              <w:spacing w:before="60"/>
              <w:jc w:val="center"/>
              <w:rPr>
                <w:color w:val="000000"/>
              </w:rPr>
            </w:pPr>
          </w:p>
        </w:tc>
        <w:tc>
          <w:tcPr>
            <w:tcW w:w="6098" w:type="dxa"/>
            <w:tcBorders>
              <w:top w:val="single" w:sz="4" w:space="0" w:color="auto"/>
              <w:bottom w:val="single" w:sz="4" w:space="0" w:color="auto"/>
            </w:tcBorders>
            <w:shd w:val="pct25" w:color="auto" w:fill="auto"/>
          </w:tcPr>
          <w:p w14:paraId="72A5E9CE" w14:textId="77777777" w:rsidR="00221F89" w:rsidRPr="00926725" w:rsidRDefault="00221F89" w:rsidP="00221F89">
            <w:pPr>
              <w:spacing w:before="60"/>
              <w:rPr>
                <w:color w:val="000000"/>
              </w:rPr>
            </w:pPr>
          </w:p>
        </w:tc>
        <w:tc>
          <w:tcPr>
            <w:tcW w:w="1664" w:type="dxa"/>
            <w:tcBorders>
              <w:top w:val="single" w:sz="4" w:space="0" w:color="auto"/>
              <w:bottom w:val="single" w:sz="4" w:space="0" w:color="auto"/>
            </w:tcBorders>
            <w:shd w:val="pct25" w:color="auto" w:fill="auto"/>
          </w:tcPr>
          <w:p w14:paraId="620781DD" w14:textId="77777777" w:rsidR="00221F89" w:rsidRDefault="00221F89" w:rsidP="00221F89">
            <w:pPr>
              <w:spacing w:before="40" w:after="40"/>
              <w:jc w:val="center"/>
              <w:rPr>
                <w:u w:val="single"/>
              </w:rPr>
            </w:pPr>
          </w:p>
        </w:tc>
      </w:tr>
      <w:tr w:rsidR="00221F89" w14:paraId="45C0A4B7" w14:textId="77777777" w:rsidTr="00CC289F">
        <w:tc>
          <w:tcPr>
            <w:tcW w:w="1688" w:type="dxa"/>
            <w:tcBorders>
              <w:top w:val="single" w:sz="4" w:space="0" w:color="auto"/>
              <w:bottom w:val="single" w:sz="4" w:space="0" w:color="auto"/>
            </w:tcBorders>
            <w:shd w:val="pct25" w:color="auto" w:fill="auto"/>
          </w:tcPr>
          <w:p w14:paraId="11B85BA4" w14:textId="77777777" w:rsidR="00221F89" w:rsidRPr="00926725" w:rsidRDefault="00221F89" w:rsidP="00221F89">
            <w:pPr>
              <w:spacing w:before="60"/>
              <w:jc w:val="center"/>
              <w:rPr>
                <w:color w:val="000000"/>
              </w:rPr>
            </w:pPr>
            <w:r w:rsidRPr="00926725">
              <w:rPr>
                <w:color w:val="000000"/>
              </w:rPr>
              <w:t>800.05000015</w:t>
            </w:r>
          </w:p>
        </w:tc>
        <w:tc>
          <w:tcPr>
            <w:tcW w:w="6098" w:type="dxa"/>
            <w:tcBorders>
              <w:top w:val="single" w:sz="4" w:space="0" w:color="auto"/>
              <w:bottom w:val="single" w:sz="4" w:space="0" w:color="auto"/>
            </w:tcBorders>
            <w:shd w:val="pct25" w:color="auto" w:fill="auto"/>
          </w:tcPr>
          <w:p w14:paraId="68A05DB2" w14:textId="77777777" w:rsidR="00221F89" w:rsidRPr="004D7927" w:rsidRDefault="00221F89" w:rsidP="00221F89">
            <w:pPr>
              <w:spacing w:before="60"/>
              <w:rPr>
                <w:color w:val="000000"/>
                <w:sz w:val="23"/>
                <w:szCs w:val="23"/>
              </w:rPr>
            </w:pPr>
            <w:r w:rsidRPr="004D7927">
              <w:rPr>
                <w:color w:val="000000"/>
                <w:sz w:val="23"/>
                <w:szCs w:val="23"/>
              </w:rPr>
              <w:t>Design Build – Site Mobilization (Maximum 4% of Subtotal A)</w:t>
            </w:r>
          </w:p>
        </w:tc>
        <w:tc>
          <w:tcPr>
            <w:tcW w:w="1664" w:type="dxa"/>
            <w:tcBorders>
              <w:top w:val="single" w:sz="4" w:space="0" w:color="auto"/>
              <w:bottom w:val="single" w:sz="12" w:space="0" w:color="auto"/>
            </w:tcBorders>
          </w:tcPr>
          <w:p w14:paraId="6B375B90" w14:textId="77777777" w:rsidR="00221F89" w:rsidRPr="0038431C" w:rsidRDefault="00221F89" w:rsidP="00221F89">
            <w:pPr>
              <w:spacing w:before="40" w:after="40"/>
              <w:jc w:val="center"/>
              <w:rPr>
                <w:u w:val="single"/>
              </w:rPr>
            </w:pPr>
          </w:p>
        </w:tc>
      </w:tr>
      <w:tr w:rsidR="00221F89" w:rsidRPr="004200F7" w14:paraId="143DAF93" w14:textId="77777777" w:rsidTr="009D59C3">
        <w:tc>
          <w:tcPr>
            <w:tcW w:w="1688" w:type="dxa"/>
            <w:tcBorders>
              <w:top w:val="single" w:sz="4" w:space="0" w:color="auto"/>
              <w:bottom w:val="single" w:sz="4" w:space="0" w:color="auto"/>
            </w:tcBorders>
            <w:shd w:val="pct25" w:color="auto" w:fill="auto"/>
          </w:tcPr>
          <w:p w14:paraId="0A7BCEA2" w14:textId="77777777" w:rsidR="00221F89" w:rsidRPr="004200F7" w:rsidRDefault="00221F89" w:rsidP="00221F89">
            <w:pPr>
              <w:spacing w:before="40" w:after="40"/>
              <w:jc w:val="center"/>
              <w:rPr>
                <w:color w:val="FF0000"/>
              </w:rPr>
            </w:pPr>
          </w:p>
        </w:tc>
        <w:tc>
          <w:tcPr>
            <w:tcW w:w="6098" w:type="dxa"/>
            <w:tcBorders>
              <w:top w:val="single" w:sz="4" w:space="0" w:color="auto"/>
              <w:bottom w:val="single" w:sz="4" w:space="0" w:color="auto"/>
            </w:tcBorders>
            <w:shd w:val="pct25" w:color="auto" w:fill="auto"/>
          </w:tcPr>
          <w:p w14:paraId="4AB2E1A3" w14:textId="77777777" w:rsidR="00221F89" w:rsidRPr="00165518" w:rsidRDefault="00221F89" w:rsidP="00221F89">
            <w:pPr>
              <w:spacing w:before="60"/>
              <w:jc w:val="right"/>
            </w:pPr>
          </w:p>
        </w:tc>
        <w:tc>
          <w:tcPr>
            <w:tcW w:w="1664" w:type="dxa"/>
            <w:tcBorders>
              <w:top w:val="single" w:sz="12" w:space="0" w:color="auto"/>
              <w:bottom w:val="single" w:sz="4" w:space="0" w:color="auto"/>
            </w:tcBorders>
            <w:shd w:val="pct25" w:color="auto" w:fill="auto"/>
          </w:tcPr>
          <w:p w14:paraId="4B86FA50" w14:textId="77777777" w:rsidR="00221F89" w:rsidRPr="00165518" w:rsidRDefault="00221F89" w:rsidP="00221F89">
            <w:pPr>
              <w:spacing w:before="40" w:after="40"/>
              <w:jc w:val="center"/>
              <w:rPr>
                <w:u w:val="single"/>
              </w:rPr>
            </w:pPr>
          </w:p>
        </w:tc>
      </w:tr>
      <w:tr w:rsidR="00221F89" w:rsidRPr="004200F7" w14:paraId="7BEB0420" w14:textId="77777777" w:rsidTr="009D59C3">
        <w:tc>
          <w:tcPr>
            <w:tcW w:w="1688" w:type="dxa"/>
            <w:tcBorders>
              <w:top w:val="single" w:sz="4" w:space="0" w:color="auto"/>
              <w:bottom w:val="single" w:sz="4" w:space="0" w:color="auto"/>
            </w:tcBorders>
            <w:shd w:val="pct25" w:color="auto" w:fill="auto"/>
          </w:tcPr>
          <w:p w14:paraId="1D854C15" w14:textId="77777777" w:rsidR="00221F89" w:rsidRPr="004200F7" w:rsidRDefault="00221F89" w:rsidP="00221F89">
            <w:pPr>
              <w:spacing w:before="40" w:after="40"/>
              <w:jc w:val="center"/>
              <w:rPr>
                <w:color w:val="FF0000"/>
              </w:rPr>
            </w:pPr>
          </w:p>
        </w:tc>
        <w:tc>
          <w:tcPr>
            <w:tcW w:w="6098" w:type="dxa"/>
            <w:tcBorders>
              <w:top w:val="single" w:sz="4" w:space="0" w:color="auto"/>
              <w:bottom w:val="single" w:sz="4" w:space="0" w:color="auto"/>
            </w:tcBorders>
            <w:shd w:val="pct25" w:color="auto" w:fill="auto"/>
          </w:tcPr>
          <w:p w14:paraId="1DC48584" w14:textId="77777777" w:rsidR="00221F89" w:rsidRPr="00165518" w:rsidRDefault="00221F89" w:rsidP="00221F89">
            <w:pPr>
              <w:spacing w:before="60"/>
              <w:jc w:val="right"/>
            </w:pPr>
            <w:r w:rsidRPr="00DF726D">
              <w:t>Subtotal B (</w:t>
            </w:r>
            <w:r w:rsidRPr="00345B1E">
              <w:t>Sum of Subtotal A and Site Mobilization</w:t>
            </w:r>
            <w:r w:rsidRPr="00165518">
              <w:t xml:space="preserve">)  </w:t>
            </w:r>
          </w:p>
        </w:tc>
        <w:tc>
          <w:tcPr>
            <w:tcW w:w="166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742E229" w14:textId="77777777" w:rsidR="00221F89" w:rsidRPr="00165518" w:rsidRDefault="00221F89" w:rsidP="00221F89">
            <w:pPr>
              <w:spacing w:before="40" w:after="40"/>
              <w:jc w:val="center"/>
              <w:rPr>
                <w:u w:val="single"/>
              </w:rPr>
            </w:pPr>
          </w:p>
        </w:tc>
      </w:tr>
      <w:tr w:rsidR="00221F89" w14:paraId="47364A9A" w14:textId="77777777" w:rsidTr="00CC289F">
        <w:tc>
          <w:tcPr>
            <w:tcW w:w="1688" w:type="dxa"/>
            <w:tcBorders>
              <w:top w:val="single" w:sz="4" w:space="0" w:color="auto"/>
              <w:bottom w:val="single" w:sz="4" w:space="0" w:color="auto"/>
            </w:tcBorders>
            <w:shd w:val="pct25" w:color="auto" w:fill="auto"/>
          </w:tcPr>
          <w:p w14:paraId="020A398A" w14:textId="77777777" w:rsidR="00221F89" w:rsidRPr="00E9206E" w:rsidRDefault="00221F89" w:rsidP="00221F89">
            <w:pPr>
              <w:spacing w:before="40" w:after="40"/>
              <w:jc w:val="center"/>
              <w:rPr>
                <w:color w:val="000000"/>
              </w:rPr>
            </w:pPr>
          </w:p>
        </w:tc>
        <w:tc>
          <w:tcPr>
            <w:tcW w:w="6098" w:type="dxa"/>
            <w:tcBorders>
              <w:top w:val="single" w:sz="4" w:space="0" w:color="auto"/>
              <w:bottom w:val="single" w:sz="4" w:space="0" w:color="auto"/>
            </w:tcBorders>
            <w:shd w:val="pct25" w:color="auto" w:fill="auto"/>
          </w:tcPr>
          <w:p w14:paraId="5D4E04A0" w14:textId="77777777" w:rsidR="00221F89" w:rsidRPr="00926725" w:rsidRDefault="00221F89" w:rsidP="00221F89">
            <w:pPr>
              <w:spacing w:before="60"/>
              <w:rPr>
                <w:color w:val="000000"/>
              </w:rPr>
            </w:pPr>
          </w:p>
        </w:tc>
        <w:tc>
          <w:tcPr>
            <w:tcW w:w="1664" w:type="dxa"/>
            <w:tcBorders>
              <w:top w:val="single" w:sz="4" w:space="0" w:color="auto"/>
              <w:bottom w:val="single" w:sz="4" w:space="0" w:color="auto"/>
            </w:tcBorders>
            <w:shd w:val="pct25" w:color="auto" w:fill="auto"/>
          </w:tcPr>
          <w:p w14:paraId="15144F63" w14:textId="77777777" w:rsidR="00221F89" w:rsidRDefault="00221F89" w:rsidP="00221F89">
            <w:pPr>
              <w:spacing w:before="40" w:after="40"/>
              <w:jc w:val="center"/>
              <w:rPr>
                <w:u w:val="single"/>
              </w:rPr>
            </w:pPr>
          </w:p>
        </w:tc>
      </w:tr>
      <w:tr w:rsidR="00221F89" w14:paraId="594C1EB1" w14:textId="77777777" w:rsidTr="00CC289F">
        <w:tc>
          <w:tcPr>
            <w:tcW w:w="1688" w:type="dxa"/>
            <w:tcBorders>
              <w:top w:val="single" w:sz="4" w:space="0" w:color="auto"/>
              <w:bottom w:val="single" w:sz="4" w:space="0" w:color="auto"/>
            </w:tcBorders>
            <w:shd w:val="pct25" w:color="auto" w:fill="auto"/>
          </w:tcPr>
          <w:p w14:paraId="08D8D449" w14:textId="77777777" w:rsidR="00221F89" w:rsidRPr="00E9206E" w:rsidRDefault="00221F89" w:rsidP="00221F89">
            <w:pPr>
              <w:spacing w:before="40" w:after="40"/>
              <w:jc w:val="center"/>
              <w:rPr>
                <w:color w:val="000000"/>
              </w:rPr>
            </w:pPr>
            <w:r w:rsidRPr="00E9206E">
              <w:rPr>
                <w:color w:val="000000"/>
              </w:rPr>
              <w:t>800.01000015</w:t>
            </w:r>
          </w:p>
        </w:tc>
        <w:tc>
          <w:tcPr>
            <w:tcW w:w="6098" w:type="dxa"/>
            <w:tcBorders>
              <w:top w:val="single" w:sz="4" w:space="0" w:color="auto"/>
              <w:bottom w:val="single" w:sz="4" w:space="0" w:color="auto"/>
            </w:tcBorders>
            <w:shd w:val="pct25" w:color="auto" w:fill="auto"/>
          </w:tcPr>
          <w:p w14:paraId="01549BF0" w14:textId="77777777" w:rsidR="00221F89" w:rsidRPr="00FB3431" w:rsidRDefault="00221F89" w:rsidP="00221F89">
            <w:pPr>
              <w:spacing w:before="60"/>
              <w:rPr>
                <w:color w:val="000000"/>
              </w:rPr>
            </w:pPr>
            <w:r w:rsidRPr="00E9206E">
              <w:rPr>
                <w:color w:val="000000"/>
              </w:rPr>
              <w:t>Design Build – Design Services</w:t>
            </w:r>
          </w:p>
        </w:tc>
        <w:tc>
          <w:tcPr>
            <w:tcW w:w="1664" w:type="dxa"/>
            <w:tcBorders>
              <w:top w:val="single" w:sz="4" w:space="0" w:color="auto"/>
            </w:tcBorders>
          </w:tcPr>
          <w:p w14:paraId="25EEE822" w14:textId="77777777" w:rsidR="00221F89" w:rsidRDefault="00221F89" w:rsidP="00221F89">
            <w:pPr>
              <w:spacing w:before="40" w:after="40"/>
              <w:jc w:val="center"/>
              <w:rPr>
                <w:u w:val="single"/>
              </w:rPr>
            </w:pPr>
          </w:p>
        </w:tc>
      </w:tr>
      <w:tr w:rsidR="00221F89" w14:paraId="1A6A135A" w14:textId="77777777" w:rsidTr="00CC289F">
        <w:tc>
          <w:tcPr>
            <w:tcW w:w="1688" w:type="dxa"/>
            <w:tcBorders>
              <w:top w:val="single" w:sz="4" w:space="0" w:color="auto"/>
              <w:bottom w:val="single" w:sz="4" w:space="0" w:color="auto"/>
            </w:tcBorders>
            <w:shd w:val="pct25" w:color="auto" w:fill="auto"/>
          </w:tcPr>
          <w:p w14:paraId="58425670" w14:textId="77777777" w:rsidR="00221F89" w:rsidRPr="00E9206E" w:rsidRDefault="00221F89" w:rsidP="00221F89">
            <w:pPr>
              <w:spacing w:before="40" w:after="40"/>
              <w:jc w:val="center"/>
              <w:rPr>
                <w:color w:val="000000"/>
              </w:rPr>
            </w:pPr>
            <w:r w:rsidRPr="00E9206E">
              <w:rPr>
                <w:color w:val="000000"/>
              </w:rPr>
              <w:t>800.02000015</w:t>
            </w:r>
          </w:p>
        </w:tc>
        <w:tc>
          <w:tcPr>
            <w:tcW w:w="6098" w:type="dxa"/>
            <w:tcBorders>
              <w:top w:val="single" w:sz="4" w:space="0" w:color="auto"/>
              <w:bottom w:val="single" w:sz="4" w:space="0" w:color="auto"/>
            </w:tcBorders>
            <w:shd w:val="pct25" w:color="auto" w:fill="auto"/>
          </w:tcPr>
          <w:p w14:paraId="03FAD8AA" w14:textId="77777777" w:rsidR="00221F89" w:rsidRDefault="00221F89" w:rsidP="00221F89">
            <w:pPr>
              <w:spacing w:before="60"/>
              <w:rPr>
                <w:color w:val="000000"/>
              </w:rPr>
            </w:pPr>
            <w:r w:rsidRPr="00926725">
              <w:rPr>
                <w:color w:val="000000"/>
              </w:rPr>
              <w:t>Design Build – Construction Inspection Services</w:t>
            </w:r>
          </w:p>
        </w:tc>
        <w:tc>
          <w:tcPr>
            <w:tcW w:w="1664" w:type="dxa"/>
            <w:tcBorders>
              <w:top w:val="nil"/>
            </w:tcBorders>
          </w:tcPr>
          <w:p w14:paraId="49569A4B" w14:textId="77777777" w:rsidR="00221F89" w:rsidRDefault="00221F89" w:rsidP="00221F89">
            <w:pPr>
              <w:spacing w:before="40" w:after="40"/>
              <w:jc w:val="center"/>
              <w:rPr>
                <w:u w:val="single"/>
              </w:rPr>
            </w:pPr>
          </w:p>
        </w:tc>
      </w:tr>
      <w:tr w:rsidR="00221F89" w14:paraId="246694F4" w14:textId="77777777" w:rsidTr="00CC289F">
        <w:tc>
          <w:tcPr>
            <w:tcW w:w="1688" w:type="dxa"/>
            <w:tcBorders>
              <w:top w:val="single" w:sz="4" w:space="0" w:color="auto"/>
              <w:bottom w:val="single" w:sz="4" w:space="0" w:color="auto"/>
            </w:tcBorders>
            <w:shd w:val="pct25" w:color="auto" w:fill="auto"/>
          </w:tcPr>
          <w:p w14:paraId="727530F2" w14:textId="77777777" w:rsidR="00221F89" w:rsidRPr="00E9206E" w:rsidRDefault="00221F89" w:rsidP="00221F89">
            <w:pPr>
              <w:spacing w:before="40" w:after="40"/>
              <w:jc w:val="center"/>
              <w:rPr>
                <w:color w:val="000000"/>
              </w:rPr>
            </w:pPr>
            <w:r w:rsidRPr="00E9206E">
              <w:rPr>
                <w:color w:val="000000"/>
              </w:rPr>
              <w:t>800.03000015</w:t>
            </w:r>
          </w:p>
        </w:tc>
        <w:tc>
          <w:tcPr>
            <w:tcW w:w="6098" w:type="dxa"/>
            <w:tcBorders>
              <w:top w:val="single" w:sz="4" w:space="0" w:color="auto"/>
              <w:bottom w:val="single" w:sz="4" w:space="0" w:color="auto"/>
            </w:tcBorders>
            <w:shd w:val="pct25" w:color="auto" w:fill="auto"/>
          </w:tcPr>
          <w:p w14:paraId="14E3982C" w14:textId="55744811" w:rsidR="00221F89" w:rsidRPr="004D7927" w:rsidRDefault="00221F89" w:rsidP="00221F89">
            <w:pPr>
              <w:spacing w:before="60"/>
              <w:rPr>
                <w:color w:val="000000"/>
                <w:sz w:val="23"/>
                <w:szCs w:val="23"/>
              </w:rPr>
            </w:pPr>
            <w:r w:rsidRPr="004D7927">
              <w:rPr>
                <w:color w:val="000000"/>
                <w:sz w:val="23"/>
                <w:szCs w:val="23"/>
              </w:rPr>
              <w:t>Design Build – Quality Control Services (Materials and Testing)</w:t>
            </w:r>
          </w:p>
        </w:tc>
        <w:tc>
          <w:tcPr>
            <w:tcW w:w="1664" w:type="dxa"/>
            <w:tcBorders>
              <w:top w:val="single" w:sz="4" w:space="0" w:color="auto"/>
              <w:bottom w:val="single" w:sz="4" w:space="0" w:color="auto"/>
            </w:tcBorders>
          </w:tcPr>
          <w:p w14:paraId="7A5184F5" w14:textId="77777777" w:rsidR="00221F89" w:rsidRDefault="00221F89" w:rsidP="00221F89">
            <w:pPr>
              <w:spacing w:before="40" w:after="40"/>
            </w:pPr>
          </w:p>
        </w:tc>
      </w:tr>
      <w:tr w:rsidR="00221F89" w14:paraId="76272BC7" w14:textId="77777777" w:rsidTr="00CC289F">
        <w:tc>
          <w:tcPr>
            <w:tcW w:w="1688" w:type="dxa"/>
            <w:tcBorders>
              <w:top w:val="single" w:sz="4" w:space="0" w:color="auto"/>
              <w:bottom w:val="single" w:sz="4" w:space="0" w:color="auto"/>
            </w:tcBorders>
            <w:shd w:val="pct25" w:color="auto" w:fill="auto"/>
          </w:tcPr>
          <w:p w14:paraId="0E6D287D" w14:textId="77777777" w:rsidR="00221F89" w:rsidRDefault="00221F89" w:rsidP="00221F89">
            <w:pPr>
              <w:spacing w:before="40" w:after="40"/>
              <w:jc w:val="center"/>
            </w:pPr>
          </w:p>
        </w:tc>
        <w:tc>
          <w:tcPr>
            <w:tcW w:w="6098" w:type="dxa"/>
            <w:tcBorders>
              <w:top w:val="single" w:sz="4" w:space="0" w:color="auto"/>
              <w:bottom w:val="single" w:sz="4" w:space="0" w:color="auto"/>
            </w:tcBorders>
            <w:shd w:val="pct25" w:color="auto" w:fill="auto"/>
          </w:tcPr>
          <w:p w14:paraId="0CB700B4" w14:textId="77777777" w:rsidR="00221F89" w:rsidRDefault="00221F89" w:rsidP="00221F89">
            <w:pPr>
              <w:spacing w:before="60"/>
              <w:rPr>
                <w:color w:val="000000"/>
              </w:rPr>
            </w:pPr>
          </w:p>
        </w:tc>
        <w:tc>
          <w:tcPr>
            <w:tcW w:w="1664" w:type="dxa"/>
            <w:tcBorders>
              <w:top w:val="single" w:sz="4" w:space="0" w:color="auto"/>
            </w:tcBorders>
            <w:shd w:val="pct25" w:color="auto" w:fill="auto"/>
          </w:tcPr>
          <w:p w14:paraId="63A2C331" w14:textId="77777777" w:rsidR="00221F89" w:rsidRDefault="00221F89" w:rsidP="00221F89">
            <w:pPr>
              <w:spacing w:before="40" w:after="40"/>
              <w:rPr>
                <w:u w:val="single"/>
              </w:rPr>
            </w:pPr>
          </w:p>
        </w:tc>
      </w:tr>
      <w:tr w:rsidR="00221F89" w14:paraId="241D528A" w14:textId="77777777" w:rsidTr="00CC289F">
        <w:tc>
          <w:tcPr>
            <w:tcW w:w="1688" w:type="dxa"/>
            <w:tcBorders>
              <w:top w:val="single" w:sz="4" w:space="0" w:color="auto"/>
            </w:tcBorders>
            <w:shd w:val="pct25" w:color="auto" w:fill="auto"/>
          </w:tcPr>
          <w:p w14:paraId="57C77098" w14:textId="77777777" w:rsidR="00221F89" w:rsidRDefault="00221F89" w:rsidP="00221F89">
            <w:pPr>
              <w:spacing w:before="40" w:after="40"/>
              <w:jc w:val="center"/>
            </w:pPr>
          </w:p>
        </w:tc>
        <w:tc>
          <w:tcPr>
            <w:tcW w:w="6098" w:type="dxa"/>
            <w:tcBorders>
              <w:top w:val="single" w:sz="4" w:space="0" w:color="auto"/>
              <w:right w:val="single" w:sz="12" w:space="0" w:color="auto"/>
            </w:tcBorders>
            <w:shd w:val="pct25" w:color="auto" w:fill="auto"/>
          </w:tcPr>
          <w:p w14:paraId="19376870" w14:textId="77777777" w:rsidR="00221F89" w:rsidRDefault="00221F89" w:rsidP="00221F89">
            <w:pPr>
              <w:rPr>
                <w:color w:val="000000"/>
              </w:rPr>
            </w:pPr>
          </w:p>
        </w:tc>
        <w:tc>
          <w:tcPr>
            <w:tcW w:w="1664" w:type="dxa"/>
            <w:tcBorders>
              <w:top w:val="nil"/>
              <w:left w:val="single" w:sz="12" w:space="0" w:color="auto"/>
            </w:tcBorders>
            <w:shd w:val="pct25" w:color="auto" w:fill="auto"/>
          </w:tcPr>
          <w:p w14:paraId="7DAE55C5" w14:textId="77777777" w:rsidR="00221F89" w:rsidRDefault="00221F89" w:rsidP="00221F89">
            <w:pPr>
              <w:spacing w:before="40" w:after="40"/>
              <w:rPr>
                <w:u w:val="single"/>
              </w:rPr>
            </w:pPr>
          </w:p>
        </w:tc>
      </w:tr>
      <w:tr w:rsidR="00221F89" w14:paraId="2977A31B" w14:textId="77777777" w:rsidTr="00221F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16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pct25" w:color="000000" w:fill="FFFFFF"/>
          </w:tcPr>
          <w:p w14:paraId="13F4483C" w14:textId="77777777" w:rsidR="00221F89" w:rsidRDefault="00221F89" w:rsidP="00221F89">
            <w:pPr>
              <w:pStyle w:val="NormalIndent"/>
              <w:ind w:left="0"/>
              <w:rPr>
                <w:b/>
              </w:rPr>
            </w:pPr>
          </w:p>
        </w:tc>
        <w:tc>
          <w:tcPr>
            <w:tcW w:w="6098" w:type="dxa"/>
            <w:tcBorders>
              <w:top w:val="single" w:sz="12" w:space="0" w:color="auto"/>
              <w:bottom w:val="single" w:sz="12" w:space="0" w:color="auto"/>
              <w:right w:val="nil"/>
            </w:tcBorders>
            <w:shd w:val="pct25" w:color="auto" w:fill="auto"/>
          </w:tcPr>
          <w:p w14:paraId="1D83DFF2" w14:textId="77777777" w:rsidR="00221F89" w:rsidRDefault="00221F89" w:rsidP="00221F89">
            <w:pPr>
              <w:pStyle w:val="NormalIndent"/>
              <w:ind w:left="0"/>
            </w:pPr>
            <w:r>
              <w:rPr>
                <w:b/>
              </w:rPr>
              <w:t>TOTAL</w:t>
            </w:r>
            <w:r>
              <w:t xml:space="preserve"> </w:t>
            </w:r>
            <w:r>
              <w:rPr>
                <w:b/>
              </w:rPr>
              <w:t>PROPOSAL PRICE</w:t>
            </w:r>
          </w:p>
        </w:tc>
        <w:tc>
          <w:tcPr>
            <w:tcW w:w="166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732F897" w14:textId="77777777" w:rsidR="00221F89" w:rsidRDefault="00221F89" w:rsidP="00221F89">
            <w:pPr>
              <w:pStyle w:val="NormalIndent"/>
              <w:ind w:left="0"/>
              <w:rPr>
                <w:b/>
              </w:rPr>
            </w:pPr>
          </w:p>
        </w:tc>
      </w:tr>
    </w:tbl>
    <w:p w14:paraId="6DB90C03" w14:textId="77777777" w:rsidR="005C63AD" w:rsidRDefault="005C63AD" w:rsidP="005C63AD">
      <w:pPr>
        <w:rPr>
          <w:rFonts w:ascii="Arial" w:hAnsi="Arial"/>
        </w:rPr>
      </w:pPr>
    </w:p>
    <w:p w14:paraId="6F0EBAAF" w14:textId="05430A04" w:rsidR="005C63AD" w:rsidRDefault="00087F34" w:rsidP="005C63AD">
      <w:pPr>
        <w:pStyle w:val="NormalIndent"/>
        <w:ind w:left="0"/>
        <w:rPr>
          <w:b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49AA92AD" wp14:editId="0665AA4D">
                <wp:simplePos x="0" y="0"/>
                <wp:positionH relativeFrom="column">
                  <wp:posOffset>813435</wp:posOffset>
                </wp:positionH>
                <wp:positionV relativeFrom="paragraph">
                  <wp:posOffset>103505</wp:posOffset>
                </wp:positionV>
                <wp:extent cx="4074795" cy="918210"/>
                <wp:effectExtent l="0" t="0" r="1905" b="0"/>
                <wp:wrapNone/>
                <wp:docPr id="24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74795" cy="91821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  <a:alpha val="70000"/>
                          </a:schemeClr>
                        </a:solidFill>
                        <a:ln w="12700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chemeClr val="l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0072ADB3" w14:textId="77777777" w:rsidR="008E6109" w:rsidRPr="005C63AD" w:rsidRDefault="008E6109" w:rsidP="005C63AD">
                            <w:pPr>
                              <w:spacing w:before="120" w:after="120"/>
                              <w:jc w:val="center"/>
                              <w:rPr>
                                <w:rFonts w:ascii="Arial Bold" w:hAnsi="Arial Bold"/>
                                <w:b/>
                                <w:color w:val="808080" w:themeColor="background1" w:themeShade="80"/>
                                <w:sz w:val="96"/>
                              </w:rPr>
                            </w:pPr>
                            <w:r w:rsidRPr="005C63AD">
                              <w:rPr>
                                <w:rFonts w:ascii="Arial Bold" w:hAnsi="Arial Bold"/>
                                <w:b/>
                                <w:color w:val="808080" w:themeColor="background1" w:themeShade="80"/>
                                <w:sz w:val="96"/>
                              </w:rPr>
                              <w:t>SAMPLE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AA92AD" id="Text Box 1" o:spid="_x0000_s1033" type="#_x0000_t202" style="position:absolute;margin-left:64.05pt;margin-top:8.15pt;width:320.85pt;height:72.3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" fillcolor="white [3212]" strokecolor="white [3212]" strokeweight="1pt">
                <v:fill opacity="46003f"/>
                <v:shadow color="#7f7f7f [1601]" opacity=".5" offset="1pt"/>
                <v:textbox>
                  <w:txbxContent>
                    <w:p w14:paraId="0072ADB3" w14:textId="77777777" w:rsidR="008E6109" w:rsidRPr="005C63AD" w:rsidRDefault="008E6109" w:rsidP="005C63AD">
                      <w:pPr>
                        <w:spacing w:before="120" w:after="120"/>
                        <w:jc w:val="center"/>
                        <w:rPr>
                          <w:rFonts w:ascii="Arial Bold" w:hAnsi="Arial Bold"/>
                          <w:b/>
                          <w:color w:val="808080" w:themeColor="background1" w:themeShade="80"/>
                          <w:sz w:val="96"/>
                        </w:rPr>
                      </w:pPr>
                      <w:r w:rsidRPr="005C63AD">
                        <w:rPr>
                          <w:rFonts w:ascii="Arial Bold" w:hAnsi="Arial Bold"/>
                          <w:b/>
                          <w:color w:val="808080" w:themeColor="background1" w:themeShade="80"/>
                          <w:sz w:val="96"/>
                        </w:rPr>
                        <w:t>SAMPLE</w:t>
                      </w:r>
                    </w:p>
                  </w:txbxContent>
                </v:textbox>
              </v:shape>
            </w:pict>
          </mc:Fallback>
        </mc:AlternateContent>
      </w:r>
      <w:r w:rsidR="005C63AD">
        <w:rPr>
          <w:b/>
        </w:rPr>
        <w:t xml:space="preserve">Notes: </w:t>
      </w:r>
    </w:p>
    <w:p w14:paraId="231CC57C" w14:textId="06847C4D" w:rsidR="005C63AD" w:rsidRDefault="005C63AD" w:rsidP="00236AB8">
      <w:pPr>
        <w:pStyle w:val="NormalIndent"/>
        <w:numPr>
          <w:ilvl w:val="0"/>
          <w:numId w:val="20"/>
        </w:numPr>
      </w:pPr>
      <w:r w:rsidRPr="005C29F4">
        <w:t xml:space="preserve">Proposers shall complete Form SP using the excel spreadsheet located on the </w:t>
      </w:r>
      <w:r w:rsidR="00EC33EC">
        <w:t>Authority</w:t>
      </w:r>
      <w:r w:rsidRPr="005C29F4">
        <w:t>’s Project web site.</w:t>
      </w:r>
    </w:p>
    <w:p w14:paraId="21D0EDE8" w14:textId="158253A5" w:rsidR="005C63AD" w:rsidRPr="005C29F4" w:rsidRDefault="005C63AD" w:rsidP="00236AB8">
      <w:pPr>
        <w:pStyle w:val="NormalIndent"/>
        <w:numPr>
          <w:ilvl w:val="0"/>
          <w:numId w:val="20"/>
        </w:numPr>
      </w:pPr>
      <w:r w:rsidRPr="00345B1E">
        <w:t xml:space="preserve">Subtotal B will be the value used to </w:t>
      </w:r>
      <w:r w:rsidRPr="00745CCC">
        <w:rPr>
          <w:i/>
        </w:rPr>
        <w:t>calculate</w:t>
      </w:r>
      <w:r w:rsidRPr="00345B1E">
        <w:t xml:space="preserve"> the </w:t>
      </w:r>
      <w:del w:id="1" w:author="Elias, Tina" w:date="2019-04-11T13:13:00Z">
        <w:r w:rsidRPr="00345B1E" w:rsidDel="00FA3C8A">
          <w:delText>51</w:delText>
        </w:r>
      </w:del>
      <w:ins w:id="2" w:author="Elias, Tina" w:date="2019-04-11T13:13:00Z">
        <w:r w:rsidR="00FA3C8A">
          <w:t>30</w:t>
        </w:r>
      </w:ins>
      <w:r w:rsidRPr="00345B1E">
        <w:t>% Prime/</w:t>
      </w:r>
      <w:r w:rsidR="009D59C3">
        <w:t>MWBE/SDVOB</w:t>
      </w:r>
      <w:r w:rsidRPr="00345B1E">
        <w:t xml:space="preserve"> </w:t>
      </w:r>
      <w:r w:rsidR="00CE317E" w:rsidRPr="00345B1E">
        <w:t>self-work</w:t>
      </w:r>
      <w:r w:rsidRPr="00345B1E">
        <w:t xml:space="preserve"> requirement</w:t>
      </w:r>
      <w:r>
        <w:t xml:space="preserve"> less any Self Performance Specialty Items included in Part 5 – Special Provisions.</w:t>
      </w:r>
    </w:p>
    <w:p w14:paraId="6743982C" w14:textId="77777777" w:rsidR="005C63AD" w:rsidRPr="005C29F4" w:rsidRDefault="005C63AD" w:rsidP="005C63AD">
      <w:pPr>
        <w:pStyle w:val="NormalIndent"/>
        <w:ind w:left="0"/>
      </w:pPr>
    </w:p>
    <w:p w14:paraId="2731C759" w14:textId="77777777" w:rsidR="005C63AD" w:rsidRDefault="005C63AD" w:rsidP="005C63AD">
      <w:pPr>
        <w:pStyle w:val="NormalIndent"/>
        <w:ind w:left="0"/>
        <w:rPr>
          <w:b/>
        </w:rPr>
      </w:pPr>
      <w:r>
        <w:rPr>
          <w:b/>
        </w:rPr>
        <w:t>Instructions:</w:t>
      </w:r>
    </w:p>
    <w:p w14:paraId="4B7819B2" w14:textId="172A7DDA" w:rsidR="00B475CF" w:rsidRDefault="005C63AD" w:rsidP="00236AB8">
      <w:pPr>
        <w:pStyle w:val="NormalIndent"/>
        <w:widowControl w:val="0"/>
        <w:numPr>
          <w:ilvl w:val="0"/>
          <w:numId w:val="21"/>
        </w:numPr>
        <w:overflowPunct/>
        <w:autoSpaceDE/>
        <w:autoSpaceDN/>
        <w:adjustRightInd/>
        <w:ind w:left="360" w:firstLine="0"/>
        <w:textAlignment w:val="auto"/>
      </w:pPr>
      <w:r>
        <w:t>Enter Lump Sum Price for each Price Item in the white, non-shaded, cells.</w:t>
      </w:r>
    </w:p>
    <w:p w14:paraId="542AE125" w14:textId="0C0C3730" w:rsidR="008C5744" w:rsidRDefault="008C5744" w:rsidP="008C5744">
      <w:pPr>
        <w:pStyle w:val="NormalIndent"/>
        <w:widowControl w:val="0"/>
        <w:overflowPunct/>
        <w:autoSpaceDE/>
        <w:autoSpaceDN/>
        <w:adjustRightInd/>
        <w:ind w:left="360"/>
        <w:textAlignment w:val="auto"/>
      </w:pPr>
    </w:p>
    <w:p w14:paraId="4BADF1BF" w14:textId="77777777" w:rsidR="008C5744" w:rsidRDefault="008C5744" w:rsidP="008C5744">
      <w:pPr>
        <w:pStyle w:val="NormalIndent"/>
        <w:widowControl w:val="0"/>
        <w:overflowPunct/>
        <w:autoSpaceDE/>
        <w:autoSpaceDN/>
        <w:adjustRightInd/>
        <w:ind w:left="0"/>
        <w:textAlignment w:val="auto"/>
      </w:pPr>
    </w:p>
    <w:p w14:paraId="707563C7" w14:textId="77777777" w:rsidR="00B475CF" w:rsidRPr="0012653A" w:rsidRDefault="00B475CF" w:rsidP="005C63AD">
      <w:pPr>
        <w:rPr>
          <w:rFonts w:ascii="Arial" w:hAnsi="Arial"/>
          <w:b/>
          <w:sz w:val="28"/>
          <w:szCs w:val="28"/>
          <w:u w:val="thick"/>
        </w:rPr>
        <w:sectPr w:rsidR="00B475CF" w:rsidRPr="0012653A" w:rsidSect="0085330A">
          <w:headerReference w:type="default" r:id="rId10"/>
          <w:footerReference w:type="default" r:id="rId11"/>
          <w:pgSz w:w="12240" w:h="15840" w:code="1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14:paraId="0B006F27" w14:textId="77777777" w:rsidR="009E2DD8" w:rsidRDefault="009E2DD8"/>
    <w:sectPr w:rsidR="009E2DD8" w:rsidSect="0085330A">
      <w:headerReference w:type="default" r:id="rId12"/>
      <w:footerReference w:type="default" r:id="rId13"/>
      <w:pgSz w:w="12240" w:h="15840" w:code="1"/>
      <w:pgMar w:top="1440" w:right="1350" w:bottom="1440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E861CFF" w14:textId="77777777" w:rsidR="008E6109" w:rsidRDefault="008E6109" w:rsidP="005C63AD">
      <w:r>
        <w:separator/>
      </w:r>
    </w:p>
  </w:endnote>
  <w:endnote w:type="continuationSeparator" w:id="0">
    <w:p w14:paraId="5373530F" w14:textId="77777777" w:rsidR="008E6109" w:rsidRDefault="008E6109" w:rsidP="005C63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old"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ewCenturySchlbk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New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2991C2" w14:textId="77777777" w:rsidR="008E6109" w:rsidRDefault="008E6109" w:rsidP="0085330A">
    <w:pPr>
      <w:tabs>
        <w:tab w:val="center" w:pos="4680"/>
        <w:tab w:val="right" w:pos="9360"/>
      </w:tabs>
      <w:rPr>
        <w:rStyle w:val="PageNumber"/>
        <w:sz w:val="16"/>
        <w:szCs w:val="16"/>
      </w:rPr>
    </w:pPr>
    <w:r w:rsidRPr="00BF7404">
      <w:rPr>
        <w:sz w:val="16"/>
        <w:szCs w:val="16"/>
      </w:rPr>
      <w:t xml:space="preserve">Tappan Zee </w:t>
    </w:r>
    <w:smartTag w:uri="urn:schemas-microsoft-com:office:smarttags" w:element="place">
      <w:r w:rsidRPr="00BF7404">
        <w:rPr>
          <w:sz w:val="16"/>
          <w:szCs w:val="16"/>
        </w:rPr>
        <w:t>Hudson River</w:t>
      </w:r>
    </w:smartTag>
    <w:r w:rsidRPr="00BF7404">
      <w:rPr>
        <w:sz w:val="16"/>
        <w:szCs w:val="16"/>
      </w:rPr>
      <w:t xml:space="preserve"> Crossing </w:t>
    </w:r>
    <w:r w:rsidRPr="00BF7404">
      <w:rPr>
        <w:sz w:val="16"/>
        <w:szCs w:val="16"/>
      </w:rPr>
      <w:tab/>
    </w:r>
    <w:r w:rsidRPr="004C325B">
      <w:rPr>
        <w:sz w:val="20"/>
      </w:rPr>
      <w:t xml:space="preserve">Page </w:t>
    </w:r>
    <w:r w:rsidRPr="004C325B">
      <w:rPr>
        <w:sz w:val="20"/>
      </w:rPr>
      <w:fldChar w:fldCharType="begin"/>
    </w:r>
    <w:r w:rsidRPr="004C325B">
      <w:rPr>
        <w:sz w:val="20"/>
      </w:rPr>
      <w:instrText xml:space="preserve"> PAGE </w:instrText>
    </w:r>
    <w:r w:rsidRPr="004C325B">
      <w:rPr>
        <w:sz w:val="20"/>
      </w:rPr>
      <w:fldChar w:fldCharType="separate"/>
    </w:r>
    <w:r>
      <w:rPr>
        <w:noProof/>
        <w:sz w:val="20"/>
      </w:rPr>
      <w:t>6</w:t>
    </w:r>
    <w:r w:rsidRPr="004C325B">
      <w:rPr>
        <w:sz w:val="20"/>
      </w:rPr>
      <w:fldChar w:fldCharType="end"/>
    </w:r>
    <w:r w:rsidRPr="004C325B">
      <w:rPr>
        <w:sz w:val="20"/>
      </w:rPr>
      <w:t xml:space="preserve"> of </w:t>
    </w:r>
    <w:r w:rsidR="00FA3C8A">
      <w:fldChar w:fldCharType="begin"/>
    </w:r>
    <w:r w:rsidR="00FA3C8A">
      <w:instrText xml:space="preserve"> SECTIONPAGES   \* MERGEFORMAT </w:instrText>
    </w:r>
    <w:r w:rsidR="00FA3C8A">
      <w:fldChar w:fldCharType="separate"/>
    </w:r>
    <w:r>
      <w:rPr>
        <w:noProof/>
        <w:sz w:val="20"/>
      </w:rPr>
      <w:t>1</w:t>
    </w:r>
    <w:r w:rsidR="00FA3C8A">
      <w:rPr>
        <w:noProof/>
        <w:sz w:val="20"/>
      </w:rPr>
      <w:fldChar w:fldCharType="end"/>
    </w:r>
    <w:r>
      <w:rPr>
        <w:rStyle w:val="PageNumber"/>
      </w:rPr>
      <w:tab/>
    </w:r>
    <w:r w:rsidRPr="00BF7404">
      <w:rPr>
        <w:rStyle w:val="PageNumber"/>
        <w:sz w:val="16"/>
        <w:szCs w:val="16"/>
      </w:rPr>
      <w:t>Instructions to Proposers (ITP)</w:t>
    </w:r>
  </w:p>
  <w:p w14:paraId="1DC9BF4E" w14:textId="77777777" w:rsidR="008E6109" w:rsidRDefault="008E6109" w:rsidP="0085330A">
    <w:pPr>
      <w:tabs>
        <w:tab w:val="center" w:pos="4680"/>
        <w:tab w:val="right" w:pos="9360"/>
      </w:tabs>
      <w:rPr>
        <w:rStyle w:val="PageNumber"/>
        <w:sz w:val="16"/>
        <w:szCs w:val="16"/>
      </w:rPr>
    </w:pPr>
    <w:r>
      <w:rPr>
        <w:rStyle w:val="PageNumber"/>
        <w:sz w:val="16"/>
        <w:szCs w:val="16"/>
      </w:rPr>
      <w:t>Project</w:t>
    </w:r>
    <w:r>
      <w:rPr>
        <w:rStyle w:val="PageNumber"/>
        <w:sz w:val="16"/>
        <w:szCs w:val="16"/>
      </w:rPr>
      <w:tab/>
    </w:r>
    <w:r>
      <w:rPr>
        <w:rStyle w:val="PageNumber"/>
        <w:sz w:val="16"/>
        <w:szCs w:val="16"/>
      </w:rPr>
      <w:tab/>
      <w:t>[DATE]</w:t>
    </w:r>
  </w:p>
  <w:p w14:paraId="5FBCE887" w14:textId="77777777" w:rsidR="008E6109" w:rsidRPr="00890D27" w:rsidRDefault="008E6109" w:rsidP="0085330A">
    <w:pPr>
      <w:tabs>
        <w:tab w:val="center" w:pos="4680"/>
        <w:tab w:val="right" w:pos="9360"/>
      </w:tabs>
      <w:rPr>
        <w:rStyle w:val="PageNumber"/>
      </w:rPr>
    </w:pPr>
    <w:r>
      <w:rPr>
        <w:rStyle w:val="PageNumber"/>
        <w:sz w:val="16"/>
        <w:szCs w:val="16"/>
      </w:rPr>
      <w:t>PIN ____________</w:t>
    </w:r>
    <w:r>
      <w:rPr>
        <w:rStyle w:val="PageNumber"/>
        <w:sz w:val="16"/>
        <w:szCs w:val="16"/>
      </w:rPr>
      <w:tab/>
    </w:r>
    <w:r>
      <w:rPr>
        <w:rStyle w:val="PageNumber"/>
        <w:sz w:val="16"/>
        <w:szCs w:val="16"/>
      </w:rPr>
      <w:tab/>
      <w:t xml:space="preserve">Appendix D (Part 1) – Form </w:t>
    </w:r>
    <w:proofErr w:type="gramStart"/>
    <w:r>
      <w:rPr>
        <w:rStyle w:val="PageNumber"/>
        <w:sz w:val="16"/>
        <w:szCs w:val="16"/>
      </w:rPr>
      <w:t>of  Proposal</w:t>
    </w:r>
    <w:proofErr w:type="gramEnd"/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558" w:type="dxa"/>
      <w:tblBorders>
        <w:top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4158"/>
      <w:gridCol w:w="1170"/>
      <w:gridCol w:w="4230"/>
    </w:tblGrid>
    <w:tr w:rsidR="008E6109" w14:paraId="1C8B67A0" w14:textId="77777777" w:rsidTr="0085330A">
      <w:tc>
        <w:tcPr>
          <w:tcW w:w="4158" w:type="dxa"/>
        </w:tcPr>
        <w:sdt>
          <w:sdtPr>
            <w:rPr>
              <w:sz w:val="20"/>
            </w:rPr>
            <w:alias w:val="Title"/>
            <w:id w:val="1022618014"/>
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<w:text/>
          </w:sdtPr>
          <w:sdtEndPr/>
          <w:sdtContent>
            <w:p w14:paraId="3B6D13B4" w14:textId="1D31F2F5" w:rsidR="008E6109" w:rsidRDefault="008E6109" w:rsidP="0085330A">
              <w:pPr>
                <w:pStyle w:val="Footer"/>
                <w:tabs>
                  <w:tab w:val="clear" w:pos="4680"/>
                  <w:tab w:val="clear" w:pos="9360"/>
                </w:tabs>
                <w:rPr>
                  <w:sz w:val="20"/>
                </w:rPr>
              </w:pPr>
              <w:r>
                <w:rPr>
                  <w:sz w:val="20"/>
                </w:rPr>
                <w:t>Cashless Tolling</w:t>
              </w:r>
            </w:p>
          </w:sdtContent>
        </w:sdt>
        <w:sdt>
          <w:sdtPr>
            <w:rPr>
              <w:sz w:val="20"/>
            </w:rPr>
            <w:alias w:val="Keywords"/>
            <w:id w:val="1022618015"/>
    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    <w:text/>
          </w:sdtPr>
          <w:sdtEndPr/>
          <w:sdtContent>
            <w:p w14:paraId="6299C385" w14:textId="261A6B6F" w:rsidR="008E6109" w:rsidRDefault="008E6109" w:rsidP="0085330A">
              <w:pPr>
                <w:pStyle w:val="Footer"/>
                <w:tabs>
                  <w:tab w:val="clear" w:pos="4680"/>
                  <w:tab w:val="clear" w:pos="9360"/>
                </w:tabs>
                <w:rPr>
                  <w:sz w:val="20"/>
                </w:rPr>
              </w:pPr>
              <w:r>
                <w:rPr>
                  <w:sz w:val="20"/>
                </w:rPr>
                <w:t>TA 19-1, Contract No. D800002</w:t>
              </w:r>
            </w:p>
          </w:sdtContent>
        </w:sdt>
      </w:tc>
      <w:tc>
        <w:tcPr>
          <w:tcW w:w="1170" w:type="dxa"/>
        </w:tcPr>
        <w:p w14:paraId="3FEEAB12" w14:textId="77777777" w:rsidR="008E6109" w:rsidRDefault="008E6109" w:rsidP="0085330A">
          <w:pPr>
            <w:pStyle w:val="Footer"/>
            <w:tabs>
              <w:tab w:val="clear" w:pos="4680"/>
              <w:tab w:val="clear" w:pos="9360"/>
            </w:tabs>
            <w:jc w:val="center"/>
          </w:pPr>
          <w:r w:rsidRPr="00AD0D80">
            <w:rPr>
              <w:rStyle w:val="PageNumber"/>
              <w:sz w:val="20"/>
            </w:rPr>
            <w:t>Form SP</w:t>
          </w:r>
        </w:p>
      </w:tc>
      <w:tc>
        <w:tcPr>
          <w:tcW w:w="4230" w:type="dxa"/>
        </w:tcPr>
        <w:p w14:paraId="42259EA4" w14:textId="77777777" w:rsidR="008E6109" w:rsidRDefault="00FA3C8A" w:rsidP="0085330A">
          <w:pPr>
            <w:pStyle w:val="Footer"/>
            <w:tabs>
              <w:tab w:val="clear" w:pos="4680"/>
              <w:tab w:val="clear" w:pos="9360"/>
            </w:tabs>
            <w:jc w:val="right"/>
            <w:rPr>
              <w:sz w:val="20"/>
            </w:rPr>
          </w:pPr>
          <w:sdt>
            <w:sdtPr>
              <w:rPr>
                <w:sz w:val="20"/>
              </w:rPr>
              <w:alias w:val="Category"/>
              <w:id w:val="1022618016"/>
  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  <w:text/>
            </w:sdtPr>
            <w:sdtEndPr/>
            <w:sdtContent>
              <w:r w:rsidR="008E6109">
                <w:rPr>
                  <w:sz w:val="20"/>
                </w:rPr>
                <w:t>Instructions to Proposers, Appendix E</w:t>
              </w:r>
            </w:sdtContent>
          </w:sdt>
        </w:p>
        <w:sdt>
          <w:sdtPr>
            <w:rPr>
              <w:sz w:val="20"/>
            </w:rPr>
            <w:alias w:val="Status"/>
            <w:id w:val="1022618017"/>
  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  <w:text/>
          </w:sdtPr>
          <w:sdtEndPr/>
          <w:sdtContent>
            <w:p w14:paraId="3843CFE5" w14:textId="7C900F61" w:rsidR="008E6109" w:rsidRDefault="00FA3C8A" w:rsidP="0085330A">
              <w:pPr>
                <w:pStyle w:val="Footer"/>
                <w:tabs>
                  <w:tab w:val="clear" w:pos="4680"/>
                  <w:tab w:val="clear" w:pos="9360"/>
                </w:tabs>
                <w:ind w:right="-18"/>
                <w:jc w:val="right"/>
                <w:rPr>
                  <w:sz w:val="20"/>
                </w:rPr>
              </w:pPr>
              <w:r>
                <w:rPr>
                  <w:sz w:val="20"/>
                </w:rPr>
                <w:t>Addendum #5 April 11, 2019</w:t>
              </w:r>
            </w:p>
          </w:sdtContent>
        </w:sdt>
      </w:tc>
    </w:tr>
  </w:tbl>
  <w:p w14:paraId="2B131A07" w14:textId="77777777" w:rsidR="008E6109" w:rsidRPr="00644D10" w:rsidRDefault="008E6109" w:rsidP="0085330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C925D2" w14:textId="77777777" w:rsidR="008E6109" w:rsidRPr="00644D10" w:rsidRDefault="008E6109" w:rsidP="0085330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EA29A3" w14:textId="77777777" w:rsidR="008E6109" w:rsidRDefault="008E6109" w:rsidP="005C63AD">
      <w:r>
        <w:separator/>
      </w:r>
    </w:p>
  </w:footnote>
  <w:footnote w:type="continuationSeparator" w:id="0">
    <w:p w14:paraId="6BA7ADBD" w14:textId="77777777" w:rsidR="008E6109" w:rsidRDefault="008E6109" w:rsidP="005C63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06C89A" w14:textId="1DAE962B" w:rsidR="008E6109" w:rsidRPr="00725618" w:rsidRDefault="008E6109" w:rsidP="0085330A">
    <w:pPr>
      <w:pStyle w:val="Header"/>
      <w:pBdr>
        <w:bottom w:val="single" w:sz="12" w:space="1" w:color="auto"/>
      </w:pBdr>
      <w:tabs>
        <w:tab w:val="right" w:pos="9900"/>
      </w:tabs>
      <w:jc w:val="center"/>
      <w:rPr>
        <w:b/>
      </w:rPr>
    </w:pPr>
    <w:r>
      <w:rPr>
        <w:b/>
      </w:rPr>
      <w:t>New York State Thruway Authority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3C71F8" w14:textId="77777777" w:rsidR="008E6109" w:rsidRPr="00E8516C" w:rsidRDefault="008E6109" w:rsidP="0085330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5F54A6EA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4C8617AE"/>
    <w:lvl w:ilvl="0">
      <w:start w:val="1"/>
      <w:numFmt w:val="lowerLetter"/>
      <w:pStyle w:val="BasicL1"/>
      <w:lvlText w:val="(%1)"/>
      <w:lvlJc w:val="left"/>
      <w:pPr>
        <w:tabs>
          <w:tab w:val="num" w:pos="1440"/>
        </w:tabs>
        <w:ind w:left="1440" w:hanging="360"/>
      </w:pPr>
      <w:rPr>
        <w:rFonts w:hint="default"/>
      </w:rPr>
    </w:lvl>
  </w:abstractNum>
  <w:abstractNum w:abstractNumId="2" w15:restartNumberingAfterBreak="0">
    <w:nsid w:val="FFFFFF7E"/>
    <w:multiLevelType w:val="singleLevel"/>
    <w:tmpl w:val="C4BACDFE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89F6429C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47502336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F0C4BA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C0C5240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5AE340E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124022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0E0F5E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FFFFFFFB"/>
    <w:multiLevelType w:val="multilevel"/>
    <w:tmpl w:val="258E210A"/>
    <w:lvl w:ilvl="0">
      <w:start w:val="1"/>
      <w:numFmt w:val="decimal"/>
      <w:suff w:val="nothing"/>
      <w:lvlText w:val="SECTION %1."/>
      <w:lvlJc w:val="left"/>
      <w:pPr>
        <w:ind w:left="0" w:firstLine="0"/>
      </w:pPr>
      <w:rPr>
        <w:rFonts w:ascii="Arial Bold" w:hAnsi="Arial Bold" w:cs="Arial" w:hint="default"/>
        <w:b/>
        <w:i w:val="0"/>
        <w:sz w:val="20"/>
        <w:szCs w:val="20"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firstLine="72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2160"/>
        </w:tabs>
        <w:ind w:left="0" w:firstLine="144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0"/>
        </w:tabs>
        <w:ind w:left="0" w:firstLine="2160"/>
      </w:pPr>
      <w:rPr>
        <w:rFonts w:hint="default"/>
      </w:rPr>
    </w:lvl>
    <w:lvl w:ilvl="4">
      <w:start w:val="1"/>
      <w:numFmt w:val="lowerRoman"/>
      <w:lvlText w:val="(%5)"/>
      <w:lvlJc w:val="left"/>
      <w:pPr>
        <w:tabs>
          <w:tab w:val="num" w:pos="0"/>
        </w:tabs>
        <w:ind w:left="0" w:firstLine="2880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0"/>
        </w:tabs>
        <w:ind w:left="0" w:firstLine="3600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0"/>
        </w:tabs>
        <w:ind w:left="0" w:firstLine="432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0" w:firstLine="504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0"/>
        </w:tabs>
        <w:ind w:left="0" w:firstLine="5760"/>
      </w:pPr>
      <w:rPr>
        <w:rFonts w:hint="default"/>
      </w:rPr>
    </w:lvl>
  </w:abstractNum>
  <w:abstractNum w:abstractNumId="11" w15:restartNumberingAfterBreak="0">
    <w:nsid w:val="01A00337"/>
    <w:multiLevelType w:val="hybridMultilevel"/>
    <w:tmpl w:val="D474FCDE"/>
    <w:lvl w:ilvl="0" w:tplc="14CC1646">
      <w:start w:val="1"/>
      <w:numFmt w:val="decimal"/>
      <w:lvlText w:val="(%1)"/>
      <w:lvlJc w:val="left"/>
      <w:pPr>
        <w:ind w:left="720" w:hanging="360"/>
      </w:pPr>
      <w:rPr>
        <w:rFonts w:ascii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23E31FD"/>
    <w:multiLevelType w:val="hybridMultilevel"/>
    <w:tmpl w:val="7C5676B8"/>
    <w:lvl w:ilvl="0" w:tplc="14CC1646">
      <w:start w:val="1"/>
      <w:numFmt w:val="decimal"/>
      <w:lvlText w:val="(%1)"/>
      <w:lvlJc w:val="left"/>
      <w:pPr>
        <w:ind w:left="720" w:hanging="360"/>
      </w:pPr>
      <w:rPr>
        <w:rFonts w:ascii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3227158"/>
    <w:multiLevelType w:val="hybridMultilevel"/>
    <w:tmpl w:val="4E2C5DFC"/>
    <w:lvl w:ilvl="0" w:tplc="14CC1646">
      <w:start w:val="1"/>
      <w:numFmt w:val="decimal"/>
      <w:lvlText w:val="(%1)"/>
      <w:lvlJc w:val="left"/>
      <w:pPr>
        <w:ind w:left="720" w:hanging="360"/>
      </w:pPr>
      <w:rPr>
        <w:rFonts w:ascii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8B704CB"/>
    <w:multiLevelType w:val="hybridMultilevel"/>
    <w:tmpl w:val="2A1257E4"/>
    <w:lvl w:ilvl="0" w:tplc="13586E40">
      <w:start w:val="1"/>
      <w:numFmt w:val="decimal"/>
      <w:lvlText w:val="%1.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8E73954"/>
    <w:multiLevelType w:val="hybridMultilevel"/>
    <w:tmpl w:val="4CC48204"/>
    <w:lvl w:ilvl="0" w:tplc="14CC1646">
      <w:start w:val="1"/>
      <w:numFmt w:val="decimal"/>
      <w:lvlText w:val="(%1)"/>
      <w:lvlJc w:val="left"/>
      <w:pPr>
        <w:ind w:left="720" w:hanging="360"/>
      </w:pPr>
      <w:rPr>
        <w:rFonts w:ascii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9E41D73"/>
    <w:multiLevelType w:val="hybridMultilevel"/>
    <w:tmpl w:val="CD2469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A8D6C27"/>
    <w:multiLevelType w:val="multilevel"/>
    <w:tmpl w:val="84E02260"/>
    <w:styleLink w:val="Style1"/>
    <w:lvl w:ilvl="0">
      <w:start w:val="1"/>
      <w:numFmt w:val="decimal"/>
      <w:suff w:val="nothing"/>
      <w:lvlText w:val="SECTION %1."/>
      <w:lvlJc w:val="left"/>
      <w:pPr>
        <w:ind w:left="360" w:firstLine="0"/>
      </w:pPr>
      <w:rPr>
        <w:rFonts w:ascii="Arial Bold" w:hAnsi="Arial Bold" w:cs="Arial" w:hint="default"/>
        <w:b/>
        <w:i w:val="0"/>
        <w:sz w:val="20"/>
        <w:szCs w:val="20"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firstLine="72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2160"/>
        </w:tabs>
        <w:ind w:left="0" w:firstLine="144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0"/>
        </w:tabs>
        <w:ind w:left="0" w:firstLine="2160"/>
      </w:pPr>
      <w:rPr>
        <w:rFonts w:hint="default"/>
      </w:rPr>
    </w:lvl>
    <w:lvl w:ilvl="4">
      <w:start w:val="1"/>
      <w:numFmt w:val="lowerRoman"/>
      <w:lvlText w:val="(%5)"/>
      <w:lvlJc w:val="left"/>
      <w:pPr>
        <w:tabs>
          <w:tab w:val="num" w:pos="0"/>
        </w:tabs>
        <w:ind w:left="0" w:firstLine="2880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0"/>
        </w:tabs>
        <w:ind w:left="0" w:firstLine="3600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0"/>
        </w:tabs>
        <w:ind w:left="0" w:firstLine="432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0" w:firstLine="504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0"/>
        </w:tabs>
        <w:ind w:left="0" w:firstLine="5760"/>
      </w:pPr>
      <w:rPr>
        <w:rFonts w:hint="default"/>
      </w:rPr>
    </w:lvl>
  </w:abstractNum>
  <w:abstractNum w:abstractNumId="18" w15:restartNumberingAfterBreak="0">
    <w:nsid w:val="0D081773"/>
    <w:multiLevelType w:val="hybridMultilevel"/>
    <w:tmpl w:val="9C26EF2C"/>
    <w:lvl w:ilvl="0" w:tplc="04F0DE3A">
      <w:start w:val="1"/>
      <w:numFmt w:val="decimal"/>
      <w:lvlText w:val="(%1)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1A6526F"/>
    <w:multiLevelType w:val="hybridMultilevel"/>
    <w:tmpl w:val="8676F5E2"/>
    <w:lvl w:ilvl="0" w:tplc="929CF464">
      <w:start w:val="1"/>
      <w:numFmt w:val="decimal"/>
      <w:lvlText w:val="(%1)"/>
      <w:lvlJc w:val="left"/>
      <w:pPr>
        <w:ind w:left="720" w:hanging="360"/>
      </w:pPr>
      <w:rPr>
        <w:rFonts w:ascii="Times New Roman" w:hAnsi="Times New Roman" w:hint="default"/>
        <w:b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4E71BAC"/>
    <w:multiLevelType w:val="multilevel"/>
    <w:tmpl w:val="88989DBC"/>
    <w:name w:val="Exhibits48"/>
    <w:lvl w:ilvl="0">
      <w:start w:val="1"/>
      <w:numFmt w:val="decimal"/>
      <w:lvlRestart w:val="0"/>
      <w:pStyle w:val="Exhibits1"/>
      <w:lvlText w:val="%1."/>
      <w:lvlJc w:val="left"/>
      <w:pPr>
        <w:tabs>
          <w:tab w:val="num" w:pos="1440"/>
        </w:tabs>
        <w:ind w:left="0" w:firstLine="720"/>
      </w:pPr>
      <w:rPr>
        <w:rFonts w:hint="default"/>
      </w:rPr>
    </w:lvl>
    <w:lvl w:ilvl="1">
      <w:start w:val="1"/>
      <w:numFmt w:val="lowerLetter"/>
      <w:pStyle w:val="Exhibits2"/>
      <w:lvlText w:val="%2."/>
      <w:lvlJc w:val="left"/>
      <w:pPr>
        <w:tabs>
          <w:tab w:val="num" w:pos="2160"/>
        </w:tabs>
        <w:ind w:left="0" w:firstLine="1440"/>
      </w:pPr>
      <w:rPr>
        <w:rFonts w:hint="default"/>
      </w:rPr>
    </w:lvl>
    <w:lvl w:ilvl="2">
      <w:start w:val="1"/>
      <w:numFmt w:val="lowerRoman"/>
      <w:pStyle w:val="Exhibits3"/>
      <w:lvlText w:val="%3."/>
      <w:lvlJc w:val="left"/>
      <w:pPr>
        <w:tabs>
          <w:tab w:val="num" w:pos="2880"/>
        </w:tabs>
        <w:ind w:left="0" w:firstLine="2160"/>
      </w:pPr>
      <w:rPr>
        <w:rFonts w:hint="default"/>
      </w:rPr>
    </w:lvl>
    <w:lvl w:ilvl="3">
      <w:start w:val="1"/>
      <w:numFmt w:val="decimal"/>
      <w:pStyle w:val="Exhibits4"/>
      <w:lvlText w:val="%4)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lowerLetter"/>
      <w:pStyle w:val="Exhibits5"/>
      <w:lvlText w:val="%5)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lowerRoman"/>
      <w:lvlRestart w:val="0"/>
      <w:pStyle w:val="Exhibits6"/>
      <w:lvlText w:val="(%6)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bullet"/>
      <w:pStyle w:val="Exhibits7"/>
      <w:lvlText w:val=""/>
      <w:lvlJc w:val="left"/>
      <w:pPr>
        <w:tabs>
          <w:tab w:val="num" w:pos="1440"/>
        </w:tabs>
        <w:ind w:left="1440" w:hanging="720"/>
      </w:pPr>
      <w:rPr>
        <w:rFonts w:ascii="Symbol" w:hAnsi="Symbol" w:hint="default"/>
      </w:rPr>
    </w:lvl>
    <w:lvl w:ilvl="7">
      <w:start w:val="1"/>
      <w:numFmt w:val="upperLetter"/>
      <w:pStyle w:val="Exhibits8"/>
      <w:lvlText w:val="%8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8">
      <w:start w:val="1"/>
      <w:numFmt w:val="decimal"/>
      <w:pStyle w:val="Exhibits9"/>
      <w:lvlText w:val="%9."/>
      <w:lvlJc w:val="left"/>
      <w:pPr>
        <w:tabs>
          <w:tab w:val="num" w:pos="2880"/>
        </w:tabs>
        <w:ind w:left="2880" w:hanging="720"/>
      </w:pPr>
      <w:rPr>
        <w:rFonts w:hint="default"/>
      </w:rPr>
    </w:lvl>
  </w:abstractNum>
  <w:abstractNum w:abstractNumId="21" w15:restartNumberingAfterBreak="0">
    <w:nsid w:val="15E3560E"/>
    <w:multiLevelType w:val="hybridMultilevel"/>
    <w:tmpl w:val="62D85EB2"/>
    <w:name w:val="zzmpPHAgree1||PH Agreement 1|2|3|1|4|0|36||1|0|0||1|0|0||1|0|0||1|0|0||1|0|0||1|0|0||mpNA||mpNA||222"/>
    <w:lvl w:ilvl="0" w:tplc="6AC804E6">
      <w:start w:val="1"/>
      <w:numFmt w:val="decimal"/>
      <w:lvlText w:val="%1."/>
      <w:legacy w:legacy="1" w:legacySpace="0" w:legacyIndent="720"/>
      <w:lvlJc w:val="left"/>
      <w:pPr>
        <w:ind w:left="720" w:hanging="72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16892BA6"/>
    <w:multiLevelType w:val="hybridMultilevel"/>
    <w:tmpl w:val="7C5676B8"/>
    <w:lvl w:ilvl="0" w:tplc="14CC1646">
      <w:start w:val="1"/>
      <w:numFmt w:val="decimal"/>
      <w:lvlText w:val="(%1)"/>
      <w:lvlJc w:val="left"/>
      <w:pPr>
        <w:ind w:left="720" w:hanging="360"/>
      </w:pPr>
      <w:rPr>
        <w:rFonts w:ascii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9E65262"/>
    <w:multiLevelType w:val="hybridMultilevel"/>
    <w:tmpl w:val="C1882C2E"/>
    <w:lvl w:ilvl="0" w:tplc="1EB4560E">
      <w:start w:val="1"/>
      <w:numFmt w:val="decimal"/>
      <w:lvlText w:val="(%1)"/>
      <w:lvlJc w:val="left"/>
      <w:pPr>
        <w:ind w:left="720" w:hanging="360"/>
      </w:pPr>
      <w:rPr>
        <w:rFonts w:ascii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BAF332E"/>
    <w:multiLevelType w:val="singleLevel"/>
    <w:tmpl w:val="3C96D41A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25" w15:restartNumberingAfterBreak="0">
    <w:nsid w:val="1C1E5498"/>
    <w:multiLevelType w:val="hybridMultilevel"/>
    <w:tmpl w:val="5652FC4A"/>
    <w:lvl w:ilvl="0" w:tplc="7054D76A">
      <w:start w:val="1"/>
      <w:numFmt w:val="decimal"/>
      <w:lvlText w:val="(%1)"/>
      <w:lvlJc w:val="left"/>
      <w:pPr>
        <w:ind w:left="72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CAE0342"/>
    <w:multiLevelType w:val="hybridMultilevel"/>
    <w:tmpl w:val="9AA2E33C"/>
    <w:lvl w:ilvl="0" w:tplc="14CC1646">
      <w:start w:val="1"/>
      <w:numFmt w:val="decimal"/>
      <w:lvlText w:val="(%1)"/>
      <w:lvlJc w:val="left"/>
      <w:pPr>
        <w:ind w:left="720" w:hanging="360"/>
      </w:pPr>
      <w:rPr>
        <w:rFonts w:ascii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2DE5B5C"/>
    <w:multiLevelType w:val="hybridMultilevel"/>
    <w:tmpl w:val="8676F5E2"/>
    <w:lvl w:ilvl="0" w:tplc="929CF464">
      <w:start w:val="1"/>
      <w:numFmt w:val="decimal"/>
      <w:lvlText w:val="(%1)"/>
      <w:lvlJc w:val="left"/>
      <w:pPr>
        <w:ind w:left="720" w:hanging="360"/>
      </w:pPr>
      <w:rPr>
        <w:rFonts w:ascii="Times New Roman" w:hAnsi="Times New Roman" w:hint="default"/>
        <w:b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63A2DE5"/>
    <w:multiLevelType w:val="hybridMultilevel"/>
    <w:tmpl w:val="E3FAB2B6"/>
    <w:lvl w:ilvl="0" w:tplc="4822BEE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307B1BD5"/>
    <w:multiLevelType w:val="hybridMultilevel"/>
    <w:tmpl w:val="C1882C2E"/>
    <w:lvl w:ilvl="0" w:tplc="1EB4560E">
      <w:start w:val="1"/>
      <w:numFmt w:val="decimal"/>
      <w:lvlText w:val="(%1)"/>
      <w:lvlJc w:val="left"/>
      <w:pPr>
        <w:ind w:left="720" w:hanging="360"/>
      </w:pPr>
      <w:rPr>
        <w:rFonts w:ascii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B7817FB"/>
    <w:multiLevelType w:val="hybridMultilevel"/>
    <w:tmpl w:val="7C5676B8"/>
    <w:lvl w:ilvl="0" w:tplc="14CC1646">
      <w:start w:val="1"/>
      <w:numFmt w:val="decimal"/>
      <w:lvlText w:val="(%1)"/>
      <w:lvlJc w:val="left"/>
      <w:pPr>
        <w:ind w:left="720" w:hanging="360"/>
      </w:pPr>
      <w:rPr>
        <w:rFonts w:ascii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3EE4503"/>
    <w:multiLevelType w:val="hybridMultilevel"/>
    <w:tmpl w:val="7C5676B8"/>
    <w:lvl w:ilvl="0" w:tplc="14CC1646">
      <w:start w:val="1"/>
      <w:numFmt w:val="decimal"/>
      <w:lvlText w:val="(%1)"/>
      <w:lvlJc w:val="left"/>
      <w:pPr>
        <w:ind w:left="720" w:hanging="360"/>
      </w:pPr>
      <w:rPr>
        <w:rFonts w:ascii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8F176B5"/>
    <w:multiLevelType w:val="singleLevel"/>
    <w:tmpl w:val="BB9AB3E0"/>
    <w:name w:val="zzmpPHAgree1||PH Agreement 1|2|3|1|4|0|36||1|0|0||1|0|0||1|0|0||1|0|0||1|0|0||1|0|0||mpNA||mpNA||2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3" w15:restartNumberingAfterBreak="0">
    <w:nsid w:val="4A612FB8"/>
    <w:multiLevelType w:val="hybridMultilevel"/>
    <w:tmpl w:val="A9C0DE10"/>
    <w:lvl w:ilvl="0" w:tplc="CB90C7C0">
      <w:start w:val="1"/>
      <w:numFmt w:val="decimal"/>
      <w:lvlText w:val="(%1)"/>
      <w:lvlJc w:val="left"/>
      <w:pPr>
        <w:ind w:left="720" w:hanging="360"/>
      </w:pPr>
      <w:rPr>
        <w:rFonts w:ascii="Times New Roman" w:hAnsi="Times New Roman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F0D740F"/>
    <w:multiLevelType w:val="hybridMultilevel"/>
    <w:tmpl w:val="38DA83E6"/>
    <w:lvl w:ilvl="0" w:tplc="040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513F3287"/>
    <w:multiLevelType w:val="hybridMultilevel"/>
    <w:tmpl w:val="9AA2E33C"/>
    <w:lvl w:ilvl="0" w:tplc="14CC1646">
      <w:start w:val="1"/>
      <w:numFmt w:val="decimal"/>
      <w:lvlText w:val="(%1)"/>
      <w:lvlJc w:val="left"/>
      <w:pPr>
        <w:ind w:left="720" w:hanging="360"/>
      </w:pPr>
      <w:rPr>
        <w:rFonts w:ascii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8613C5F"/>
    <w:multiLevelType w:val="hybridMultilevel"/>
    <w:tmpl w:val="8C3E92F8"/>
    <w:lvl w:ilvl="0" w:tplc="D46CC560">
      <w:numFmt w:val="bullet"/>
      <w:lvlText w:val="-"/>
      <w:lvlJc w:val="left"/>
      <w:pPr>
        <w:ind w:left="623" w:hanging="360"/>
      </w:pPr>
      <w:rPr>
        <w:rFonts w:ascii="Calibri" w:eastAsia="Calibri" w:hAnsi="Calibri" w:cs="Calibri" w:hint="default"/>
        <w:w w:val="100"/>
        <w:sz w:val="22"/>
        <w:szCs w:val="22"/>
      </w:rPr>
    </w:lvl>
    <w:lvl w:ilvl="1" w:tplc="680ACBAA">
      <w:numFmt w:val="bullet"/>
      <w:lvlText w:val="•"/>
      <w:lvlJc w:val="left"/>
      <w:pPr>
        <w:ind w:left="1134" w:hanging="360"/>
      </w:pPr>
    </w:lvl>
    <w:lvl w:ilvl="2" w:tplc="B60A56C8">
      <w:numFmt w:val="bullet"/>
      <w:lvlText w:val="•"/>
      <w:lvlJc w:val="left"/>
      <w:pPr>
        <w:ind w:left="1649" w:hanging="360"/>
      </w:pPr>
    </w:lvl>
    <w:lvl w:ilvl="3" w:tplc="CC624428">
      <w:numFmt w:val="bullet"/>
      <w:lvlText w:val="•"/>
      <w:lvlJc w:val="left"/>
      <w:pPr>
        <w:ind w:left="2164" w:hanging="360"/>
      </w:pPr>
    </w:lvl>
    <w:lvl w:ilvl="4" w:tplc="26CA8E68">
      <w:numFmt w:val="bullet"/>
      <w:lvlText w:val="•"/>
      <w:lvlJc w:val="left"/>
      <w:pPr>
        <w:ind w:left="2679" w:hanging="360"/>
      </w:pPr>
    </w:lvl>
    <w:lvl w:ilvl="5" w:tplc="952C607E">
      <w:numFmt w:val="bullet"/>
      <w:lvlText w:val="•"/>
      <w:lvlJc w:val="left"/>
      <w:pPr>
        <w:ind w:left="3194" w:hanging="360"/>
      </w:pPr>
    </w:lvl>
    <w:lvl w:ilvl="6" w:tplc="59E0381E">
      <w:numFmt w:val="bullet"/>
      <w:lvlText w:val="•"/>
      <w:lvlJc w:val="left"/>
      <w:pPr>
        <w:ind w:left="3709" w:hanging="360"/>
      </w:pPr>
    </w:lvl>
    <w:lvl w:ilvl="7" w:tplc="1EB45A02">
      <w:numFmt w:val="bullet"/>
      <w:lvlText w:val="•"/>
      <w:lvlJc w:val="left"/>
      <w:pPr>
        <w:ind w:left="4224" w:hanging="360"/>
      </w:pPr>
    </w:lvl>
    <w:lvl w:ilvl="8" w:tplc="755A8E80">
      <w:numFmt w:val="bullet"/>
      <w:lvlText w:val="•"/>
      <w:lvlJc w:val="left"/>
      <w:pPr>
        <w:ind w:left="4739" w:hanging="360"/>
      </w:pPr>
    </w:lvl>
  </w:abstractNum>
  <w:abstractNum w:abstractNumId="37" w15:restartNumberingAfterBreak="0">
    <w:nsid w:val="58E16ACB"/>
    <w:multiLevelType w:val="multilevel"/>
    <w:tmpl w:val="73A27FE8"/>
    <w:lvl w:ilvl="0">
      <w:start w:val="1"/>
      <w:numFmt w:val="decimal"/>
      <w:pStyle w:val="PHAgree1L1"/>
      <w:suff w:val="nothing"/>
      <w:lvlText w:val="SECTION %1."/>
      <w:lvlJc w:val="left"/>
      <w:pPr>
        <w:ind w:left="-864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PHAgree1L2"/>
      <w:isLgl/>
      <w:lvlText w:val="%1.%2"/>
      <w:lvlJc w:val="left"/>
      <w:pPr>
        <w:tabs>
          <w:tab w:val="num" w:pos="1296"/>
        </w:tabs>
        <w:ind w:left="-864" w:firstLine="144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Letter"/>
      <w:pStyle w:val="PHAgree1L3"/>
      <w:lvlText w:val="(%3)"/>
      <w:lvlJc w:val="left"/>
      <w:pPr>
        <w:tabs>
          <w:tab w:val="num" w:pos="2016"/>
        </w:tabs>
        <w:ind w:left="-864" w:firstLine="21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PHAgree1L4"/>
      <w:lvlText w:val="(%4)"/>
      <w:lvlJc w:val="right"/>
      <w:pPr>
        <w:tabs>
          <w:tab w:val="num" w:pos="2520"/>
        </w:tabs>
        <w:ind w:left="-864" w:firstLine="3024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Roman"/>
      <w:pStyle w:val="PHAgree1L5"/>
      <w:lvlText w:val="(%5)"/>
      <w:lvlJc w:val="left"/>
      <w:pPr>
        <w:tabs>
          <w:tab w:val="num" w:pos="3456"/>
        </w:tabs>
        <w:ind w:left="-864" w:firstLine="360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upperLetter"/>
      <w:pStyle w:val="PHAgree1L6"/>
      <w:lvlText w:val="(%6)"/>
      <w:lvlJc w:val="left"/>
      <w:pPr>
        <w:tabs>
          <w:tab w:val="num" w:pos="4176"/>
        </w:tabs>
        <w:ind w:left="-864" w:firstLine="432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upperLetter"/>
      <w:pStyle w:val="PHAgree1L7"/>
      <w:lvlText w:val="%7."/>
      <w:lvlJc w:val="left"/>
      <w:pPr>
        <w:tabs>
          <w:tab w:val="num" w:pos="1296"/>
        </w:tabs>
        <w:ind w:left="-864" w:firstLine="144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lowerLetter"/>
      <w:lvlText w:val="%8."/>
      <w:lvlJc w:val="left"/>
      <w:pPr>
        <w:tabs>
          <w:tab w:val="num" w:pos="2016"/>
        </w:tabs>
        <w:ind w:left="2016" w:hanging="360"/>
      </w:pPr>
      <w:rPr>
        <w:rFonts w:ascii="Times New Roman" w:hAnsi="Times New Roman" w:hint="default"/>
        <w:sz w:val="24"/>
      </w:rPr>
    </w:lvl>
    <w:lvl w:ilvl="8">
      <w:start w:val="1"/>
      <w:numFmt w:val="lowerRoman"/>
      <w:lvlText w:val="%9."/>
      <w:lvlJc w:val="right"/>
      <w:pPr>
        <w:tabs>
          <w:tab w:val="num" w:pos="2376"/>
        </w:tabs>
        <w:ind w:left="2376" w:hanging="216"/>
      </w:pPr>
      <w:rPr>
        <w:rFonts w:ascii="Times New Roman" w:hAnsi="Times New Roman" w:hint="default"/>
        <w:sz w:val="24"/>
      </w:rPr>
    </w:lvl>
  </w:abstractNum>
  <w:abstractNum w:abstractNumId="38" w15:restartNumberingAfterBreak="0">
    <w:nsid w:val="5F9F31EE"/>
    <w:multiLevelType w:val="singleLevel"/>
    <w:tmpl w:val="8CC0130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9" w15:restartNumberingAfterBreak="0">
    <w:nsid w:val="5FD125DB"/>
    <w:multiLevelType w:val="hybridMultilevel"/>
    <w:tmpl w:val="7C5676B8"/>
    <w:lvl w:ilvl="0" w:tplc="14CC1646">
      <w:start w:val="1"/>
      <w:numFmt w:val="decimal"/>
      <w:lvlText w:val="(%1)"/>
      <w:lvlJc w:val="left"/>
      <w:pPr>
        <w:ind w:left="720" w:hanging="360"/>
      </w:pPr>
      <w:rPr>
        <w:rFonts w:ascii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1467A4B"/>
    <w:multiLevelType w:val="hybridMultilevel"/>
    <w:tmpl w:val="174C0C8C"/>
    <w:lvl w:ilvl="0" w:tplc="B79A3E6C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F1539D9"/>
    <w:multiLevelType w:val="hybridMultilevel"/>
    <w:tmpl w:val="30349880"/>
    <w:lvl w:ilvl="0" w:tplc="9A148BFE">
      <w:start w:val="1"/>
      <w:numFmt w:val="decimal"/>
      <w:lvlText w:val="%1.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0746F31"/>
    <w:multiLevelType w:val="hybridMultilevel"/>
    <w:tmpl w:val="F552D538"/>
    <w:lvl w:ilvl="0" w:tplc="E3A01E3A">
      <w:numFmt w:val="bullet"/>
      <w:lvlText w:val="-"/>
      <w:lvlJc w:val="left"/>
      <w:pPr>
        <w:ind w:left="520" w:hanging="360"/>
      </w:pPr>
      <w:rPr>
        <w:rFonts w:ascii="Calibri" w:eastAsia="Calibri" w:hAnsi="Calibri" w:cstheme="minorHAnsi" w:hint="default"/>
      </w:rPr>
    </w:lvl>
    <w:lvl w:ilvl="1" w:tplc="04090003">
      <w:start w:val="1"/>
      <w:numFmt w:val="bullet"/>
      <w:lvlText w:val="o"/>
      <w:lvlJc w:val="left"/>
      <w:pPr>
        <w:ind w:left="1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80" w:hanging="360"/>
      </w:pPr>
      <w:rPr>
        <w:rFonts w:ascii="Wingdings" w:hAnsi="Wingdings" w:hint="default"/>
      </w:rPr>
    </w:lvl>
  </w:abstractNum>
  <w:abstractNum w:abstractNumId="43" w15:restartNumberingAfterBreak="0">
    <w:nsid w:val="722E2E8B"/>
    <w:multiLevelType w:val="multilevel"/>
    <w:tmpl w:val="1BB40BBA"/>
    <w:styleLink w:val="ListBulletNGK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</w:abstractNum>
  <w:abstractNum w:abstractNumId="44" w15:restartNumberingAfterBreak="0">
    <w:nsid w:val="731C5B3F"/>
    <w:multiLevelType w:val="hybridMultilevel"/>
    <w:tmpl w:val="7C5676B8"/>
    <w:lvl w:ilvl="0" w:tplc="14CC1646">
      <w:start w:val="1"/>
      <w:numFmt w:val="decimal"/>
      <w:lvlText w:val="(%1)"/>
      <w:lvlJc w:val="left"/>
      <w:pPr>
        <w:ind w:left="720" w:hanging="360"/>
      </w:pPr>
      <w:rPr>
        <w:rFonts w:ascii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5657C39"/>
    <w:multiLevelType w:val="hybridMultilevel"/>
    <w:tmpl w:val="CDA4C3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8D5456D"/>
    <w:multiLevelType w:val="hybridMultilevel"/>
    <w:tmpl w:val="7C5676B8"/>
    <w:lvl w:ilvl="0" w:tplc="14CC1646">
      <w:start w:val="1"/>
      <w:numFmt w:val="decimal"/>
      <w:lvlText w:val="(%1)"/>
      <w:lvlJc w:val="left"/>
      <w:pPr>
        <w:ind w:left="720" w:hanging="360"/>
      </w:pPr>
      <w:rPr>
        <w:rFonts w:ascii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7"/>
  </w:num>
  <w:num w:numId="2">
    <w:abstractNumId w:val="9"/>
  </w:num>
  <w:num w:numId="3">
    <w:abstractNumId w:val="7"/>
  </w:num>
  <w:num w:numId="4">
    <w:abstractNumId w:val="2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1"/>
  </w:num>
  <w:num w:numId="11">
    <w:abstractNumId w:val="0"/>
  </w:num>
  <w:num w:numId="12">
    <w:abstractNumId w:val="20"/>
  </w:num>
  <w:num w:numId="13">
    <w:abstractNumId w:val="43"/>
  </w:num>
  <w:num w:numId="14">
    <w:abstractNumId w:val="10"/>
  </w:num>
  <w:num w:numId="15">
    <w:abstractNumId w:val="24"/>
  </w:num>
  <w:num w:numId="16">
    <w:abstractNumId w:val="38"/>
  </w:num>
  <w:num w:numId="17">
    <w:abstractNumId w:val="18"/>
  </w:num>
  <w:num w:numId="18">
    <w:abstractNumId w:val="40"/>
  </w:num>
  <w:num w:numId="19">
    <w:abstractNumId w:val="45"/>
  </w:num>
  <w:num w:numId="20">
    <w:abstractNumId w:val="41"/>
  </w:num>
  <w:num w:numId="21">
    <w:abstractNumId w:val="14"/>
  </w:num>
  <w:num w:numId="22">
    <w:abstractNumId w:val="35"/>
  </w:num>
  <w:num w:numId="23">
    <w:abstractNumId w:val="16"/>
  </w:num>
  <w:num w:numId="24">
    <w:abstractNumId w:val="34"/>
  </w:num>
  <w:num w:numId="25">
    <w:abstractNumId w:val="17"/>
  </w:num>
  <w:num w:numId="26">
    <w:abstractNumId w:val="25"/>
  </w:num>
  <w:num w:numId="27">
    <w:abstractNumId w:val="11"/>
  </w:num>
  <w:num w:numId="28">
    <w:abstractNumId w:val="13"/>
  </w:num>
  <w:num w:numId="29">
    <w:abstractNumId w:val="15"/>
  </w:num>
  <w:num w:numId="30">
    <w:abstractNumId w:val="29"/>
  </w:num>
  <w:num w:numId="31">
    <w:abstractNumId w:val="33"/>
  </w:num>
  <w:num w:numId="32">
    <w:abstractNumId w:val="23"/>
  </w:num>
  <w:num w:numId="33">
    <w:abstractNumId w:val="27"/>
  </w:num>
  <w:num w:numId="34">
    <w:abstractNumId w:val="19"/>
  </w:num>
  <w:num w:numId="35">
    <w:abstractNumId w:val="28"/>
  </w:num>
  <w:num w:numId="36">
    <w:abstractNumId w:val="22"/>
  </w:num>
  <w:num w:numId="37">
    <w:abstractNumId w:val="39"/>
  </w:num>
  <w:num w:numId="38">
    <w:abstractNumId w:val="30"/>
  </w:num>
  <w:num w:numId="39">
    <w:abstractNumId w:val="46"/>
  </w:num>
  <w:num w:numId="40">
    <w:abstractNumId w:val="44"/>
  </w:num>
  <w:num w:numId="41">
    <w:abstractNumId w:val="31"/>
  </w:num>
  <w:num w:numId="42">
    <w:abstractNumId w:val="12"/>
  </w:num>
  <w:num w:numId="43">
    <w:abstractNumId w:val="26"/>
  </w:num>
  <w:num w:numId="44">
    <w:abstractNumId w:val="42"/>
  </w:num>
  <w:num w:numId="45">
    <w:abstractNumId w:val="36"/>
  </w:num>
  <w:numIdMacAtCleanup w:val="33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Elias, Tina">
    <w15:presenceInfo w15:providerId="AD" w15:userId="S-1-5-21-527237240-1500820517-725345543-43232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ocumentProtection w:edit="trackedChanges" w:enforcement="0"/>
  <w:defaultTabStop w:val="720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63AD"/>
    <w:rsid w:val="000001FE"/>
    <w:rsid w:val="000012C8"/>
    <w:rsid w:val="000037F5"/>
    <w:rsid w:val="000066CB"/>
    <w:rsid w:val="0001548E"/>
    <w:rsid w:val="00015B44"/>
    <w:rsid w:val="00016461"/>
    <w:rsid w:val="0001746E"/>
    <w:rsid w:val="000227B0"/>
    <w:rsid w:val="000305B1"/>
    <w:rsid w:val="00031EA0"/>
    <w:rsid w:val="000347AC"/>
    <w:rsid w:val="000359BB"/>
    <w:rsid w:val="00037819"/>
    <w:rsid w:val="0005328C"/>
    <w:rsid w:val="00055BF2"/>
    <w:rsid w:val="00056078"/>
    <w:rsid w:val="0005649E"/>
    <w:rsid w:val="00062335"/>
    <w:rsid w:val="00062D47"/>
    <w:rsid w:val="0008208C"/>
    <w:rsid w:val="000822C1"/>
    <w:rsid w:val="00087F34"/>
    <w:rsid w:val="00091C7D"/>
    <w:rsid w:val="000955BD"/>
    <w:rsid w:val="00096ABD"/>
    <w:rsid w:val="000B0035"/>
    <w:rsid w:val="000B1E3F"/>
    <w:rsid w:val="000D369E"/>
    <w:rsid w:val="000D47A5"/>
    <w:rsid w:val="000E72BE"/>
    <w:rsid w:val="000F20DD"/>
    <w:rsid w:val="0010611A"/>
    <w:rsid w:val="00110AF4"/>
    <w:rsid w:val="00115B4F"/>
    <w:rsid w:val="00123203"/>
    <w:rsid w:val="001316B8"/>
    <w:rsid w:val="0014683E"/>
    <w:rsid w:val="0015094E"/>
    <w:rsid w:val="001516CF"/>
    <w:rsid w:val="001555B4"/>
    <w:rsid w:val="00155C37"/>
    <w:rsid w:val="00160643"/>
    <w:rsid w:val="001643D5"/>
    <w:rsid w:val="001726F5"/>
    <w:rsid w:val="001766C9"/>
    <w:rsid w:val="00185882"/>
    <w:rsid w:val="00192D45"/>
    <w:rsid w:val="0019493B"/>
    <w:rsid w:val="00196ECB"/>
    <w:rsid w:val="001A0336"/>
    <w:rsid w:val="001B4317"/>
    <w:rsid w:val="001C7F7F"/>
    <w:rsid w:val="001E2C15"/>
    <w:rsid w:val="001E2DB4"/>
    <w:rsid w:val="00204C32"/>
    <w:rsid w:val="00210FB7"/>
    <w:rsid w:val="00216513"/>
    <w:rsid w:val="00220C48"/>
    <w:rsid w:val="0022149D"/>
    <w:rsid w:val="00221F89"/>
    <w:rsid w:val="00227043"/>
    <w:rsid w:val="00232FDA"/>
    <w:rsid w:val="00236AB8"/>
    <w:rsid w:val="00240578"/>
    <w:rsid w:val="0024207E"/>
    <w:rsid w:val="00242628"/>
    <w:rsid w:val="0024277D"/>
    <w:rsid w:val="00253AAA"/>
    <w:rsid w:val="00256323"/>
    <w:rsid w:val="002655FE"/>
    <w:rsid w:val="0026592A"/>
    <w:rsid w:val="0027594F"/>
    <w:rsid w:val="002902F4"/>
    <w:rsid w:val="002A06D1"/>
    <w:rsid w:val="002A2D8D"/>
    <w:rsid w:val="002A5936"/>
    <w:rsid w:val="002B2A41"/>
    <w:rsid w:val="002B5ED7"/>
    <w:rsid w:val="002C240A"/>
    <w:rsid w:val="002C7A2F"/>
    <w:rsid w:val="002D0A59"/>
    <w:rsid w:val="002D19C3"/>
    <w:rsid w:val="002D1D7A"/>
    <w:rsid w:val="002D6CC1"/>
    <w:rsid w:val="003022A7"/>
    <w:rsid w:val="00313B75"/>
    <w:rsid w:val="00314F2F"/>
    <w:rsid w:val="003232CC"/>
    <w:rsid w:val="00333543"/>
    <w:rsid w:val="00333E0F"/>
    <w:rsid w:val="003518E4"/>
    <w:rsid w:val="0037240C"/>
    <w:rsid w:val="00375FDE"/>
    <w:rsid w:val="00382FE4"/>
    <w:rsid w:val="003839A2"/>
    <w:rsid w:val="0038431C"/>
    <w:rsid w:val="00394CA7"/>
    <w:rsid w:val="00396D3E"/>
    <w:rsid w:val="003B63D3"/>
    <w:rsid w:val="003C5BCA"/>
    <w:rsid w:val="003C607B"/>
    <w:rsid w:val="003C7423"/>
    <w:rsid w:val="003D1F6F"/>
    <w:rsid w:val="003D5F79"/>
    <w:rsid w:val="003F3772"/>
    <w:rsid w:val="003F5033"/>
    <w:rsid w:val="003F6DA3"/>
    <w:rsid w:val="00400010"/>
    <w:rsid w:val="00403A0D"/>
    <w:rsid w:val="004068A5"/>
    <w:rsid w:val="004219AD"/>
    <w:rsid w:val="0042618C"/>
    <w:rsid w:val="004355B3"/>
    <w:rsid w:val="00437B29"/>
    <w:rsid w:val="00446330"/>
    <w:rsid w:val="004468F1"/>
    <w:rsid w:val="00446E65"/>
    <w:rsid w:val="00457436"/>
    <w:rsid w:val="00475D4C"/>
    <w:rsid w:val="0049404E"/>
    <w:rsid w:val="004A2CE4"/>
    <w:rsid w:val="004A5B2F"/>
    <w:rsid w:val="004B0299"/>
    <w:rsid w:val="004B21DD"/>
    <w:rsid w:val="004B63A6"/>
    <w:rsid w:val="004B7ADE"/>
    <w:rsid w:val="004B7FC8"/>
    <w:rsid w:val="004C458D"/>
    <w:rsid w:val="004D21C2"/>
    <w:rsid w:val="004D7927"/>
    <w:rsid w:val="004E62CC"/>
    <w:rsid w:val="00504619"/>
    <w:rsid w:val="00510D04"/>
    <w:rsid w:val="005152B5"/>
    <w:rsid w:val="00517E5D"/>
    <w:rsid w:val="00523639"/>
    <w:rsid w:val="00527C6C"/>
    <w:rsid w:val="005314A1"/>
    <w:rsid w:val="005325DC"/>
    <w:rsid w:val="00533C12"/>
    <w:rsid w:val="00535FB8"/>
    <w:rsid w:val="00540560"/>
    <w:rsid w:val="00541315"/>
    <w:rsid w:val="005418FF"/>
    <w:rsid w:val="005447E7"/>
    <w:rsid w:val="005521A2"/>
    <w:rsid w:val="00573B9D"/>
    <w:rsid w:val="00581516"/>
    <w:rsid w:val="005B0B4A"/>
    <w:rsid w:val="005B3400"/>
    <w:rsid w:val="005B4E00"/>
    <w:rsid w:val="005B65FE"/>
    <w:rsid w:val="005B720D"/>
    <w:rsid w:val="005C18B7"/>
    <w:rsid w:val="005C350C"/>
    <w:rsid w:val="005C4275"/>
    <w:rsid w:val="005C63AD"/>
    <w:rsid w:val="005D2E11"/>
    <w:rsid w:val="005E5199"/>
    <w:rsid w:val="006040E2"/>
    <w:rsid w:val="00605188"/>
    <w:rsid w:val="00616145"/>
    <w:rsid w:val="006276D4"/>
    <w:rsid w:val="00651745"/>
    <w:rsid w:val="00652AC7"/>
    <w:rsid w:val="00664E25"/>
    <w:rsid w:val="0067095B"/>
    <w:rsid w:val="006779D1"/>
    <w:rsid w:val="00686200"/>
    <w:rsid w:val="00687D5D"/>
    <w:rsid w:val="00694DEA"/>
    <w:rsid w:val="006956FB"/>
    <w:rsid w:val="006D23FE"/>
    <w:rsid w:val="006E3082"/>
    <w:rsid w:val="006E7C65"/>
    <w:rsid w:val="0070793C"/>
    <w:rsid w:val="00710412"/>
    <w:rsid w:val="0071144D"/>
    <w:rsid w:val="00723B26"/>
    <w:rsid w:val="0072557B"/>
    <w:rsid w:val="00747351"/>
    <w:rsid w:val="007516C3"/>
    <w:rsid w:val="00755E0F"/>
    <w:rsid w:val="00755EFC"/>
    <w:rsid w:val="00762698"/>
    <w:rsid w:val="007714CD"/>
    <w:rsid w:val="00783BCA"/>
    <w:rsid w:val="007A6B27"/>
    <w:rsid w:val="007B56F1"/>
    <w:rsid w:val="007C4BD2"/>
    <w:rsid w:val="007C79F3"/>
    <w:rsid w:val="007D7876"/>
    <w:rsid w:val="007F0748"/>
    <w:rsid w:val="007F624F"/>
    <w:rsid w:val="007F6D51"/>
    <w:rsid w:val="00801AC0"/>
    <w:rsid w:val="008032F2"/>
    <w:rsid w:val="008041BF"/>
    <w:rsid w:val="0083470D"/>
    <w:rsid w:val="00836022"/>
    <w:rsid w:val="0083692E"/>
    <w:rsid w:val="008408A2"/>
    <w:rsid w:val="00843CFB"/>
    <w:rsid w:val="00843E1E"/>
    <w:rsid w:val="0084604B"/>
    <w:rsid w:val="0085330A"/>
    <w:rsid w:val="008551E9"/>
    <w:rsid w:val="00862091"/>
    <w:rsid w:val="00863362"/>
    <w:rsid w:val="008666A0"/>
    <w:rsid w:val="00883CDE"/>
    <w:rsid w:val="00893A1D"/>
    <w:rsid w:val="00895B2C"/>
    <w:rsid w:val="00897BBC"/>
    <w:rsid w:val="008A013D"/>
    <w:rsid w:val="008A2B17"/>
    <w:rsid w:val="008B79BF"/>
    <w:rsid w:val="008C0B54"/>
    <w:rsid w:val="008C5744"/>
    <w:rsid w:val="008C66AC"/>
    <w:rsid w:val="008C7B80"/>
    <w:rsid w:val="008D3C76"/>
    <w:rsid w:val="008E1AB3"/>
    <w:rsid w:val="008E578B"/>
    <w:rsid w:val="008E6109"/>
    <w:rsid w:val="008F188E"/>
    <w:rsid w:val="008F6B79"/>
    <w:rsid w:val="00902548"/>
    <w:rsid w:val="0091196D"/>
    <w:rsid w:val="0091699A"/>
    <w:rsid w:val="00921FBA"/>
    <w:rsid w:val="00931761"/>
    <w:rsid w:val="009325E7"/>
    <w:rsid w:val="00935961"/>
    <w:rsid w:val="00936E8B"/>
    <w:rsid w:val="00952A3E"/>
    <w:rsid w:val="00954B68"/>
    <w:rsid w:val="00957D2A"/>
    <w:rsid w:val="009640C9"/>
    <w:rsid w:val="00971A1A"/>
    <w:rsid w:val="00973083"/>
    <w:rsid w:val="00983FE6"/>
    <w:rsid w:val="00991AFC"/>
    <w:rsid w:val="00993671"/>
    <w:rsid w:val="00993BC8"/>
    <w:rsid w:val="0099789F"/>
    <w:rsid w:val="009B05D3"/>
    <w:rsid w:val="009B2BFB"/>
    <w:rsid w:val="009B759E"/>
    <w:rsid w:val="009C388C"/>
    <w:rsid w:val="009C73CB"/>
    <w:rsid w:val="009C7AEE"/>
    <w:rsid w:val="009D59C3"/>
    <w:rsid w:val="009E2DD8"/>
    <w:rsid w:val="009E583E"/>
    <w:rsid w:val="009E7B69"/>
    <w:rsid w:val="009F10FF"/>
    <w:rsid w:val="00A03C30"/>
    <w:rsid w:val="00A05AAE"/>
    <w:rsid w:val="00A05BB6"/>
    <w:rsid w:val="00A12F6F"/>
    <w:rsid w:val="00A14387"/>
    <w:rsid w:val="00A15F9E"/>
    <w:rsid w:val="00A17DC3"/>
    <w:rsid w:val="00A27472"/>
    <w:rsid w:val="00A33127"/>
    <w:rsid w:val="00A43E68"/>
    <w:rsid w:val="00A43F71"/>
    <w:rsid w:val="00A542BB"/>
    <w:rsid w:val="00A60329"/>
    <w:rsid w:val="00A635B3"/>
    <w:rsid w:val="00A702A4"/>
    <w:rsid w:val="00A702BD"/>
    <w:rsid w:val="00A715B3"/>
    <w:rsid w:val="00A7534C"/>
    <w:rsid w:val="00A86740"/>
    <w:rsid w:val="00AA4230"/>
    <w:rsid w:val="00AA5B13"/>
    <w:rsid w:val="00AA6F1C"/>
    <w:rsid w:val="00AB11B4"/>
    <w:rsid w:val="00AB3DC8"/>
    <w:rsid w:val="00AC1CB7"/>
    <w:rsid w:val="00AC21A5"/>
    <w:rsid w:val="00AC61F0"/>
    <w:rsid w:val="00AD33BD"/>
    <w:rsid w:val="00AD6470"/>
    <w:rsid w:val="00AE2B74"/>
    <w:rsid w:val="00AE7130"/>
    <w:rsid w:val="00AF79B7"/>
    <w:rsid w:val="00AF7F92"/>
    <w:rsid w:val="00B03222"/>
    <w:rsid w:val="00B13250"/>
    <w:rsid w:val="00B17231"/>
    <w:rsid w:val="00B20709"/>
    <w:rsid w:val="00B223A6"/>
    <w:rsid w:val="00B22B9D"/>
    <w:rsid w:val="00B23EAF"/>
    <w:rsid w:val="00B41070"/>
    <w:rsid w:val="00B422A8"/>
    <w:rsid w:val="00B42743"/>
    <w:rsid w:val="00B42D9B"/>
    <w:rsid w:val="00B4390C"/>
    <w:rsid w:val="00B4469C"/>
    <w:rsid w:val="00B45A68"/>
    <w:rsid w:val="00B475CF"/>
    <w:rsid w:val="00B55D98"/>
    <w:rsid w:val="00B57FC8"/>
    <w:rsid w:val="00B64639"/>
    <w:rsid w:val="00B6694A"/>
    <w:rsid w:val="00B66A69"/>
    <w:rsid w:val="00B67BC0"/>
    <w:rsid w:val="00B7739D"/>
    <w:rsid w:val="00B77BB0"/>
    <w:rsid w:val="00B90D7A"/>
    <w:rsid w:val="00BA36E7"/>
    <w:rsid w:val="00BA61F2"/>
    <w:rsid w:val="00BA6582"/>
    <w:rsid w:val="00BB3DB7"/>
    <w:rsid w:val="00BB58FB"/>
    <w:rsid w:val="00BB5FF9"/>
    <w:rsid w:val="00BB6644"/>
    <w:rsid w:val="00BB7BBD"/>
    <w:rsid w:val="00BC04C1"/>
    <w:rsid w:val="00BC5591"/>
    <w:rsid w:val="00BC6D06"/>
    <w:rsid w:val="00BC75B3"/>
    <w:rsid w:val="00BE2A2F"/>
    <w:rsid w:val="00BF7E7C"/>
    <w:rsid w:val="00C02A5C"/>
    <w:rsid w:val="00C10DE6"/>
    <w:rsid w:val="00C122A2"/>
    <w:rsid w:val="00C429B7"/>
    <w:rsid w:val="00C53F2C"/>
    <w:rsid w:val="00C60B3F"/>
    <w:rsid w:val="00C86F37"/>
    <w:rsid w:val="00C87004"/>
    <w:rsid w:val="00C87CF1"/>
    <w:rsid w:val="00C90DE0"/>
    <w:rsid w:val="00C94D4F"/>
    <w:rsid w:val="00CA033A"/>
    <w:rsid w:val="00CA09A1"/>
    <w:rsid w:val="00CB7EF8"/>
    <w:rsid w:val="00CC017D"/>
    <w:rsid w:val="00CC289F"/>
    <w:rsid w:val="00CC394C"/>
    <w:rsid w:val="00CC3E8D"/>
    <w:rsid w:val="00CC52F8"/>
    <w:rsid w:val="00CC5A61"/>
    <w:rsid w:val="00CC6356"/>
    <w:rsid w:val="00CC74AB"/>
    <w:rsid w:val="00CD2D1D"/>
    <w:rsid w:val="00CD2E16"/>
    <w:rsid w:val="00CE317E"/>
    <w:rsid w:val="00CE7748"/>
    <w:rsid w:val="00CF37FE"/>
    <w:rsid w:val="00CF5D93"/>
    <w:rsid w:val="00D22D00"/>
    <w:rsid w:val="00D22D67"/>
    <w:rsid w:val="00D2366D"/>
    <w:rsid w:val="00D24610"/>
    <w:rsid w:val="00D30DE5"/>
    <w:rsid w:val="00D31FEE"/>
    <w:rsid w:val="00D3261E"/>
    <w:rsid w:val="00D54363"/>
    <w:rsid w:val="00D568F9"/>
    <w:rsid w:val="00D56D6E"/>
    <w:rsid w:val="00D70AD9"/>
    <w:rsid w:val="00D747AD"/>
    <w:rsid w:val="00D8544F"/>
    <w:rsid w:val="00D85806"/>
    <w:rsid w:val="00D8689B"/>
    <w:rsid w:val="00D90426"/>
    <w:rsid w:val="00DA1FA8"/>
    <w:rsid w:val="00DA4397"/>
    <w:rsid w:val="00DB18B1"/>
    <w:rsid w:val="00DC11BF"/>
    <w:rsid w:val="00DC58B2"/>
    <w:rsid w:val="00DC5AC0"/>
    <w:rsid w:val="00DD13BB"/>
    <w:rsid w:val="00DD1EA1"/>
    <w:rsid w:val="00DD31FF"/>
    <w:rsid w:val="00DE158A"/>
    <w:rsid w:val="00DE6D9A"/>
    <w:rsid w:val="00DE712F"/>
    <w:rsid w:val="00DF24B4"/>
    <w:rsid w:val="00DF3421"/>
    <w:rsid w:val="00DF7A1E"/>
    <w:rsid w:val="00E05E81"/>
    <w:rsid w:val="00E10807"/>
    <w:rsid w:val="00E15C85"/>
    <w:rsid w:val="00E25BA4"/>
    <w:rsid w:val="00E30B83"/>
    <w:rsid w:val="00E4171F"/>
    <w:rsid w:val="00E4706D"/>
    <w:rsid w:val="00E52399"/>
    <w:rsid w:val="00E524BF"/>
    <w:rsid w:val="00E53397"/>
    <w:rsid w:val="00E53F68"/>
    <w:rsid w:val="00E54220"/>
    <w:rsid w:val="00E557CC"/>
    <w:rsid w:val="00E56A60"/>
    <w:rsid w:val="00E61F65"/>
    <w:rsid w:val="00E75A08"/>
    <w:rsid w:val="00E82357"/>
    <w:rsid w:val="00E85F5D"/>
    <w:rsid w:val="00E87AA8"/>
    <w:rsid w:val="00E913CA"/>
    <w:rsid w:val="00EA1CDA"/>
    <w:rsid w:val="00EA2543"/>
    <w:rsid w:val="00EA64E9"/>
    <w:rsid w:val="00EB3D32"/>
    <w:rsid w:val="00EC33EC"/>
    <w:rsid w:val="00EC6171"/>
    <w:rsid w:val="00ED3E6B"/>
    <w:rsid w:val="00ED517C"/>
    <w:rsid w:val="00ED64DE"/>
    <w:rsid w:val="00ED72A8"/>
    <w:rsid w:val="00EE48FF"/>
    <w:rsid w:val="00EE7A8D"/>
    <w:rsid w:val="00EF1525"/>
    <w:rsid w:val="00F0183B"/>
    <w:rsid w:val="00F0224D"/>
    <w:rsid w:val="00F10370"/>
    <w:rsid w:val="00F1489B"/>
    <w:rsid w:val="00F2071B"/>
    <w:rsid w:val="00F209CD"/>
    <w:rsid w:val="00F233D6"/>
    <w:rsid w:val="00F24F16"/>
    <w:rsid w:val="00F25311"/>
    <w:rsid w:val="00F2704D"/>
    <w:rsid w:val="00F45E83"/>
    <w:rsid w:val="00F4660C"/>
    <w:rsid w:val="00F77D01"/>
    <w:rsid w:val="00F80C7A"/>
    <w:rsid w:val="00F91181"/>
    <w:rsid w:val="00FA3C8A"/>
    <w:rsid w:val="00FA59DB"/>
    <w:rsid w:val="00FB1EEA"/>
    <w:rsid w:val="00FB54B9"/>
    <w:rsid w:val="00FB699B"/>
    <w:rsid w:val="00FB7360"/>
    <w:rsid w:val="00FC6E9E"/>
    <w:rsid w:val="00FD4224"/>
    <w:rsid w:val="00FD504E"/>
    <w:rsid w:val="00FE4B11"/>
    <w:rsid w:val="00FE4B8C"/>
    <w:rsid w:val="00FE6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28673"/>
    <o:shapelayout v:ext="edit">
      <o:idmap v:ext="edit" data="1"/>
    </o:shapelayout>
  </w:shapeDefaults>
  <w:decimalSymbol w:val="."/>
  <w:listSeparator w:val=","/>
  <w14:docId w14:val="5CC70B95"/>
  <w15:docId w15:val="{81EC6332-0D1C-4CE4-B5F2-BFB8AE9191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iPriority="99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iPriority="99" w:unhideWhenUsed="1"/>
    <w:lsdException w:name="HTML Address" w:semiHidden="1" w:unhideWhenUsed="1"/>
    <w:lsdException w:name="HTML Cite" w:semiHidden="1" w:uiPriority="99" w:unhideWhenUsed="1"/>
    <w:lsdException w:name="HTML Code" w:semiHidden="1" w:uiPriority="99" w:unhideWhenUsed="1"/>
    <w:lsdException w:name="HTML Definition" w:semiHidden="1" w:uiPriority="99" w:unhideWhenUsed="1"/>
    <w:lsdException w:name="HTML Keyboard" w:semiHidden="1" w:uiPriority="99" w:unhideWhenUsed="1"/>
    <w:lsdException w:name="HTML Preformatted" w:semiHidden="1" w:unhideWhenUsed="1"/>
    <w:lsdException w:name="HTML Sample" w:semiHidden="1" w:uiPriority="99" w:unhideWhenUsed="1"/>
    <w:lsdException w:name="HTML Typewriter" w:semiHidden="1" w:uiPriority="99" w:unhideWhenUsed="1"/>
    <w:lsdException w:name="HTML Variable" w:semiHidden="1" w:uiPriority="99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nhideWhenUsed="1"/>
    <w:lsdException w:name="Table Grid" w:uiPriority="39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Normal">
    <w:name w:val="Normal"/>
    <w:qFormat/>
    <w:rsid w:val="00B475C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Arial"/>
      <w:sz w:val="24"/>
      <w:szCs w:val="20"/>
    </w:rPr>
  </w:style>
  <w:style w:type="paragraph" w:styleId="Heading1">
    <w:name w:val="heading 1"/>
    <w:aliases w:val="h1"/>
    <w:basedOn w:val="HeadingBase"/>
    <w:next w:val="05BodyText"/>
    <w:link w:val="Heading1Char"/>
    <w:qFormat/>
    <w:rsid w:val="005B65FE"/>
    <w:pPr>
      <w:jc w:val="center"/>
      <w:outlineLvl w:val="0"/>
    </w:pPr>
    <w:rPr>
      <w:rFonts w:ascii="Arial" w:hAnsi="Arial"/>
      <w:b/>
      <w:caps/>
      <w:sz w:val="28"/>
      <w:szCs w:val="24"/>
      <w:u w:val="single"/>
    </w:rPr>
  </w:style>
  <w:style w:type="paragraph" w:styleId="Heading2">
    <w:name w:val="heading 2"/>
    <w:aliases w:val="h2"/>
    <w:basedOn w:val="HeadingBase"/>
    <w:next w:val="10BodyText"/>
    <w:link w:val="Heading2Char"/>
    <w:qFormat/>
    <w:rsid w:val="005C63AD"/>
    <w:pPr>
      <w:jc w:val="center"/>
      <w:outlineLvl w:val="1"/>
    </w:pPr>
    <w:rPr>
      <w:b/>
      <w:sz w:val="28"/>
      <w:szCs w:val="24"/>
    </w:rPr>
  </w:style>
  <w:style w:type="paragraph" w:styleId="Heading3">
    <w:name w:val="heading 3"/>
    <w:aliases w:val="h3"/>
    <w:basedOn w:val="HeadingBase"/>
    <w:next w:val="15BodyText"/>
    <w:link w:val="Heading3Char"/>
    <w:qFormat/>
    <w:rsid w:val="005C63AD"/>
    <w:pPr>
      <w:outlineLvl w:val="2"/>
    </w:pPr>
    <w:rPr>
      <w:b/>
    </w:rPr>
  </w:style>
  <w:style w:type="paragraph" w:styleId="Heading4">
    <w:name w:val="heading 4"/>
    <w:aliases w:val="h4"/>
    <w:basedOn w:val="HeadingBase"/>
    <w:next w:val="20BodyText"/>
    <w:link w:val="Heading4Char"/>
    <w:qFormat/>
    <w:rsid w:val="005C63AD"/>
    <w:pPr>
      <w:outlineLvl w:val="3"/>
    </w:pPr>
    <w:rPr>
      <w:b/>
    </w:rPr>
  </w:style>
  <w:style w:type="paragraph" w:styleId="Heading5">
    <w:name w:val="heading 5"/>
    <w:aliases w:val="h5"/>
    <w:basedOn w:val="HeadingBase"/>
    <w:next w:val="25BodyText"/>
    <w:link w:val="Heading5Char"/>
    <w:qFormat/>
    <w:rsid w:val="005C63AD"/>
    <w:pPr>
      <w:outlineLvl w:val="4"/>
    </w:pPr>
    <w:rPr>
      <w:b/>
    </w:rPr>
  </w:style>
  <w:style w:type="paragraph" w:styleId="Heading6">
    <w:name w:val="heading 6"/>
    <w:aliases w:val="h6"/>
    <w:basedOn w:val="HeadingBase"/>
    <w:next w:val="BodyText"/>
    <w:link w:val="Heading6Char"/>
    <w:qFormat/>
    <w:rsid w:val="005C63AD"/>
    <w:pPr>
      <w:outlineLvl w:val="5"/>
    </w:pPr>
    <w:rPr>
      <w:b/>
    </w:rPr>
  </w:style>
  <w:style w:type="paragraph" w:styleId="Heading7">
    <w:name w:val="heading 7"/>
    <w:aliases w:val="h7"/>
    <w:basedOn w:val="HeadingBase"/>
    <w:next w:val="BodyText"/>
    <w:link w:val="Heading7Char"/>
    <w:qFormat/>
    <w:rsid w:val="005C63AD"/>
    <w:pPr>
      <w:outlineLvl w:val="6"/>
    </w:pPr>
    <w:rPr>
      <w:b/>
    </w:rPr>
  </w:style>
  <w:style w:type="paragraph" w:styleId="Heading8">
    <w:name w:val="heading 8"/>
    <w:aliases w:val="h8"/>
    <w:basedOn w:val="HeadingBase"/>
    <w:next w:val="BodyText"/>
    <w:link w:val="Heading8Char"/>
    <w:qFormat/>
    <w:rsid w:val="005C63AD"/>
    <w:pPr>
      <w:outlineLvl w:val="7"/>
    </w:pPr>
    <w:rPr>
      <w:b/>
    </w:rPr>
  </w:style>
  <w:style w:type="paragraph" w:styleId="Heading9">
    <w:name w:val="heading 9"/>
    <w:aliases w:val="h9"/>
    <w:basedOn w:val="HeadingBase"/>
    <w:next w:val="BodyText"/>
    <w:link w:val="Heading9Char"/>
    <w:qFormat/>
    <w:rsid w:val="005C63AD"/>
    <w:pPr>
      <w:outlineLvl w:val="8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1 Char"/>
    <w:basedOn w:val="DefaultParagraphFont"/>
    <w:link w:val="Heading1"/>
    <w:rsid w:val="005B65FE"/>
    <w:rPr>
      <w:rFonts w:ascii="Arial" w:eastAsia="Times New Roman" w:hAnsi="Arial" w:cs="Arial"/>
      <w:b/>
      <w:caps/>
      <w:sz w:val="28"/>
      <w:szCs w:val="24"/>
      <w:u w:val="single"/>
    </w:rPr>
  </w:style>
  <w:style w:type="character" w:customStyle="1" w:styleId="Heading2Char">
    <w:name w:val="Heading 2 Char"/>
    <w:aliases w:val="h2 Char"/>
    <w:basedOn w:val="DefaultParagraphFont"/>
    <w:link w:val="Heading2"/>
    <w:rsid w:val="005C63AD"/>
    <w:rPr>
      <w:rFonts w:ascii="Times New Roman" w:eastAsia="Times New Roman" w:hAnsi="Times New Roman" w:cs="Arial"/>
      <w:b/>
      <w:sz w:val="28"/>
      <w:szCs w:val="24"/>
    </w:rPr>
  </w:style>
  <w:style w:type="character" w:customStyle="1" w:styleId="Heading3Char">
    <w:name w:val="Heading 3 Char"/>
    <w:aliases w:val="h3 Char"/>
    <w:basedOn w:val="DefaultParagraphFont"/>
    <w:link w:val="Heading3"/>
    <w:rsid w:val="005C63AD"/>
    <w:rPr>
      <w:rFonts w:ascii="Times New Roman" w:eastAsia="Times New Roman" w:hAnsi="Times New Roman" w:cs="Arial"/>
      <w:b/>
      <w:sz w:val="24"/>
      <w:szCs w:val="20"/>
    </w:rPr>
  </w:style>
  <w:style w:type="character" w:customStyle="1" w:styleId="Heading4Char">
    <w:name w:val="Heading 4 Char"/>
    <w:aliases w:val="h4 Char"/>
    <w:basedOn w:val="DefaultParagraphFont"/>
    <w:link w:val="Heading4"/>
    <w:rsid w:val="005C63AD"/>
    <w:rPr>
      <w:rFonts w:ascii="Times New Roman" w:eastAsia="Times New Roman" w:hAnsi="Times New Roman" w:cs="Arial"/>
      <w:b/>
      <w:sz w:val="24"/>
      <w:szCs w:val="20"/>
    </w:rPr>
  </w:style>
  <w:style w:type="character" w:customStyle="1" w:styleId="Heading5Char">
    <w:name w:val="Heading 5 Char"/>
    <w:aliases w:val="h5 Char"/>
    <w:basedOn w:val="DefaultParagraphFont"/>
    <w:link w:val="Heading5"/>
    <w:rsid w:val="005C63AD"/>
    <w:rPr>
      <w:rFonts w:ascii="Times New Roman" w:eastAsia="Times New Roman" w:hAnsi="Times New Roman" w:cs="Arial"/>
      <w:b/>
      <w:sz w:val="24"/>
      <w:szCs w:val="20"/>
    </w:rPr>
  </w:style>
  <w:style w:type="character" w:customStyle="1" w:styleId="Heading6Char">
    <w:name w:val="Heading 6 Char"/>
    <w:aliases w:val="h6 Char"/>
    <w:basedOn w:val="DefaultParagraphFont"/>
    <w:link w:val="Heading6"/>
    <w:rsid w:val="005C63AD"/>
    <w:rPr>
      <w:rFonts w:ascii="Times New Roman" w:eastAsia="Times New Roman" w:hAnsi="Times New Roman" w:cs="Arial"/>
      <w:b/>
      <w:sz w:val="24"/>
      <w:szCs w:val="20"/>
    </w:rPr>
  </w:style>
  <w:style w:type="character" w:customStyle="1" w:styleId="Heading7Char">
    <w:name w:val="Heading 7 Char"/>
    <w:aliases w:val="h7 Char"/>
    <w:basedOn w:val="DefaultParagraphFont"/>
    <w:link w:val="Heading7"/>
    <w:rsid w:val="005C63AD"/>
    <w:rPr>
      <w:rFonts w:ascii="Times New Roman" w:eastAsia="Times New Roman" w:hAnsi="Times New Roman" w:cs="Arial"/>
      <w:b/>
      <w:sz w:val="24"/>
      <w:szCs w:val="20"/>
    </w:rPr>
  </w:style>
  <w:style w:type="character" w:customStyle="1" w:styleId="Heading8Char">
    <w:name w:val="Heading 8 Char"/>
    <w:aliases w:val="h8 Char"/>
    <w:basedOn w:val="DefaultParagraphFont"/>
    <w:link w:val="Heading8"/>
    <w:rsid w:val="005C63AD"/>
    <w:rPr>
      <w:rFonts w:ascii="Times New Roman" w:eastAsia="Times New Roman" w:hAnsi="Times New Roman" w:cs="Arial"/>
      <w:b/>
      <w:sz w:val="24"/>
      <w:szCs w:val="20"/>
    </w:rPr>
  </w:style>
  <w:style w:type="character" w:customStyle="1" w:styleId="Heading9Char">
    <w:name w:val="Heading 9 Char"/>
    <w:aliases w:val="h9 Char"/>
    <w:basedOn w:val="DefaultParagraphFont"/>
    <w:link w:val="Heading9"/>
    <w:rsid w:val="005C63AD"/>
    <w:rPr>
      <w:rFonts w:ascii="Times New Roman" w:eastAsia="Times New Roman" w:hAnsi="Times New Roman" w:cs="Arial"/>
      <w:b/>
      <w:sz w:val="24"/>
      <w:szCs w:val="20"/>
    </w:rPr>
  </w:style>
  <w:style w:type="paragraph" w:customStyle="1" w:styleId="HeadingBase">
    <w:name w:val="Heading Base"/>
    <w:basedOn w:val="Normal"/>
    <w:rsid w:val="005C63AD"/>
    <w:pPr>
      <w:spacing w:before="240"/>
    </w:pPr>
  </w:style>
  <w:style w:type="paragraph" w:customStyle="1" w:styleId="05BodyText">
    <w:name w:val="05 Body Text"/>
    <w:aliases w:val="5bt"/>
    <w:basedOn w:val="BodyText"/>
    <w:rsid w:val="005C63AD"/>
    <w:pPr>
      <w:ind w:firstLine="720"/>
    </w:pPr>
  </w:style>
  <w:style w:type="paragraph" w:styleId="BodyText">
    <w:name w:val="Body Text"/>
    <w:aliases w:val="bt"/>
    <w:basedOn w:val="Normal"/>
    <w:link w:val="BodyTextChar"/>
    <w:rsid w:val="005C63AD"/>
    <w:pPr>
      <w:spacing w:before="240"/>
      <w:ind w:firstLine="1440"/>
    </w:pPr>
  </w:style>
  <w:style w:type="character" w:customStyle="1" w:styleId="BodyTextChar">
    <w:name w:val="Body Text Char"/>
    <w:aliases w:val="bt Char"/>
    <w:basedOn w:val="DefaultParagraphFont"/>
    <w:link w:val="BodyText"/>
    <w:rsid w:val="005C63AD"/>
    <w:rPr>
      <w:rFonts w:ascii="Times New Roman" w:eastAsia="Times New Roman" w:hAnsi="Times New Roman" w:cs="Arial"/>
      <w:sz w:val="24"/>
      <w:szCs w:val="20"/>
    </w:rPr>
  </w:style>
  <w:style w:type="paragraph" w:customStyle="1" w:styleId="10BodyText">
    <w:name w:val="10 Body Text"/>
    <w:aliases w:val="10bt"/>
    <w:basedOn w:val="BodyText"/>
    <w:rsid w:val="005C63AD"/>
  </w:style>
  <w:style w:type="paragraph" w:customStyle="1" w:styleId="15BodyText">
    <w:name w:val="15 Body Text"/>
    <w:aliases w:val="15bt"/>
    <w:basedOn w:val="BodyText"/>
    <w:rsid w:val="005C63AD"/>
    <w:pPr>
      <w:ind w:firstLine="2160"/>
    </w:pPr>
  </w:style>
  <w:style w:type="paragraph" w:customStyle="1" w:styleId="20BodyText">
    <w:name w:val="20 Body Text"/>
    <w:aliases w:val="20bt"/>
    <w:basedOn w:val="BodyText"/>
    <w:rsid w:val="005C63AD"/>
    <w:pPr>
      <w:ind w:firstLine="2880"/>
    </w:pPr>
  </w:style>
  <w:style w:type="paragraph" w:customStyle="1" w:styleId="25BodyText">
    <w:name w:val="25 Body Text"/>
    <w:aliases w:val="25bt"/>
    <w:basedOn w:val="BodyText"/>
    <w:rsid w:val="005C63AD"/>
    <w:pPr>
      <w:ind w:firstLine="3600"/>
    </w:pPr>
  </w:style>
  <w:style w:type="character" w:styleId="CommentReference">
    <w:name w:val="annotation reference"/>
    <w:aliases w:val="Style 57"/>
    <w:uiPriority w:val="99"/>
    <w:semiHidden/>
    <w:rsid w:val="005C63AD"/>
    <w:rPr>
      <w:sz w:val="16"/>
    </w:rPr>
  </w:style>
  <w:style w:type="paragraph" w:styleId="BodyTextIndent">
    <w:name w:val="Body Text Indent"/>
    <w:aliases w:val="bti"/>
    <w:basedOn w:val="BodyText"/>
    <w:link w:val="BodyTextIndentChar"/>
    <w:rsid w:val="005C63AD"/>
    <w:pPr>
      <w:ind w:left="720"/>
    </w:pPr>
  </w:style>
  <w:style w:type="character" w:customStyle="1" w:styleId="BodyTextIndentChar">
    <w:name w:val="Body Text Indent Char"/>
    <w:aliases w:val="bti Char"/>
    <w:basedOn w:val="DefaultParagraphFont"/>
    <w:link w:val="BodyTextIndent"/>
    <w:rsid w:val="005C63AD"/>
    <w:rPr>
      <w:rFonts w:ascii="Times New Roman" w:eastAsia="Times New Roman" w:hAnsi="Times New Roman" w:cs="Arial"/>
      <w:sz w:val="24"/>
      <w:szCs w:val="20"/>
    </w:rPr>
  </w:style>
  <w:style w:type="paragraph" w:customStyle="1" w:styleId="BodyTextLeft">
    <w:name w:val="Body Text Left"/>
    <w:aliases w:val="bl"/>
    <w:basedOn w:val="BodyText"/>
    <w:rsid w:val="005C63AD"/>
    <w:pPr>
      <w:ind w:firstLine="0"/>
    </w:pPr>
  </w:style>
  <w:style w:type="paragraph" w:customStyle="1" w:styleId="DateStamp">
    <w:name w:val="DateStamp"/>
    <w:basedOn w:val="Footer"/>
    <w:rsid w:val="005C63AD"/>
  </w:style>
  <w:style w:type="paragraph" w:styleId="Footer">
    <w:name w:val="footer"/>
    <w:aliases w:val="Style 77,Style 73,Footer--Even Page,Style 12"/>
    <w:basedOn w:val="Normal"/>
    <w:link w:val="FooterChar"/>
    <w:uiPriority w:val="99"/>
    <w:rsid w:val="005C63AD"/>
    <w:pPr>
      <w:tabs>
        <w:tab w:val="center" w:pos="4680"/>
        <w:tab w:val="right" w:pos="9360"/>
      </w:tabs>
    </w:pPr>
    <w:rPr>
      <w:rFonts w:ascii="Arial" w:hAnsi="Arial"/>
      <w:sz w:val="16"/>
    </w:rPr>
  </w:style>
  <w:style w:type="character" w:customStyle="1" w:styleId="FooterChar">
    <w:name w:val="Footer Char"/>
    <w:aliases w:val="Style 77 Char,Style 73 Char,Footer--Even Page Char,Style 12 Char"/>
    <w:basedOn w:val="DefaultParagraphFont"/>
    <w:link w:val="Footer"/>
    <w:uiPriority w:val="99"/>
    <w:rsid w:val="005C63AD"/>
    <w:rPr>
      <w:rFonts w:ascii="Arial" w:eastAsia="Times New Roman" w:hAnsi="Arial" w:cs="Arial"/>
      <w:sz w:val="16"/>
      <w:szCs w:val="20"/>
    </w:rPr>
  </w:style>
  <w:style w:type="character" w:styleId="EndnoteReference">
    <w:name w:val="endnote reference"/>
    <w:semiHidden/>
    <w:rsid w:val="005C63AD"/>
    <w:rPr>
      <w:vertAlign w:val="superscript"/>
    </w:rPr>
  </w:style>
  <w:style w:type="character" w:styleId="FootnoteReference">
    <w:name w:val="footnote reference"/>
    <w:uiPriority w:val="99"/>
    <w:semiHidden/>
    <w:rsid w:val="005C63AD"/>
    <w:rPr>
      <w:color w:val="auto"/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rsid w:val="005C63AD"/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C63AD"/>
    <w:rPr>
      <w:rFonts w:ascii="Times New Roman" w:eastAsia="Times New Roman" w:hAnsi="Times New Roman" w:cs="Arial"/>
      <w:sz w:val="20"/>
      <w:szCs w:val="20"/>
    </w:rPr>
  </w:style>
  <w:style w:type="paragraph" w:styleId="Header">
    <w:name w:val="header"/>
    <w:basedOn w:val="Normal"/>
    <w:link w:val="HeaderChar"/>
    <w:rsid w:val="005C63AD"/>
  </w:style>
  <w:style w:type="character" w:customStyle="1" w:styleId="HeaderChar">
    <w:name w:val="Header Char"/>
    <w:basedOn w:val="DefaultParagraphFont"/>
    <w:link w:val="Header"/>
    <w:rsid w:val="005C63AD"/>
    <w:rPr>
      <w:rFonts w:ascii="Times New Roman" w:eastAsia="Times New Roman" w:hAnsi="Times New Roman" w:cs="Arial"/>
      <w:sz w:val="24"/>
      <w:szCs w:val="20"/>
    </w:rPr>
  </w:style>
  <w:style w:type="paragraph" w:customStyle="1" w:styleId="bodytext0">
    <w:name w:val="*body text"/>
    <w:basedOn w:val="Normal"/>
    <w:link w:val="bodytextChar0"/>
    <w:rsid w:val="005C63AD"/>
    <w:pPr>
      <w:overflowPunct/>
      <w:autoSpaceDE/>
      <w:autoSpaceDN/>
      <w:adjustRightInd/>
      <w:spacing w:before="240"/>
      <w:textAlignment w:val="auto"/>
    </w:pPr>
  </w:style>
  <w:style w:type="paragraph" w:customStyle="1" w:styleId="blockquote5">
    <w:name w:val="*block quote .5"/>
    <w:basedOn w:val="bodytext0"/>
    <w:next w:val="Normal"/>
    <w:rsid w:val="005C63AD"/>
    <w:pPr>
      <w:ind w:left="720" w:right="720"/>
    </w:pPr>
  </w:style>
  <w:style w:type="paragraph" w:customStyle="1" w:styleId="blockquote10">
    <w:name w:val="*block quote 1.0"/>
    <w:basedOn w:val="blockquote5"/>
    <w:next w:val="Normal"/>
    <w:rsid w:val="005C63AD"/>
    <w:pPr>
      <w:ind w:left="1440" w:right="1440"/>
    </w:pPr>
  </w:style>
  <w:style w:type="paragraph" w:customStyle="1" w:styleId="blockquote15">
    <w:name w:val="*block quote 1.5"/>
    <w:basedOn w:val="blockquote5"/>
    <w:next w:val="Normal"/>
    <w:rsid w:val="005C63AD"/>
    <w:pPr>
      <w:ind w:left="2160" w:right="2160"/>
    </w:pPr>
  </w:style>
  <w:style w:type="paragraph" w:customStyle="1" w:styleId="bodytext5">
    <w:name w:val="*body text .5"/>
    <w:basedOn w:val="bodytext0"/>
    <w:rsid w:val="005C63AD"/>
    <w:pPr>
      <w:ind w:firstLine="720"/>
    </w:pPr>
  </w:style>
  <w:style w:type="paragraph" w:customStyle="1" w:styleId="List1">
    <w:name w:val="List 1"/>
    <w:basedOn w:val="Normal"/>
    <w:rsid w:val="005C63AD"/>
    <w:pPr>
      <w:spacing w:before="240"/>
      <w:ind w:left="720" w:hanging="720"/>
    </w:pPr>
  </w:style>
  <w:style w:type="paragraph" w:styleId="List2">
    <w:name w:val="List 2"/>
    <w:basedOn w:val="List1"/>
    <w:rsid w:val="005C63AD"/>
    <w:pPr>
      <w:ind w:left="1440"/>
    </w:pPr>
  </w:style>
  <w:style w:type="paragraph" w:styleId="List3">
    <w:name w:val="List 3"/>
    <w:basedOn w:val="List2"/>
    <w:rsid w:val="005C63AD"/>
    <w:pPr>
      <w:ind w:left="2160"/>
    </w:pPr>
  </w:style>
  <w:style w:type="paragraph" w:styleId="List4">
    <w:name w:val="List 4"/>
    <w:basedOn w:val="List3"/>
    <w:rsid w:val="005C63AD"/>
    <w:pPr>
      <w:ind w:left="2880"/>
    </w:pPr>
  </w:style>
  <w:style w:type="paragraph" w:styleId="List5">
    <w:name w:val="List 5"/>
    <w:basedOn w:val="List4"/>
    <w:rsid w:val="005C63AD"/>
    <w:pPr>
      <w:ind w:left="3600"/>
    </w:pPr>
  </w:style>
  <w:style w:type="paragraph" w:customStyle="1" w:styleId="List6">
    <w:name w:val="List 6"/>
    <w:basedOn w:val="List5"/>
    <w:rsid w:val="005C63AD"/>
    <w:pPr>
      <w:ind w:left="4320"/>
    </w:pPr>
  </w:style>
  <w:style w:type="paragraph" w:styleId="NormalIndent">
    <w:name w:val="Normal Indent"/>
    <w:basedOn w:val="Normal"/>
    <w:rsid w:val="005C63AD"/>
    <w:pPr>
      <w:ind w:left="720"/>
    </w:pPr>
  </w:style>
  <w:style w:type="character" w:styleId="PageNumber">
    <w:name w:val="page number"/>
    <w:aliases w:val="Style 156,Style 158"/>
    <w:rsid w:val="005C63AD"/>
    <w:rPr>
      <w:sz w:val="24"/>
    </w:rPr>
  </w:style>
  <w:style w:type="paragraph" w:customStyle="1" w:styleId="Plain">
    <w:name w:val="Plain"/>
    <w:basedOn w:val="Normal"/>
    <w:rsid w:val="005C63AD"/>
  </w:style>
  <w:style w:type="paragraph" w:customStyle="1" w:styleId="Quote1">
    <w:name w:val="Quote 1"/>
    <w:basedOn w:val="Normal"/>
    <w:next w:val="BodyTextLeft"/>
    <w:rsid w:val="005C63AD"/>
    <w:pPr>
      <w:spacing w:before="240"/>
      <w:ind w:left="1440" w:right="1440"/>
    </w:pPr>
  </w:style>
  <w:style w:type="paragraph" w:customStyle="1" w:styleId="Quote2">
    <w:name w:val="Quote 2"/>
    <w:basedOn w:val="Quote1"/>
    <w:next w:val="BodyTextLeft"/>
    <w:rsid w:val="005C63AD"/>
    <w:pPr>
      <w:ind w:left="2160"/>
    </w:pPr>
  </w:style>
  <w:style w:type="paragraph" w:customStyle="1" w:styleId="Quote3">
    <w:name w:val="Quote 3"/>
    <w:basedOn w:val="Quote1"/>
    <w:next w:val="BodyTextLeft"/>
    <w:rsid w:val="005C63AD"/>
    <w:pPr>
      <w:ind w:left="2880"/>
    </w:pPr>
  </w:style>
  <w:style w:type="paragraph" w:customStyle="1" w:styleId="Quote4">
    <w:name w:val="Quote 4"/>
    <w:basedOn w:val="Quote1"/>
    <w:next w:val="BodyTextLeft"/>
    <w:rsid w:val="005C63AD"/>
    <w:pPr>
      <w:ind w:left="3600"/>
    </w:pPr>
  </w:style>
  <w:style w:type="paragraph" w:customStyle="1" w:styleId="Quote5">
    <w:name w:val="Quote 5"/>
    <w:basedOn w:val="Quote1"/>
    <w:next w:val="BodyTextLeft"/>
    <w:rsid w:val="005C63AD"/>
    <w:pPr>
      <w:ind w:left="4320"/>
    </w:pPr>
  </w:style>
  <w:style w:type="paragraph" w:customStyle="1" w:styleId="QuoteFootnote">
    <w:name w:val="Quote Footnote"/>
    <w:basedOn w:val="Normal"/>
    <w:next w:val="Plain"/>
    <w:rsid w:val="005C63AD"/>
    <w:pPr>
      <w:ind w:left="1440"/>
    </w:pPr>
  </w:style>
  <w:style w:type="paragraph" w:styleId="Subtitle">
    <w:name w:val="Subtitle"/>
    <w:aliases w:val="sub"/>
    <w:basedOn w:val="Normal"/>
    <w:link w:val="SubtitleChar"/>
    <w:qFormat/>
    <w:rsid w:val="005C63AD"/>
    <w:pPr>
      <w:jc w:val="center"/>
    </w:pPr>
    <w:rPr>
      <w:i/>
    </w:rPr>
  </w:style>
  <w:style w:type="character" w:customStyle="1" w:styleId="SubtitleChar">
    <w:name w:val="Subtitle Char"/>
    <w:aliases w:val="sub Char"/>
    <w:basedOn w:val="DefaultParagraphFont"/>
    <w:link w:val="Subtitle"/>
    <w:rsid w:val="005C63AD"/>
    <w:rPr>
      <w:rFonts w:ascii="Times New Roman" w:eastAsia="Times New Roman" w:hAnsi="Times New Roman" w:cs="Arial"/>
      <w:i/>
      <w:sz w:val="24"/>
      <w:szCs w:val="20"/>
    </w:rPr>
  </w:style>
  <w:style w:type="paragraph" w:styleId="Title">
    <w:name w:val="Title"/>
    <w:basedOn w:val="Normal"/>
    <w:next w:val="BodyText"/>
    <w:link w:val="TitleChar"/>
    <w:qFormat/>
    <w:rsid w:val="005C63AD"/>
    <w:pPr>
      <w:overflowPunct/>
      <w:autoSpaceDE/>
      <w:autoSpaceDN/>
      <w:adjustRightInd/>
      <w:spacing w:after="360"/>
      <w:jc w:val="center"/>
      <w:textAlignment w:val="auto"/>
      <w:outlineLvl w:val="0"/>
    </w:pPr>
    <w:rPr>
      <w:b/>
    </w:rPr>
  </w:style>
  <w:style w:type="character" w:customStyle="1" w:styleId="TitleChar">
    <w:name w:val="Title Char"/>
    <w:basedOn w:val="DefaultParagraphFont"/>
    <w:link w:val="Title"/>
    <w:rsid w:val="005C63AD"/>
    <w:rPr>
      <w:rFonts w:ascii="Times New Roman" w:eastAsia="Times New Roman" w:hAnsi="Times New Roman" w:cs="Arial"/>
      <w:b/>
      <w:sz w:val="24"/>
      <w:szCs w:val="20"/>
    </w:rPr>
  </w:style>
  <w:style w:type="paragraph" w:styleId="TOC1">
    <w:name w:val="toc 1"/>
    <w:basedOn w:val="Normal"/>
    <w:autoRedefine/>
    <w:uiPriority w:val="39"/>
    <w:rsid w:val="005C63AD"/>
    <w:pPr>
      <w:tabs>
        <w:tab w:val="left" w:pos="1080"/>
        <w:tab w:val="decimal" w:leader="dot" w:pos="9360"/>
      </w:tabs>
      <w:overflowPunct/>
      <w:autoSpaceDE/>
      <w:autoSpaceDN/>
      <w:adjustRightInd/>
      <w:spacing w:before="240" w:after="240"/>
      <w:ind w:left="1080" w:hanging="1080"/>
      <w:textAlignment w:val="auto"/>
    </w:pPr>
    <w:rPr>
      <w:caps/>
    </w:rPr>
  </w:style>
  <w:style w:type="paragraph" w:styleId="TOC2">
    <w:name w:val="toc 2"/>
    <w:basedOn w:val="Normal"/>
    <w:autoRedefine/>
    <w:semiHidden/>
    <w:rsid w:val="005C63AD"/>
    <w:pPr>
      <w:tabs>
        <w:tab w:val="right" w:leader="dot" w:pos="9360"/>
      </w:tabs>
      <w:overflowPunct/>
      <w:autoSpaceDE/>
      <w:autoSpaceDN/>
      <w:adjustRightInd/>
      <w:ind w:left="360"/>
      <w:textAlignment w:val="auto"/>
    </w:pPr>
  </w:style>
  <w:style w:type="paragraph" w:styleId="TOC3">
    <w:name w:val="toc 3"/>
    <w:basedOn w:val="TOC2"/>
    <w:autoRedefine/>
    <w:semiHidden/>
    <w:rsid w:val="005C63AD"/>
    <w:pPr>
      <w:ind w:left="1080"/>
    </w:pPr>
  </w:style>
  <w:style w:type="paragraph" w:styleId="TOC4">
    <w:name w:val="toc 4"/>
    <w:basedOn w:val="TOC3"/>
    <w:next w:val="Normal"/>
    <w:autoRedefine/>
    <w:semiHidden/>
    <w:rsid w:val="005C63AD"/>
    <w:pPr>
      <w:ind w:left="1440"/>
    </w:pPr>
  </w:style>
  <w:style w:type="paragraph" w:styleId="TOC5">
    <w:name w:val="toc 5"/>
    <w:basedOn w:val="TOC4"/>
    <w:next w:val="Normal"/>
    <w:autoRedefine/>
    <w:semiHidden/>
    <w:rsid w:val="005C63AD"/>
    <w:pPr>
      <w:ind w:left="1800"/>
    </w:pPr>
  </w:style>
  <w:style w:type="paragraph" w:styleId="TOC6">
    <w:name w:val="toc 6"/>
    <w:basedOn w:val="TOC5"/>
    <w:next w:val="Normal"/>
    <w:autoRedefine/>
    <w:semiHidden/>
    <w:rsid w:val="005C63AD"/>
    <w:pPr>
      <w:ind w:left="2160"/>
    </w:pPr>
  </w:style>
  <w:style w:type="paragraph" w:styleId="TOC7">
    <w:name w:val="toc 7"/>
    <w:basedOn w:val="TOC6"/>
    <w:next w:val="Normal"/>
    <w:autoRedefine/>
    <w:semiHidden/>
    <w:rsid w:val="005C63AD"/>
    <w:pPr>
      <w:ind w:left="2520"/>
    </w:pPr>
  </w:style>
  <w:style w:type="paragraph" w:styleId="TOC8">
    <w:name w:val="toc 8"/>
    <w:basedOn w:val="TOC7"/>
    <w:next w:val="Normal"/>
    <w:autoRedefine/>
    <w:semiHidden/>
    <w:rsid w:val="005C63AD"/>
    <w:pPr>
      <w:ind w:left="2880"/>
    </w:pPr>
  </w:style>
  <w:style w:type="paragraph" w:styleId="TOC9">
    <w:name w:val="toc 9"/>
    <w:basedOn w:val="TOC8"/>
    <w:next w:val="Normal"/>
    <w:autoRedefine/>
    <w:semiHidden/>
    <w:rsid w:val="005C63AD"/>
    <w:pPr>
      <w:ind w:left="3240"/>
    </w:pPr>
  </w:style>
  <w:style w:type="paragraph" w:styleId="BlockText">
    <w:name w:val="Block Text"/>
    <w:basedOn w:val="Normal"/>
    <w:rsid w:val="005C63AD"/>
    <w:pPr>
      <w:tabs>
        <w:tab w:val="left" w:pos="-1440"/>
        <w:tab w:val="left" w:pos="-720"/>
        <w:tab w:val="left" w:pos="615"/>
        <w:tab w:val="left" w:pos="1440"/>
      </w:tabs>
      <w:suppressAutoHyphens/>
      <w:ind w:left="1440" w:right="720"/>
      <w:jc w:val="both"/>
    </w:pPr>
    <w:rPr>
      <w:rFonts w:ascii="CG Times" w:hAnsi="CG Times"/>
      <w:spacing w:val="-3"/>
    </w:rPr>
  </w:style>
  <w:style w:type="paragraph" w:styleId="BodyText2">
    <w:name w:val="Body Text 2"/>
    <w:aliases w:val="bt2"/>
    <w:basedOn w:val="Normal"/>
    <w:link w:val="BodyText2Char"/>
    <w:rsid w:val="005C63AD"/>
    <w:pPr>
      <w:tabs>
        <w:tab w:val="left" w:pos="-1440"/>
        <w:tab w:val="left" w:pos="-720"/>
        <w:tab w:val="left" w:pos="0"/>
        <w:tab w:val="left" w:pos="615"/>
        <w:tab w:val="left" w:pos="1440"/>
      </w:tabs>
      <w:suppressAutoHyphens/>
      <w:jc w:val="both"/>
    </w:pPr>
    <w:rPr>
      <w:rFonts w:ascii="CG Times" w:hAnsi="CG Times"/>
      <w:spacing w:val="-3"/>
    </w:rPr>
  </w:style>
  <w:style w:type="character" w:customStyle="1" w:styleId="BodyText2Char">
    <w:name w:val="Body Text 2 Char"/>
    <w:aliases w:val="bt2 Char"/>
    <w:basedOn w:val="DefaultParagraphFont"/>
    <w:link w:val="BodyText2"/>
    <w:rsid w:val="005C63AD"/>
    <w:rPr>
      <w:rFonts w:ascii="CG Times" w:eastAsia="Times New Roman" w:hAnsi="CG Times" w:cs="Arial"/>
      <w:spacing w:val="-3"/>
      <w:sz w:val="24"/>
      <w:szCs w:val="20"/>
    </w:rPr>
  </w:style>
  <w:style w:type="paragraph" w:styleId="BodyTextIndent2">
    <w:name w:val="Body Text Indent 2"/>
    <w:aliases w:val="bti2"/>
    <w:basedOn w:val="Normal"/>
    <w:link w:val="BodyTextIndent2Char"/>
    <w:rsid w:val="005C63AD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25"/>
        <w:tab w:val="left" w:pos="5745"/>
        <w:tab w:val="left" w:pos="6465"/>
        <w:tab w:val="left" w:pos="7185"/>
        <w:tab w:val="left" w:pos="7905"/>
        <w:tab w:val="left" w:pos="8625"/>
        <w:tab w:val="left" w:pos="9345"/>
        <w:tab w:val="left" w:pos="10065"/>
        <w:tab w:val="left" w:pos="10785"/>
      </w:tabs>
      <w:suppressAutoHyphens/>
      <w:spacing w:before="240"/>
      <w:ind w:left="720" w:hanging="720"/>
      <w:jc w:val="both"/>
    </w:pPr>
    <w:rPr>
      <w:rFonts w:ascii="CG Times" w:hAnsi="CG Times"/>
      <w:spacing w:val="-3"/>
    </w:rPr>
  </w:style>
  <w:style w:type="character" w:customStyle="1" w:styleId="BodyTextIndent2Char">
    <w:name w:val="Body Text Indent 2 Char"/>
    <w:aliases w:val="bti2 Char"/>
    <w:basedOn w:val="DefaultParagraphFont"/>
    <w:link w:val="BodyTextIndent2"/>
    <w:rsid w:val="005C63AD"/>
    <w:rPr>
      <w:rFonts w:ascii="CG Times" w:eastAsia="Times New Roman" w:hAnsi="CG Times" w:cs="Arial"/>
      <w:spacing w:val="-3"/>
      <w:sz w:val="24"/>
      <w:szCs w:val="20"/>
    </w:rPr>
  </w:style>
  <w:style w:type="paragraph" w:styleId="BodyTextIndent3">
    <w:name w:val="Body Text Indent 3"/>
    <w:basedOn w:val="Normal"/>
    <w:link w:val="BodyTextIndent3Char"/>
    <w:rsid w:val="005C63AD"/>
    <w:pPr>
      <w:spacing w:after="240"/>
      <w:ind w:left="2880" w:hanging="720"/>
      <w:jc w:val="both"/>
    </w:pPr>
  </w:style>
  <w:style w:type="character" w:customStyle="1" w:styleId="BodyTextIndent3Char">
    <w:name w:val="Body Text Indent 3 Char"/>
    <w:basedOn w:val="DefaultParagraphFont"/>
    <w:link w:val="BodyTextIndent3"/>
    <w:rsid w:val="005C63AD"/>
    <w:rPr>
      <w:rFonts w:ascii="Times New Roman" w:eastAsia="Times New Roman" w:hAnsi="Times New Roman" w:cs="Arial"/>
      <w:sz w:val="24"/>
      <w:szCs w:val="20"/>
    </w:rPr>
  </w:style>
  <w:style w:type="character" w:customStyle="1" w:styleId="MBPCUnderline">
    <w:name w:val="MBPC_Underline"/>
    <w:aliases w:val="c3"/>
    <w:rsid w:val="005C63AD"/>
    <w:rPr>
      <w:u w:val="single"/>
    </w:rPr>
  </w:style>
  <w:style w:type="character" w:customStyle="1" w:styleId="MBPCBold">
    <w:name w:val="MBPC_Bold"/>
    <w:aliases w:val="c1"/>
    <w:rsid w:val="005C63AD"/>
    <w:rPr>
      <w:b/>
    </w:rPr>
  </w:style>
  <w:style w:type="paragraph" w:styleId="Salutation">
    <w:name w:val="Salutation"/>
    <w:basedOn w:val="Normal"/>
    <w:next w:val="Normal"/>
    <w:link w:val="SalutationChar"/>
    <w:rsid w:val="005C63AD"/>
  </w:style>
  <w:style w:type="character" w:customStyle="1" w:styleId="SalutationChar">
    <w:name w:val="Salutation Char"/>
    <w:basedOn w:val="DefaultParagraphFont"/>
    <w:link w:val="Salutation"/>
    <w:rsid w:val="005C63AD"/>
    <w:rPr>
      <w:rFonts w:ascii="Times New Roman" w:eastAsia="Times New Roman" w:hAnsi="Times New Roman" w:cs="Arial"/>
      <w:sz w:val="24"/>
      <w:szCs w:val="20"/>
    </w:rPr>
  </w:style>
  <w:style w:type="paragraph" w:styleId="EnvelopeReturn">
    <w:name w:val="envelope return"/>
    <w:basedOn w:val="Normal"/>
    <w:rsid w:val="005C63AD"/>
    <w:pPr>
      <w:overflowPunct/>
      <w:autoSpaceDE/>
      <w:autoSpaceDN/>
      <w:adjustRightInd/>
      <w:textAlignment w:val="auto"/>
    </w:pPr>
  </w:style>
  <w:style w:type="paragraph" w:customStyle="1" w:styleId="BodyTextJustified">
    <w:name w:val="Body Text Justified"/>
    <w:basedOn w:val="BodyText"/>
    <w:rsid w:val="005C63AD"/>
    <w:pPr>
      <w:overflowPunct/>
      <w:autoSpaceDE/>
      <w:autoSpaceDN/>
      <w:adjustRightInd/>
      <w:spacing w:before="0" w:after="240"/>
      <w:ind w:firstLine="0"/>
      <w:jc w:val="both"/>
      <w:textAlignment w:val="auto"/>
    </w:pPr>
  </w:style>
  <w:style w:type="paragraph" w:customStyle="1" w:styleId="BodyText05">
    <w:name w:val="Body Text 0.5"/>
    <w:basedOn w:val="BodyText"/>
    <w:rsid w:val="005C63AD"/>
    <w:pPr>
      <w:overflowPunct/>
      <w:autoSpaceDE/>
      <w:autoSpaceDN/>
      <w:adjustRightInd/>
      <w:ind w:firstLine="720"/>
      <w:textAlignment w:val="auto"/>
    </w:pPr>
  </w:style>
  <w:style w:type="paragraph" w:customStyle="1" w:styleId="Style10">
    <w:name w:val="Style 1"/>
    <w:basedOn w:val="Normal"/>
    <w:rsid w:val="005C63AD"/>
    <w:pPr>
      <w:widowControl w:val="0"/>
      <w:overflowPunct/>
      <w:autoSpaceDE/>
      <w:autoSpaceDN/>
      <w:adjustRightInd/>
      <w:jc w:val="center"/>
      <w:textAlignment w:val="auto"/>
    </w:pPr>
    <w:rPr>
      <w:noProof/>
      <w:color w:val="000000"/>
      <w:sz w:val="20"/>
    </w:rPr>
  </w:style>
  <w:style w:type="character" w:customStyle="1" w:styleId="zzmpTrailerItem">
    <w:name w:val="zzmpTrailerItem"/>
    <w:basedOn w:val="DefaultParagraphFont"/>
    <w:rsid w:val="005C63AD"/>
    <w:rPr>
      <w:rFonts w:ascii="Times New Roman" w:hAnsi="Times New Roman" w:cs="Times New Roman"/>
      <w:b w:val="0"/>
      <w:i w:val="0"/>
      <w:caps w:val="0"/>
      <w:smallCaps w:val="0"/>
      <w:dstrike w:val="0"/>
      <w:noProof/>
      <w:vanish w:val="0"/>
      <w:color w:val="auto"/>
      <w:spacing w:val="0"/>
      <w:position w:val="0"/>
      <w:sz w:val="16"/>
      <w:u w:val="none"/>
      <w:effect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paragraph" w:customStyle="1" w:styleId="PHAgree1Cont1">
    <w:name w:val="PHAgree1 Cont 1"/>
    <w:basedOn w:val="BodyText"/>
    <w:rsid w:val="005C63AD"/>
    <w:pPr>
      <w:overflowPunct/>
      <w:autoSpaceDE/>
      <w:autoSpaceDN/>
      <w:adjustRightInd/>
      <w:spacing w:before="0" w:after="240"/>
      <w:textAlignment w:val="auto"/>
    </w:pPr>
  </w:style>
  <w:style w:type="paragraph" w:customStyle="1" w:styleId="PHAgree1Cont2">
    <w:name w:val="PHAgree1 Cont 2"/>
    <w:basedOn w:val="PHAgree1Cont1"/>
    <w:rsid w:val="005C63AD"/>
  </w:style>
  <w:style w:type="paragraph" w:customStyle="1" w:styleId="PHAgree1Cont3">
    <w:name w:val="PHAgree1 Cont 3"/>
    <w:basedOn w:val="PHAgree1Cont2"/>
    <w:rsid w:val="005C63AD"/>
  </w:style>
  <w:style w:type="paragraph" w:customStyle="1" w:styleId="PHAgree1Cont4">
    <w:name w:val="PHAgree1 Cont 4"/>
    <w:basedOn w:val="PHAgree1Cont3"/>
    <w:rsid w:val="005C63AD"/>
  </w:style>
  <w:style w:type="paragraph" w:customStyle="1" w:styleId="PHAgree1Cont5">
    <w:name w:val="PHAgree1 Cont 5"/>
    <w:basedOn w:val="PHAgree1Cont4"/>
    <w:rsid w:val="005C63AD"/>
  </w:style>
  <w:style w:type="paragraph" w:customStyle="1" w:styleId="PHAgree1Cont6">
    <w:name w:val="PHAgree1 Cont 6"/>
    <w:basedOn w:val="PHAgree1Cont5"/>
    <w:rsid w:val="005C63AD"/>
  </w:style>
  <w:style w:type="paragraph" w:customStyle="1" w:styleId="PHAgree1Cont7">
    <w:name w:val="PHAgree1 Cont 7"/>
    <w:basedOn w:val="PHAgree1Cont6"/>
    <w:rsid w:val="005C63AD"/>
  </w:style>
  <w:style w:type="paragraph" w:customStyle="1" w:styleId="PHAgree1L1">
    <w:name w:val="PHAgree1_L1"/>
    <w:basedOn w:val="Normal"/>
    <w:next w:val="BodyText"/>
    <w:rsid w:val="005C63AD"/>
    <w:pPr>
      <w:numPr>
        <w:numId w:val="1"/>
      </w:numPr>
      <w:overflowPunct/>
      <w:autoSpaceDE/>
      <w:autoSpaceDN/>
      <w:adjustRightInd/>
      <w:spacing w:after="240"/>
      <w:ind w:left="0"/>
      <w:jc w:val="center"/>
      <w:textAlignment w:val="auto"/>
      <w:outlineLvl w:val="0"/>
    </w:pPr>
    <w:rPr>
      <w:u w:val="single"/>
    </w:rPr>
  </w:style>
  <w:style w:type="paragraph" w:customStyle="1" w:styleId="PHAgree1L2">
    <w:name w:val="PHAgree1_L2"/>
    <w:basedOn w:val="PHAgree1L1"/>
    <w:next w:val="BodyText"/>
    <w:rsid w:val="005C63AD"/>
    <w:pPr>
      <w:numPr>
        <w:ilvl w:val="1"/>
      </w:numPr>
      <w:tabs>
        <w:tab w:val="clear" w:pos="1296"/>
      </w:tabs>
      <w:ind w:left="0" w:firstLine="720"/>
      <w:jc w:val="both"/>
      <w:outlineLvl w:val="1"/>
    </w:pPr>
    <w:rPr>
      <w:u w:val="none"/>
    </w:rPr>
  </w:style>
  <w:style w:type="paragraph" w:customStyle="1" w:styleId="PHAgree1L3">
    <w:name w:val="PHAgree1_L3"/>
    <w:basedOn w:val="PHAgree1L2"/>
    <w:next w:val="BodyText"/>
    <w:rsid w:val="005C63AD"/>
    <w:pPr>
      <w:numPr>
        <w:ilvl w:val="2"/>
      </w:numPr>
      <w:ind w:left="0" w:firstLine="1440"/>
      <w:outlineLvl w:val="2"/>
    </w:pPr>
  </w:style>
  <w:style w:type="paragraph" w:customStyle="1" w:styleId="PHAgree1L4">
    <w:name w:val="PHAgree1_L4"/>
    <w:basedOn w:val="PHAgree1L3"/>
    <w:next w:val="BodyText"/>
    <w:autoRedefine/>
    <w:rsid w:val="005C63AD"/>
    <w:pPr>
      <w:numPr>
        <w:ilvl w:val="3"/>
      </w:numPr>
      <w:outlineLvl w:val="3"/>
    </w:pPr>
  </w:style>
  <w:style w:type="paragraph" w:customStyle="1" w:styleId="PHAgree1L5">
    <w:name w:val="PHAgree1_L5"/>
    <w:basedOn w:val="PHAgree1L4"/>
    <w:next w:val="BodyText"/>
    <w:rsid w:val="005C63AD"/>
    <w:pPr>
      <w:numPr>
        <w:ilvl w:val="4"/>
      </w:numPr>
      <w:outlineLvl w:val="4"/>
    </w:pPr>
  </w:style>
  <w:style w:type="paragraph" w:customStyle="1" w:styleId="PHAgree1L6">
    <w:name w:val="PHAgree1_L6"/>
    <w:basedOn w:val="PHAgree1L5"/>
    <w:next w:val="BodyText"/>
    <w:rsid w:val="005C63AD"/>
    <w:pPr>
      <w:numPr>
        <w:ilvl w:val="5"/>
      </w:numPr>
      <w:outlineLvl w:val="5"/>
    </w:pPr>
  </w:style>
  <w:style w:type="paragraph" w:customStyle="1" w:styleId="PHAgree1L7">
    <w:name w:val="PHAgree1_L7"/>
    <w:basedOn w:val="PHAgree1L6"/>
    <w:next w:val="BodyText"/>
    <w:rsid w:val="005C63AD"/>
    <w:pPr>
      <w:numPr>
        <w:ilvl w:val="6"/>
      </w:numPr>
      <w:outlineLvl w:val="6"/>
    </w:pPr>
  </w:style>
  <w:style w:type="paragraph" w:customStyle="1" w:styleId="O-Signature">
    <w:name w:val="O-Signature"/>
    <w:aliases w:val="S12"/>
    <w:basedOn w:val="Normal"/>
    <w:next w:val="Normal"/>
    <w:rsid w:val="005C63AD"/>
    <w:pPr>
      <w:keepNext/>
      <w:keepLines/>
      <w:overflowPunct/>
      <w:autoSpaceDE/>
      <w:autoSpaceDN/>
      <w:adjustRightInd/>
      <w:spacing w:after="240"/>
      <w:ind w:left="2160"/>
      <w:textAlignment w:val="auto"/>
    </w:pPr>
  </w:style>
  <w:style w:type="character" w:customStyle="1" w:styleId="DeltaViewDeletion">
    <w:name w:val="DeltaView Deletion"/>
    <w:rsid w:val="005C63AD"/>
    <w:rPr>
      <w:b/>
      <w:bCs/>
      <w:strike/>
      <w:color w:val="FF0000"/>
      <w:spacing w:val="0"/>
    </w:rPr>
  </w:style>
  <w:style w:type="paragraph" w:styleId="ListBullet">
    <w:name w:val="List Bullet"/>
    <w:aliases w:val="lb"/>
    <w:basedOn w:val="Normal"/>
    <w:rsid w:val="005C63AD"/>
    <w:pPr>
      <w:numPr>
        <w:numId w:val="2"/>
      </w:numPr>
      <w:tabs>
        <w:tab w:val="clear" w:pos="360"/>
        <w:tab w:val="num" w:pos="720"/>
      </w:tabs>
      <w:suppressAutoHyphens/>
      <w:overflowPunct/>
      <w:autoSpaceDE/>
      <w:autoSpaceDN/>
      <w:adjustRightInd/>
      <w:spacing w:after="240"/>
      <w:ind w:left="720" w:hanging="720"/>
      <w:textAlignment w:val="auto"/>
    </w:pPr>
    <w:rPr>
      <w:spacing w:val="-3"/>
      <w:lang w:eastAsia="zh-CN"/>
    </w:rPr>
  </w:style>
  <w:style w:type="paragraph" w:styleId="ListBullet2">
    <w:name w:val="List Bullet 2"/>
    <w:aliases w:val="lb2"/>
    <w:basedOn w:val="Normal"/>
    <w:rsid w:val="005C63AD"/>
    <w:pPr>
      <w:numPr>
        <w:numId w:val="3"/>
      </w:numPr>
      <w:tabs>
        <w:tab w:val="clear" w:pos="720"/>
        <w:tab w:val="num" w:pos="1440"/>
      </w:tabs>
      <w:suppressAutoHyphens/>
      <w:overflowPunct/>
      <w:autoSpaceDE/>
      <w:autoSpaceDN/>
      <w:adjustRightInd/>
      <w:spacing w:after="240"/>
      <w:ind w:left="1440" w:hanging="720"/>
      <w:textAlignment w:val="auto"/>
    </w:pPr>
    <w:rPr>
      <w:spacing w:val="-3"/>
      <w:lang w:eastAsia="zh-CN"/>
    </w:rPr>
  </w:style>
  <w:style w:type="paragraph" w:styleId="ListNumber3">
    <w:name w:val="List Number 3"/>
    <w:aliases w:val="ln3"/>
    <w:basedOn w:val="Normal"/>
    <w:rsid w:val="005C63AD"/>
    <w:pPr>
      <w:numPr>
        <w:numId w:val="4"/>
      </w:numPr>
      <w:tabs>
        <w:tab w:val="clear" w:pos="1080"/>
        <w:tab w:val="num" w:pos="2160"/>
      </w:tabs>
      <w:suppressAutoHyphens/>
      <w:overflowPunct/>
      <w:autoSpaceDE/>
      <w:autoSpaceDN/>
      <w:adjustRightInd/>
      <w:spacing w:after="240"/>
      <w:ind w:left="2160" w:hanging="720"/>
      <w:textAlignment w:val="auto"/>
    </w:pPr>
    <w:rPr>
      <w:spacing w:val="-3"/>
      <w:lang w:eastAsia="zh-CN"/>
    </w:rPr>
  </w:style>
  <w:style w:type="paragraph" w:styleId="ListBullet3">
    <w:name w:val="List Bullet 3"/>
    <w:aliases w:val="lb3"/>
    <w:basedOn w:val="Normal"/>
    <w:rsid w:val="005C63AD"/>
    <w:pPr>
      <w:numPr>
        <w:numId w:val="5"/>
      </w:numPr>
      <w:tabs>
        <w:tab w:val="clear" w:pos="1080"/>
        <w:tab w:val="num" w:pos="2160"/>
      </w:tabs>
      <w:suppressAutoHyphens/>
      <w:overflowPunct/>
      <w:autoSpaceDE/>
      <w:autoSpaceDN/>
      <w:adjustRightInd/>
      <w:spacing w:after="240"/>
      <w:ind w:left="2160" w:hanging="720"/>
      <w:textAlignment w:val="auto"/>
    </w:pPr>
    <w:rPr>
      <w:spacing w:val="-3"/>
      <w:lang w:eastAsia="zh-CN"/>
    </w:rPr>
  </w:style>
  <w:style w:type="paragraph" w:styleId="ListBullet4">
    <w:name w:val="List Bullet 4"/>
    <w:aliases w:val="lb4"/>
    <w:basedOn w:val="Normal"/>
    <w:rsid w:val="005C63AD"/>
    <w:pPr>
      <w:numPr>
        <w:numId w:val="6"/>
      </w:numPr>
      <w:tabs>
        <w:tab w:val="clear" w:pos="1440"/>
        <w:tab w:val="num" w:pos="2880"/>
      </w:tabs>
      <w:suppressAutoHyphens/>
      <w:overflowPunct/>
      <w:autoSpaceDE/>
      <w:autoSpaceDN/>
      <w:adjustRightInd/>
      <w:spacing w:after="240"/>
      <w:ind w:left="2880" w:hanging="720"/>
      <w:textAlignment w:val="auto"/>
    </w:pPr>
    <w:rPr>
      <w:spacing w:val="-3"/>
      <w:lang w:eastAsia="zh-CN"/>
    </w:rPr>
  </w:style>
  <w:style w:type="paragraph" w:styleId="ListBullet5">
    <w:name w:val="List Bullet 5"/>
    <w:aliases w:val="lb5"/>
    <w:basedOn w:val="Normal"/>
    <w:rsid w:val="005C63AD"/>
    <w:pPr>
      <w:numPr>
        <w:numId w:val="7"/>
      </w:numPr>
      <w:tabs>
        <w:tab w:val="clear" w:pos="1800"/>
        <w:tab w:val="num" w:pos="3600"/>
      </w:tabs>
      <w:suppressAutoHyphens/>
      <w:overflowPunct/>
      <w:autoSpaceDE/>
      <w:autoSpaceDN/>
      <w:adjustRightInd/>
      <w:spacing w:after="240"/>
      <w:ind w:left="3600" w:hanging="720"/>
      <w:textAlignment w:val="auto"/>
    </w:pPr>
    <w:rPr>
      <w:spacing w:val="-3"/>
      <w:lang w:eastAsia="zh-CN"/>
    </w:rPr>
  </w:style>
  <w:style w:type="paragraph" w:styleId="ListNumber">
    <w:name w:val="List Number"/>
    <w:aliases w:val="ln"/>
    <w:basedOn w:val="Normal"/>
    <w:rsid w:val="005C63AD"/>
    <w:pPr>
      <w:numPr>
        <w:numId w:val="8"/>
      </w:numPr>
      <w:tabs>
        <w:tab w:val="clear" w:pos="360"/>
        <w:tab w:val="num" w:pos="720"/>
      </w:tabs>
      <w:suppressAutoHyphens/>
      <w:overflowPunct/>
      <w:autoSpaceDE/>
      <w:autoSpaceDN/>
      <w:adjustRightInd/>
      <w:spacing w:after="240"/>
      <w:ind w:left="720" w:hanging="720"/>
      <w:textAlignment w:val="auto"/>
    </w:pPr>
    <w:rPr>
      <w:spacing w:val="-3"/>
      <w:lang w:eastAsia="zh-CN"/>
    </w:rPr>
  </w:style>
  <w:style w:type="paragraph" w:styleId="ListNumber2">
    <w:name w:val="List Number 2"/>
    <w:aliases w:val="ln2"/>
    <w:basedOn w:val="Normal"/>
    <w:rsid w:val="005C63AD"/>
    <w:pPr>
      <w:numPr>
        <w:numId w:val="9"/>
      </w:numPr>
      <w:tabs>
        <w:tab w:val="clear" w:pos="720"/>
        <w:tab w:val="num" w:pos="1440"/>
      </w:tabs>
      <w:suppressAutoHyphens/>
      <w:overflowPunct/>
      <w:autoSpaceDE/>
      <w:autoSpaceDN/>
      <w:adjustRightInd/>
      <w:spacing w:after="240"/>
      <w:ind w:left="1440" w:hanging="720"/>
      <w:textAlignment w:val="auto"/>
    </w:pPr>
    <w:rPr>
      <w:spacing w:val="-3"/>
      <w:lang w:eastAsia="zh-CN"/>
    </w:rPr>
  </w:style>
  <w:style w:type="paragraph" w:styleId="ListNumber4">
    <w:name w:val="List Number 4"/>
    <w:aliases w:val="ln4"/>
    <w:basedOn w:val="Normal"/>
    <w:rsid w:val="005C63AD"/>
    <w:pPr>
      <w:tabs>
        <w:tab w:val="num" w:pos="1440"/>
      </w:tabs>
      <w:suppressAutoHyphens/>
      <w:overflowPunct/>
      <w:autoSpaceDE/>
      <w:autoSpaceDN/>
      <w:adjustRightInd/>
      <w:spacing w:after="240"/>
      <w:ind w:left="1440" w:hanging="360"/>
      <w:textAlignment w:val="auto"/>
    </w:pPr>
    <w:rPr>
      <w:spacing w:val="-3"/>
      <w:lang w:eastAsia="zh-CN"/>
    </w:rPr>
  </w:style>
  <w:style w:type="paragraph" w:styleId="ListNumber5">
    <w:name w:val="List Number 5"/>
    <w:aliases w:val="ln5"/>
    <w:basedOn w:val="Normal"/>
    <w:rsid w:val="005C63AD"/>
    <w:pPr>
      <w:numPr>
        <w:numId w:val="11"/>
      </w:numPr>
      <w:tabs>
        <w:tab w:val="clear" w:pos="1800"/>
        <w:tab w:val="num" w:pos="3600"/>
      </w:tabs>
      <w:suppressAutoHyphens/>
      <w:overflowPunct/>
      <w:autoSpaceDE/>
      <w:autoSpaceDN/>
      <w:adjustRightInd/>
      <w:spacing w:after="240"/>
      <w:ind w:left="3600" w:hanging="720"/>
      <w:textAlignment w:val="auto"/>
    </w:pPr>
    <w:rPr>
      <w:spacing w:val="-3"/>
      <w:lang w:eastAsia="zh-CN"/>
    </w:rPr>
  </w:style>
  <w:style w:type="paragraph" w:customStyle="1" w:styleId="BasicL1">
    <w:name w:val="Basic_L1"/>
    <w:basedOn w:val="Normal"/>
    <w:next w:val="BodyText"/>
    <w:rsid w:val="005C63AD"/>
    <w:pPr>
      <w:numPr>
        <w:numId w:val="10"/>
      </w:numPr>
      <w:suppressAutoHyphens/>
      <w:overflowPunct/>
      <w:autoSpaceDE/>
      <w:autoSpaceDN/>
      <w:adjustRightInd/>
      <w:spacing w:after="240"/>
      <w:textAlignment w:val="auto"/>
      <w:outlineLvl w:val="0"/>
    </w:pPr>
    <w:rPr>
      <w:spacing w:val="-3"/>
    </w:rPr>
  </w:style>
  <w:style w:type="paragraph" w:customStyle="1" w:styleId="BodyTextContinued">
    <w:name w:val="Body Text Continued"/>
    <w:aliases w:val="btc"/>
    <w:basedOn w:val="Normal"/>
    <w:next w:val="Normal"/>
    <w:rsid w:val="005C63AD"/>
    <w:pPr>
      <w:suppressAutoHyphens/>
      <w:overflowPunct/>
      <w:autoSpaceDE/>
      <w:autoSpaceDN/>
      <w:adjustRightInd/>
      <w:spacing w:after="240"/>
      <w:textAlignment w:val="auto"/>
    </w:pPr>
    <w:rPr>
      <w:spacing w:val="-3"/>
      <w:lang w:eastAsia="zh-CN"/>
    </w:rPr>
  </w:style>
  <w:style w:type="paragraph" w:customStyle="1" w:styleId="BasicL2">
    <w:name w:val="Basic_L2"/>
    <w:basedOn w:val="BasicL1"/>
    <w:next w:val="BodyText"/>
    <w:rsid w:val="005C63AD"/>
    <w:pPr>
      <w:numPr>
        <w:numId w:val="0"/>
      </w:numPr>
      <w:tabs>
        <w:tab w:val="num" w:pos="1440"/>
      </w:tabs>
      <w:ind w:left="1440" w:hanging="360"/>
      <w:outlineLvl w:val="1"/>
    </w:pPr>
  </w:style>
  <w:style w:type="paragraph" w:styleId="BodyTextFirstIndent">
    <w:name w:val="Body Text First Indent"/>
    <w:aliases w:val="btfi"/>
    <w:basedOn w:val="Normal"/>
    <w:link w:val="BodyTextFirstIndentChar"/>
    <w:rsid w:val="005C63AD"/>
    <w:pPr>
      <w:suppressAutoHyphens/>
      <w:overflowPunct/>
      <w:autoSpaceDE/>
      <w:autoSpaceDN/>
      <w:adjustRightInd/>
      <w:spacing w:after="240"/>
      <w:ind w:firstLine="720"/>
      <w:textAlignment w:val="auto"/>
    </w:pPr>
    <w:rPr>
      <w:spacing w:val="-3"/>
      <w:lang w:eastAsia="zh-CN"/>
    </w:rPr>
  </w:style>
  <w:style w:type="character" w:customStyle="1" w:styleId="BodyTextFirstIndentChar">
    <w:name w:val="Body Text First Indent Char"/>
    <w:aliases w:val="btfi Char"/>
    <w:basedOn w:val="BodyTextChar"/>
    <w:link w:val="BodyTextFirstIndent"/>
    <w:rsid w:val="005C63AD"/>
    <w:rPr>
      <w:rFonts w:ascii="Times New Roman" w:eastAsia="Times New Roman" w:hAnsi="Times New Roman" w:cs="Arial"/>
      <w:spacing w:val="-3"/>
      <w:sz w:val="24"/>
      <w:szCs w:val="20"/>
      <w:lang w:eastAsia="zh-CN"/>
    </w:rPr>
  </w:style>
  <w:style w:type="paragraph" w:customStyle="1" w:styleId="Centered">
    <w:name w:val="Centered"/>
    <w:aliases w:val="c"/>
    <w:basedOn w:val="Normal"/>
    <w:next w:val="BodyText"/>
    <w:rsid w:val="005C63AD"/>
    <w:pPr>
      <w:keepNext/>
      <w:keepLines/>
      <w:suppressAutoHyphens/>
      <w:overflowPunct/>
      <w:autoSpaceDE/>
      <w:autoSpaceDN/>
      <w:adjustRightInd/>
      <w:spacing w:after="240"/>
      <w:jc w:val="center"/>
      <w:textAlignment w:val="auto"/>
    </w:pPr>
    <w:rPr>
      <w:spacing w:val="-3"/>
      <w:lang w:eastAsia="zh-CN"/>
    </w:rPr>
  </w:style>
  <w:style w:type="paragraph" w:customStyle="1" w:styleId="notice">
    <w:name w:val="notice"/>
    <w:basedOn w:val="Normal"/>
    <w:rsid w:val="005C63AD"/>
    <w:pPr>
      <w:keepNext/>
      <w:keepLines/>
      <w:overflowPunct/>
      <w:autoSpaceDE/>
      <w:autoSpaceDN/>
      <w:adjustRightInd/>
      <w:spacing w:after="240"/>
      <w:ind w:left="2160"/>
      <w:textAlignment w:val="auto"/>
    </w:pPr>
    <w:rPr>
      <w:sz w:val="22"/>
    </w:rPr>
  </w:style>
  <w:style w:type="paragraph" w:styleId="Signature">
    <w:name w:val="Signature"/>
    <w:aliases w:val="sig"/>
    <w:basedOn w:val="Normal"/>
    <w:link w:val="SignatureChar"/>
    <w:rsid w:val="005C63AD"/>
    <w:pPr>
      <w:keepLines/>
      <w:tabs>
        <w:tab w:val="right" w:leader="underscore" w:pos="8640"/>
      </w:tabs>
      <w:suppressAutoHyphens/>
      <w:overflowPunct/>
      <w:autoSpaceDE/>
      <w:autoSpaceDN/>
      <w:adjustRightInd/>
      <w:spacing w:after="240"/>
      <w:ind w:left="4320"/>
      <w:textAlignment w:val="auto"/>
    </w:pPr>
    <w:rPr>
      <w:spacing w:val="-3"/>
      <w:lang w:eastAsia="zh-CN"/>
    </w:rPr>
  </w:style>
  <w:style w:type="character" w:customStyle="1" w:styleId="SignatureChar">
    <w:name w:val="Signature Char"/>
    <w:aliases w:val="sig Char"/>
    <w:basedOn w:val="DefaultParagraphFont"/>
    <w:link w:val="Signature"/>
    <w:rsid w:val="005C63AD"/>
    <w:rPr>
      <w:rFonts w:ascii="Times New Roman" w:eastAsia="Times New Roman" w:hAnsi="Times New Roman" w:cs="Arial"/>
      <w:spacing w:val="-3"/>
      <w:sz w:val="24"/>
      <w:szCs w:val="20"/>
      <w:lang w:eastAsia="zh-CN"/>
    </w:rPr>
  </w:style>
  <w:style w:type="paragraph" w:customStyle="1" w:styleId="AddressBlock">
    <w:name w:val="Address Block"/>
    <w:basedOn w:val="Normal"/>
    <w:rsid w:val="005C63AD"/>
    <w:pPr>
      <w:overflowPunct/>
      <w:autoSpaceDE/>
      <w:autoSpaceDN/>
      <w:adjustRightInd/>
      <w:spacing w:line="260" w:lineRule="exact"/>
      <w:textAlignment w:val="auto"/>
    </w:pPr>
    <w:rPr>
      <w:rFonts w:ascii="Times" w:hAnsi="Times"/>
      <w:noProof/>
      <w:sz w:val="22"/>
    </w:rPr>
  </w:style>
  <w:style w:type="paragraph" w:styleId="Date">
    <w:name w:val="Date"/>
    <w:aliases w:val="d"/>
    <w:basedOn w:val="Normal"/>
    <w:next w:val="Normal"/>
    <w:link w:val="DateChar"/>
    <w:rsid w:val="005C63AD"/>
    <w:pPr>
      <w:suppressAutoHyphens/>
      <w:overflowPunct/>
      <w:autoSpaceDE/>
      <w:autoSpaceDN/>
      <w:adjustRightInd/>
      <w:spacing w:after="240"/>
      <w:textAlignment w:val="auto"/>
    </w:pPr>
    <w:rPr>
      <w:spacing w:val="-3"/>
      <w:lang w:eastAsia="zh-CN"/>
    </w:rPr>
  </w:style>
  <w:style w:type="character" w:customStyle="1" w:styleId="DateChar">
    <w:name w:val="Date Char"/>
    <w:aliases w:val="d Char"/>
    <w:basedOn w:val="DefaultParagraphFont"/>
    <w:link w:val="Date"/>
    <w:rsid w:val="005C63AD"/>
    <w:rPr>
      <w:rFonts w:ascii="Times New Roman" w:eastAsia="Times New Roman" w:hAnsi="Times New Roman" w:cs="Arial"/>
      <w:spacing w:val="-3"/>
      <w:sz w:val="24"/>
      <w:szCs w:val="20"/>
      <w:lang w:eastAsia="zh-CN"/>
    </w:rPr>
  </w:style>
  <w:style w:type="paragraph" w:customStyle="1" w:styleId="LetterBody">
    <w:name w:val="Letter Body"/>
    <w:basedOn w:val="Normal"/>
    <w:rsid w:val="005C63AD"/>
    <w:pPr>
      <w:overflowPunct/>
      <w:autoSpaceDE/>
      <w:autoSpaceDN/>
      <w:adjustRightInd/>
      <w:spacing w:after="260" w:line="260" w:lineRule="exact"/>
      <w:textAlignment w:val="auto"/>
    </w:pPr>
    <w:rPr>
      <w:rFonts w:ascii="Times" w:hAnsi="Times"/>
      <w:noProof/>
      <w:sz w:val="22"/>
    </w:rPr>
  </w:style>
  <w:style w:type="paragraph" w:customStyle="1" w:styleId="NumberIndents">
    <w:name w:val="Number Indents"/>
    <w:basedOn w:val="LetterBody"/>
    <w:rsid w:val="005C63AD"/>
    <w:pPr>
      <w:ind w:left="720" w:hanging="720"/>
    </w:pPr>
  </w:style>
  <w:style w:type="paragraph" w:customStyle="1" w:styleId="LetterIndents">
    <w:name w:val="Letter Indents"/>
    <w:basedOn w:val="LetterBody"/>
    <w:rsid w:val="005C63AD"/>
    <w:pPr>
      <w:ind w:left="1440" w:hanging="720"/>
    </w:pPr>
  </w:style>
  <w:style w:type="paragraph" w:customStyle="1" w:styleId="ClosingSalutation">
    <w:name w:val="Closing Salutation"/>
    <w:basedOn w:val="Normal"/>
    <w:next w:val="Normal"/>
    <w:rsid w:val="005C63AD"/>
    <w:pPr>
      <w:overflowPunct/>
      <w:autoSpaceDE/>
      <w:autoSpaceDN/>
      <w:adjustRightInd/>
      <w:spacing w:after="1040"/>
      <w:textAlignment w:val="auto"/>
    </w:pPr>
    <w:rPr>
      <w:rFonts w:ascii="Times" w:hAnsi="Times"/>
      <w:noProof/>
      <w:sz w:val="22"/>
    </w:rPr>
  </w:style>
  <w:style w:type="paragraph" w:customStyle="1" w:styleId="Subtitle4">
    <w:name w:val="Subtitle 4"/>
    <w:basedOn w:val="Normal"/>
    <w:rsid w:val="005C63AD"/>
    <w:pPr>
      <w:overflowPunct/>
      <w:autoSpaceDE/>
      <w:autoSpaceDN/>
      <w:adjustRightInd/>
      <w:spacing w:after="240"/>
      <w:jc w:val="center"/>
      <w:textAlignment w:val="auto"/>
    </w:pPr>
    <w:rPr>
      <w:b/>
      <w:bCs/>
      <w:caps/>
      <w:szCs w:val="24"/>
      <w:u w:val="single"/>
    </w:rPr>
  </w:style>
  <w:style w:type="paragraph" w:styleId="BalloonText">
    <w:name w:val="Balloon Text"/>
    <w:basedOn w:val="Normal"/>
    <w:link w:val="BalloonTextChar"/>
    <w:semiHidden/>
    <w:rsid w:val="005C63A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5C63AD"/>
    <w:rPr>
      <w:rFonts w:ascii="Tahoma" w:eastAsia="Times New Roman" w:hAnsi="Tahoma" w:cs="Tahoma"/>
      <w:sz w:val="16"/>
      <w:szCs w:val="16"/>
    </w:rPr>
  </w:style>
  <w:style w:type="paragraph" w:styleId="BodyText3">
    <w:name w:val="Body Text 3"/>
    <w:basedOn w:val="Normal"/>
    <w:link w:val="BodyText3Char"/>
    <w:rsid w:val="005C63A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5C63AD"/>
    <w:rPr>
      <w:rFonts w:ascii="Times New Roman" w:eastAsia="Times New Roman" w:hAnsi="Times New Roman" w:cs="Arial"/>
      <w:sz w:val="16"/>
      <w:szCs w:val="16"/>
    </w:rPr>
  </w:style>
  <w:style w:type="paragraph" w:styleId="BodyTextFirstIndent2">
    <w:name w:val="Body Text First Indent 2"/>
    <w:basedOn w:val="BodyTextIndent"/>
    <w:link w:val="BodyTextFirstIndent2Char"/>
    <w:rsid w:val="005C63AD"/>
    <w:pPr>
      <w:spacing w:before="0" w:after="120"/>
      <w:ind w:left="360" w:firstLine="210"/>
    </w:pPr>
  </w:style>
  <w:style w:type="character" w:customStyle="1" w:styleId="BodyTextFirstIndent2Char">
    <w:name w:val="Body Text First Indent 2 Char"/>
    <w:basedOn w:val="BodyTextIndentChar"/>
    <w:link w:val="BodyTextFirstIndent2"/>
    <w:rsid w:val="005C63AD"/>
    <w:rPr>
      <w:rFonts w:ascii="Times New Roman" w:eastAsia="Times New Roman" w:hAnsi="Times New Roman" w:cs="Arial"/>
      <w:sz w:val="24"/>
      <w:szCs w:val="20"/>
    </w:rPr>
  </w:style>
  <w:style w:type="paragraph" w:styleId="Caption">
    <w:name w:val="caption"/>
    <w:basedOn w:val="Normal"/>
    <w:next w:val="Normal"/>
    <w:qFormat/>
    <w:rsid w:val="005B65FE"/>
    <w:pPr>
      <w:jc w:val="center"/>
    </w:pPr>
    <w:rPr>
      <w:rFonts w:ascii="Arial" w:hAnsi="Arial"/>
      <w:b/>
      <w:bCs/>
      <w:sz w:val="28"/>
      <w:u w:val="single"/>
    </w:rPr>
  </w:style>
  <w:style w:type="paragraph" w:styleId="Closing">
    <w:name w:val="Closing"/>
    <w:basedOn w:val="Normal"/>
    <w:link w:val="ClosingChar"/>
    <w:rsid w:val="005C63AD"/>
    <w:pPr>
      <w:ind w:left="4320"/>
    </w:pPr>
  </w:style>
  <w:style w:type="character" w:customStyle="1" w:styleId="ClosingChar">
    <w:name w:val="Closing Char"/>
    <w:basedOn w:val="DefaultParagraphFont"/>
    <w:link w:val="Closing"/>
    <w:rsid w:val="005C63AD"/>
    <w:rPr>
      <w:rFonts w:ascii="Times New Roman" w:eastAsia="Times New Roman" w:hAnsi="Times New Roman" w:cs="Arial"/>
      <w:sz w:val="24"/>
      <w:szCs w:val="20"/>
    </w:rPr>
  </w:style>
  <w:style w:type="paragraph" w:styleId="CommentText">
    <w:name w:val="annotation text"/>
    <w:aliases w:val="Style 58"/>
    <w:basedOn w:val="Normal"/>
    <w:link w:val="CommentTextChar1"/>
    <w:uiPriority w:val="99"/>
    <w:semiHidden/>
    <w:rsid w:val="005C63AD"/>
    <w:rPr>
      <w:sz w:val="20"/>
    </w:rPr>
  </w:style>
  <w:style w:type="character" w:customStyle="1" w:styleId="CommentTextChar">
    <w:name w:val="Comment Text Char"/>
    <w:aliases w:val="Style 58 Char"/>
    <w:basedOn w:val="DefaultParagraphFont"/>
    <w:uiPriority w:val="99"/>
    <w:rsid w:val="005C63AD"/>
    <w:rPr>
      <w:rFonts w:ascii="Times New Roman" w:eastAsia="Times New Roman" w:hAnsi="Times New Roman" w:cs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5C63AD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5C63AD"/>
    <w:rPr>
      <w:rFonts w:ascii="Times New Roman" w:eastAsia="Times New Roman" w:hAnsi="Times New Roman" w:cs="Arial"/>
      <w:b/>
      <w:bCs/>
      <w:sz w:val="20"/>
      <w:szCs w:val="20"/>
    </w:rPr>
  </w:style>
  <w:style w:type="paragraph" w:styleId="DocumentMap">
    <w:name w:val="Document Map"/>
    <w:basedOn w:val="Normal"/>
    <w:link w:val="DocumentMapChar"/>
    <w:semiHidden/>
    <w:rsid w:val="005C63AD"/>
    <w:pPr>
      <w:shd w:val="clear" w:color="auto" w:fill="000080"/>
    </w:pPr>
    <w:rPr>
      <w:rFonts w:ascii="Tahoma" w:hAnsi="Tahoma" w:cs="Tahoma"/>
      <w:sz w:val="20"/>
    </w:rPr>
  </w:style>
  <w:style w:type="character" w:customStyle="1" w:styleId="DocumentMapChar">
    <w:name w:val="Document Map Char"/>
    <w:basedOn w:val="DefaultParagraphFont"/>
    <w:link w:val="DocumentMap"/>
    <w:semiHidden/>
    <w:rsid w:val="005C63AD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styleId="E-mailSignature">
    <w:name w:val="E-mail Signature"/>
    <w:basedOn w:val="Normal"/>
    <w:link w:val="E-mailSignatureChar"/>
    <w:rsid w:val="005C63AD"/>
  </w:style>
  <w:style w:type="character" w:customStyle="1" w:styleId="E-mailSignatureChar">
    <w:name w:val="E-mail Signature Char"/>
    <w:basedOn w:val="DefaultParagraphFont"/>
    <w:link w:val="E-mailSignature"/>
    <w:rsid w:val="005C63AD"/>
    <w:rPr>
      <w:rFonts w:ascii="Times New Roman" w:eastAsia="Times New Roman" w:hAnsi="Times New Roman" w:cs="Arial"/>
      <w:sz w:val="24"/>
      <w:szCs w:val="20"/>
    </w:rPr>
  </w:style>
  <w:style w:type="paragraph" w:styleId="EndnoteText">
    <w:name w:val="endnote text"/>
    <w:basedOn w:val="Normal"/>
    <w:link w:val="EndnoteTextChar"/>
    <w:semiHidden/>
    <w:rsid w:val="005C63AD"/>
    <w:rPr>
      <w:sz w:val="20"/>
    </w:rPr>
  </w:style>
  <w:style w:type="character" w:customStyle="1" w:styleId="EndnoteTextChar">
    <w:name w:val="Endnote Text Char"/>
    <w:basedOn w:val="DefaultParagraphFont"/>
    <w:link w:val="EndnoteText"/>
    <w:semiHidden/>
    <w:rsid w:val="005C63AD"/>
    <w:rPr>
      <w:rFonts w:ascii="Times New Roman" w:eastAsia="Times New Roman" w:hAnsi="Times New Roman" w:cs="Arial"/>
      <w:sz w:val="20"/>
      <w:szCs w:val="20"/>
    </w:rPr>
  </w:style>
  <w:style w:type="paragraph" w:styleId="EnvelopeAddress">
    <w:name w:val="envelope address"/>
    <w:basedOn w:val="Normal"/>
    <w:rsid w:val="005C63AD"/>
    <w:pPr>
      <w:framePr w:w="7920" w:h="1980" w:hRule="exact" w:hSpace="180" w:wrap="auto" w:hAnchor="page" w:xAlign="center" w:yAlign="bottom"/>
      <w:ind w:left="2880"/>
    </w:pPr>
    <w:rPr>
      <w:rFonts w:ascii="Arial" w:hAnsi="Arial"/>
      <w:szCs w:val="24"/>
    </w:rPr>
  </w:style>
  <w:style w:type="paragraph" w:styleId="HTMLAddress">
    <w:name w:val="HTML Address"/>
    <w:basedOn w:val="Normal"/>
    <w:link w:val="HTMLAddressChar"/>
    <w:rsid w:val="005C63AD"/>
    <w:rPr>
      <w:i/>
      <w:iCs/>
    </w:rPr>
  </w:style>
  <w:style w:type="character" w:customStyle="1" w:styleId="HTMLAddressChar">
    <w:name w:val="HTML Address Char"/>
    <w:basedOn w:val="DefaultParagraphFont"/>
    <w:link w:val="HTMLAddress"/>
    <w:rsid w:val="005C63AD"/>
    <w:rPr>
      <w:rFonts w:ascii="Times New Roman" w:eastAsia="Times New Roman" w:hAnsi="Times New Roman" w:cs="Arial"/>
      <w:i/>
      <w:iCs/>
      <w:sz w:val="24"/>
      <w:szCs w:val="20"/>
    </w:rPr>
  </w:style>
  <w:style w:type="paragraph" w:styleId="HTMLPreformatted">
    <w:name w:val="HTML Preformatted"/>
    <w:basedOn w:val="Normal"/>
    <w:link w:val="HTMLPreformattedChar"/>
    <w:rsid w:val="005C63AD"/>
    <w:rPr>
      <w:rFonts w:ascii="Courier New" w:hAnsi="Courier New" w:cs="Courier New"/>
      <w:sz w:val="20"/>
    </w:rPr>
  </w:style>
  <w:style w:type="character" w:customStyle="1" w:styleId="HTMLPreformattedChar">
    <w:name w:val="HTML Preformatted Char"/>
    <w:basedOn w:val="DefaultParagraphFont"/>
    <w:link w:val="HTMLPreformatted"/>
    <w:rsid w:val="005C63AD"/>
    <w:rPr>
      <w:rFonts w:ascii="Courier New" w:eastAsia="Times New Roman" w:hAnsi="Courier New" w:cs="Courier New"/>
      <w:sz w:val="20"/>
      <w:szCs w:val="20"/>
    </w:rPr>
  </w:style>
  <w:style w:type="paragraph" w:styleId="Index1">
    <w:name w:val="index 1"/>
    <w:basedOn w:val="Normal"/>
    <w:next w:val="Normal"/>
    <w:autoRedefine/>
    <w:semiHidden/>
    <w:rsid w:val="005C63AD"/>
    <w:pPr>
      <w:ind w:left="240" w:hanging="240"/>
    </w:pPr>
  </w:style>
  <w:style w:type="paragraph" w:styleId="Index2">
    <w:name w:val="index 2"/>
    <w:basedOn w:val="Normal"/>
    <w:next w:val="Normal"/>
    <w:autoRedefine/>
    <w:semiHidden/>
    <w:rsid w:val="005C63AD"/>
    <w:pPr>
      <w:ind w:left="480" w:hanging="240"/>
    </w:pPr>
  </w:style>
  <w:style w:type="paragraph" w:styleId="Index3">
    <w:name w:val="index 3"/>
    <w:basedOn w:val="Normal"/>
    <w:next w:val="Normal"/>
    <w:autoRedefine/>
    <w:semiHidden/>
    <w:rsid w:val="005C63AD"/>
    <w:pPr>
      <w:ind w:left="720" w:hanging="240"/>
    </w:pPr>
  </w:style>
  <w:style w:type="paragraph" w:styleId="Index4">
    <w:name w:val="index 4"/>
    <w:basedOn w:val="Normal"/>
    <w:next w:val="Normal"/>
    <w:autoRedefine/>
    <w:semiHidden/>
    <w:rsid w:val="005C63AD"/>
    <w:pPr>
      <w:ind w:left="960" w:hanging="240"/>
    </w:pPr>
  </w:style>
  <w:style w:type="paragraph" w:styleId="Index5">
    <w:name w:val="index 5"/>
    <w:basedOn w:val="Normal"/>
    <w:next w:val="Normal"/>
    <w:autoRedefine/>
    <w:semiHidden/>
    <w:rsid w:val="005C63AD"/>
    <w:pPr>
      <w:ind w:left="1200" w:hanging="240"/>
    </w:pPr>
  </w:style>
  <w:style w:type="paragraph" w:styleId="Index6">
    <w:name w:val="index 6"/>
    <w:basedOn w:val="Normal"/>
    <w:next w:val="Normal"/>
    <w:autoRedefine/>
    <w:semiHidden/>
    <w:rsid w:val="005C63AD"/>
    <w:pPr>
      <w:ind w:left="1440" w:hanging="240"/>
    </w:pPr>
  </w:style>
  <w:style w:type="paragraph" w:styleId="Index7">
    <w:name w:val="index 7"/>
    <w:basedOn w:val="Normal"/>
    <w:next w:val="Normal"/>
    <w:autoRedefine/>
    <w:semiHidden/>
    <w:rsid w:val="005C63AD"/>
    <w:pPr>
      <w:ind w:left="1680" w:hanging="240"/>
    </w:pPr>
  </w:style>
  <w:style w:type="paragraph" w:styleId="Index8">
    <w:name w:val="index 8"/>
    <w:basedOn w:val="Normal"/>
    <w:next w:val="Normal"/>
    <w:autoRedefine/>
    <w:semiHidden/>
    <w:rsid w:val="005C63AD"/>
    <w:pPr>
      <w:ind w:left="1920" w:hanging="240"/>
    </w:pPr>
  </w:style>
  <w:style w:type="paragraph" w:styleId="Index9">
    <w:name w:val="index 9"/>
    <w:basedOn w:val="Normal"/>
    <w:next w:val="Normal"/>
    <w:autoRedefine/>
    <w:semiHidden/>
    <w:rsid w:val="005C63AD"/>
    <w:pPr>
      <w:ind w:left="2160" w:hanging="240"/>
    </w:pPr>
  </w:style>
  <w:style w:type="paragraph" w:styleId="IndexHeading">
    <w:name w:val="index heading"/>
    <w:basedOn w:val="Normal"/>
    <w:next w:val="Index1"/>
    <w:semiHidden/>
    <w:rsid w:val="005C63AD"/>
    <w:rPr>
      <w:rFonts w:ascii="Arial" w:hAnsi="Arial"/>
      <w:b/>
      <w:bCs/>
    </w:rPr>
  </w:style>
  <w:style w:type="paragraph" w:styleId="List">
    <w:name w:val="List"/>
    <w:basedOn w:val="Normal"/>
    <w:rsid w:val="005C63AD"/>
    <w:pPr>
      <w:ind w:left="360" w:hanging="360"/>
    </w:pPr>
  </w:style>
  <w:style w:type="paragraph" w:styleId="ListContinue">
    <w:name w:val="List Continue"/>
    <w:basedOn w:val="Normal"/>
    <w:rsid w:val="005C63AD"/>
    <w:pPr>
      <w:spacing w:after="120"/>
      <w:ind w:left="360"/>
    </w:pPr>
  </w:style>
  <w:style w:type="paragraph" w:styleId="ListContinue2">
    <w:name w:val="List Continue 2"/>
    <w:basedOn w:val="Normal"/>
    <w:rsid w:val="005C63AD"/>
    <w:pPr>
      <w:spacing w:after="120"/>
      <w:ind w:left="720"/>
    </w:pPr>
  </w:style>
  <w:style w:type="paragraph" w:styleId="ListContinue3">
    <w:name w:val="List Continue 3"/>
    <w:basedOn w:val="Normal"/>
    <w:rsid w:val="005C63AD"/>
    <w:pPr>
      <w:spacing w:after="120"/>
      <w:ind w:left="1080"/>
    </w:pPr>
  </w:style>
  <w:style w:type="paragraph" w:styleId="ListContinue4">
    <w:name w:val="List Continue 4"/>
    <w:basedOn w:val="Normal"/>
    <w:rsid w:val="005C63AD"/>
    <w:pPr>
      <w:spacing w:after="120"/>
      <w:ind w:left="1440"/>
    </w:pPr>
  </w:style>
  <w:style w:type="paragraph" w:styleId="ListContinue5">
    <w:name w:val="List Continue 5"/>
    <w:basedOn w:val="Normal"/>
    <w:rsid w:val="005C63AD"/>
    <w:pPr>
      <w:spacing w:after="120"/>
      <w:ind w:left="1800"/>
    </w:pPr>
  </w:style>
  <w:style w:type="paragraph" w:styleId="MacroText">
    <w:name w:val="macro"/>
    <w:link w:val="MacroTextChar"/>
    <w:semiHidden/>
    <w:rsid w:val="005C63A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Courier New" w:eastAsia="Times New Roman" w:hAnsi="Courier New" w:cs="Courier New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semiHidden/>
    <w:rsid w:val="005C63AD"/>
    <w:rPr>
      <w:rFonts w:ascii="Courier New" w:eastAsia="Times New Roman" w:hAnsi="Courier New" w:cs="Courier New"/>
      <w:sz w:val="20"/>
      <w:szCs w:val="20"/>
    </w:rPr>
  </w:style>
  <w:style w:type="paragraph" w:styleId="MessageHeader">
    <w:name w:val="Message Header"/>
    <w:basedOn w:val="Normal"/>
    <w:link w:val="MessageHeaderChar"/>
    <w:rsid w:val="005C63A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="Arial" w:hAnsi="Arial"/>
      <w:szCs w:val="24"/>
    </w:rPr>
  </w:style>
  <w:style w:type="character" w:customStyle="1" w:styleId="MessageHeaderChar">
    <w:name w:val="Message Header Char"/>
    <w:basedOn w:val="DefaultParagraphFont"/>
    <w:link w:val="MessageHeader"/>
    <w:rsid w:val="005C63AD"/>
    <w:rPr>
      <w:rFonts w:ascii="Arial" w:eastAsia="Times New Roman" w:hAnsi="Arial" w:cs="Arial"/>
      <w:sz w:val="24"/>
      <w:szCs w:val="24"/>
      <w:shd w:val="pct20" w:color="auto" w:fill="auto"/>
    </w:rPr>
  </w:style>
  <w:style w:type="paragraph" w:styleId="NormalWeb">
    <w:name w:val="Normal (Web)"/>
    <w:basedOn w:val="Normal"/>
    <w:uiPriority w:val="99"/>
    <w:rsid w:val="005C63AD"/>
    <w:rPr>
      <w:szCs w:val="24"/>
    </w:rPr>
  </w:style>
  <w:style w:type="paragraph" w:styleId="NoteHeading">
    <w:name w:val="Note Heading"/>
    <w:basedOn w:val="Normal"/>
    <w:next w:val="Normal"/>
    <w:link w:val="NoteHeadingChar"/>
    <w:rsid w:val="005C63AD"/>
  </w:style>
  <w:style w:type="character" w:customStyle="1" w:styleId="NoteHeadingChar">
    <w:name w:val="Note Heading Char"/>
    <w:basedOn w:val="DefaultParagraphFont"/>
    <w:link w:val="NoteHeading"/>
    <w:rsid w:val="005C63AD"/>
    <w:rPr>
      <w:rFonts w:ascii="Times New Roman" w:eastAsia="Times New Roman" w:hAnsi="Times New Roman" w:cs="Arial"/>
      <w:sz w:val="24"/>
      <w:szCs w:val="20"/>
    </w:rPr>
  </w:style>
  <w:style w:type="paragraph" w:styleId="PlainText">
    <w:name w:val="Plain Text"/>
    <w:basedOn w:val="Normal"/>
    <w:link w:val="PlainTextChar"/>
    <w:rsid w:val="005C63AD"/>
    <w:rPr>
      <w:rFonts w:ascii="Courier New" w:hAnsi="Courier New" w:cs="Courier New"/>
      <w:sz w:val="20"/>
    </w:rPr>
  </w:style>
  <w:style w:type="character" w:customStyle="1" w:styleId="PlainTextChar">
    <w:name w:val="Plain Text Char"/>
    <w:basedOn w:val="DefaultParagraphFont"/>
    <w:link w:val="PlainText"/>
    <w:rsid w:val="005C63AD"/>
    <w:rPr>
      <w:rFonts w:ascii="Courier New" w:eastAsia="Times New Roman" w:hAnsi="Courier New" w:cs="Courier New"/>
      <w:sz w:val="20"/>
      <w:szCs w:val="20"/>
    </w:rPr>
  </w:style>
  <w:style w:type="paragraph" w:styleId="TableofAuthorities">
    <w:name w:val="table of authorities"/>
    <w:basedOn w:val="Normal"/>
    <w:next w:val="Normal"/>
    <w:semiHidden/>
    <w:rsid w:val="005C63AD"/>
    <w:pPr>
      <w:ind w:left="240" w:hanging="240"/>
    </w:pPr>
  </w:style>
  <w:style w:type="paragraph" w:styleId="TableofFigures">
    <w:name w:val="table of figures"/>
    <w:basedOn w:val="Normal"/>
    <w:next w:val="Normal"/>
    <w:semiHidden/>
    <w:rsid w:val="005C63AD"/>
  </w:style>
  <w:style w:type="paragraph" w:styleId="TOAHeading">
    <w:name w:val="toa heading"/>
    <w:basedOn w:val="Normal"/>
    <w:next w:val="Normal"/>
    <w:semiHidden/>
    <w:rsid w:val="005C63AD"/>
    <w:pPr>
      <w:spacing w:before="120"/>
    </w:pPr>
    <w:rPr>
      <w:rFonts w:ascii="Arial" w:hAnsi="Arial"/>
      <w:b/>
      <w:bCs/>
      <w:szCs w:val="24"/>
    </w:rPr>
  </w:style>
  <w:style w:type="paragraph" w:customStyle="1" w:styleId="Exhibits1">
    <w:name w:val="Exhibits 1"/>
    <w:basedOn w:val="BodyTextFirstIndent"/>
    <w:rsid w:val="005C63AD"/>
    <w:pPr>
      <w:numPr>
        <w:numId w:val="12"/>
      </w:numPr>
      <w:suppressAutoHyphens w:val="0"/>
      <w:overflowPunct w:val="0"/>
      <w:autoSpaceDE w:val="0"/>
      <w:autoSpaceDN w:val="0"/>
      <w:adjustRightInd w:val="0"/>
      <w:spacing w:before="240" w:after="0"/>
      <w:jc w:val="both"/>
      <w:textAlignment w:val="baseline"/>
    </w:pPr>
    <w:rPr>
      <w:spacing w:val="0"/>
      <w:lang w:eastAsia="en-US"/>
    </w:rPr>
  </w:style>
  <w:style w:type="paragraph" w:customStyle="1" w:styleId="Exhibits2">
    <w:name w:val="Exhibits 2"/>
    <w:basedOn w:val="BodyTextFirstIndent"/>
    <w:rsid w:val="005C63AD"/>
    <w:pPr>
      <w:numPr>
        <w:ilvl w:val="1"/>
        <w:numId w:val="12"/>
      </w:numPr>
      <w:suppressAutoHyphens w:val="0"/>
      <w:overflowPunct w:val="0"/>
      <w:autoSpaceDE w:val="0"/>
      <w:autoSpaceDN w:val="0"/>
      <w:adjustRightInd w:val="0"/>
      <w:spacing w:before="240" w:after="0"/>
      <w:jc w:val="both"/>
      <w:textAlignment w:val="baseline"/>
    </w:pPr>
    <w:rPr>
      <w:spacing w:val="0"/>
      <w:lang w:eastAsia="en-US"/>
    </w:rPr>
  </w:style>
  <w:style w:type="paragraph" w:customStyle="1" w:styleId="Exhibits3">
    <w:name w:val="Exhibits 3"/>
    <w:basedOn w:val="BodyTextFirstIndent"/>
    <w:rsid w:val="005C63AD"/>
    <w:pPr>
      <w:numPr>
        <w:ilvl w:val="2"/>
        <w:numId w:val="12"/>
      </w:numPr>
      <w:suppressAutoHyphens w:val="0"/>
      <w:overflowPunct w:val="0"/>
      <w:autoSpaceDE w:val="0"/>
      <w:autoSpaceDN w:val="0"/>
      <w:adjustRightInd w:val="0"/>
      <w:spacing w:after="0"/>
      <w:jc w:val="both"/>
      <w:textAlignment w:val="baseline"/>
    </w:pPr>
    <w:rPr>
      <w:spacing w:val="0"/>
      <w:lang w:eastAsia="en-US"/>
    </w:rPr>
  </w:style>
  <w:style w:type="paragraph" w:customStyle="1" w:styleId="Exhibits4">
    <w:name w:val="Exhibits 4"/>
    <w:basedOn w:val="BodyTextFirstIndent"/>
    <w:rsid w:val="005C63AD"/>
    <w:pPr>
      <w:numPr>
        <w:ilvl w:val="3"/>
        <w:numId w:val="12"/>
      </w:numPr>
      <w:suppressAutoHyphens w:val="0"/>
      <w:overflowPunct w:val="0"/>
      <w:autoSpaceDE w:val="0"/>
      <w:autoSpaceDN w:val="0"/>
      <w:adjustRightInd w:val="0"/>
      <w:spacing w:after="0"/>
      <w:jc w:val="both"/>
      <w:textAlignment w:val="baseline"/>
    </w:pPr>
    <w:rPr>
      <w:spacing w:val="0"/>
      <w:lang w:eastAsia="en-US"/>
    </w:rPr>
  </w:style>
  <w:style w:type="paragraph" w:customStyle="1" w:styleId="Exhibits5">
    <w:name w:val="Exhibits 5"/>
    <w:basedOn w:val="BodyTextFirstIndent"/>
    <w:rsid w:val="005C63AD"/>
    <w:pPr>
      <w:numPr>
        <w:ilvl w:val="4"/>
        <w:numId w:val="12"/>
      </w:numPr>
      <w:suppressAutoHyphens w:val="0"/>
      <w:overflowPunct w:val="0"/>
      <w:autoSpaceDE w:val="0"/>
      <w:autoSpaceDN w:val="0"/>
      <w:adjustRightInd w:val="0"/>
      <w:spacing w:after="0"/>
      <w:jc w:val="both"/>
      <w:textAlignment w:val="baseline"/>
    </w:pPr>
    <w:rPr>
      <w:spacing w:val="0"/>
      <w:lang w:eastAsia="en-US"/>
    </w:rPr>
  </w:style>
  <w:style w:type="paragraph" w:customStyle="1" w:styleId="Exhibits6">
    <w:name w:val="Exhibits 6"/>
    <w:basedOn w:val="BodyTextFirstIndent"/>
    <w:rsid w:val="005C63AD"/>
    <w:pPr>
      <w:numPr>
        <w:ilvl w:val="5"/>
        <w:numId w:val="12"/>
      </w:numPr>
      <w:suppressAutoHyphens w:val="0"/>
      <w:overflowPunct w:val="0"/>
      <w:autoSpaceDE w:val="0"/>
      <w:autoSpaceDN w:val="0"/>
      <w:adjustRightInd w:val="0"/>
      <w:spacing w:after="0"/>
      <w:jc w:val="both"/>
      <w:textAlignment w:val="baseline"/>
    </w:pPr>
    <w:rPr>
      <w:spacing w:val="0"/>
      <w:lang w:eastAsia="en-US"/>
    </w:rPr>
  </w:style>
  <w:style w:type="paragraph" w:customStyle="1" w:styleId="Exhibits7">
    <w:name w:val="Exhibits 7"/>
    <w:basedOn w:val="BodyTextFirstIndent"/>
    <w:rsid w:val="005C63AD"/>
    <w:pPr>
      <w:numPr>
        <w:ilvl w:val="6"/>
        <w:numId w:val="12"/>
      </w:numPr>
      <w:suppressAutoHyphens w:val="0"/>
      <w:overflowPunct w:val="0"/>
      <w:autoSpaceDE w:val="0"/>
      <w:autoSpaceDN w:val="0"/>
      <w:adjustRightInd w:val="0"/>
      <w:spacing w:after="0"/>
      <w:jc w:val="both"/>
      <w:textAlignment w:val="baseline"/>
    </w:pPr>
    <w:rPr>
      <w:spacing w:val="0"/>
      <w:lang w:eastAsia="en-US"/>
    </w:rPr>
  </w:style>
  <w:style w:type="paragraph" w:customStyle="1" w:styleId="Exhibits8">
    <w:name w:val="Exhibits 8"/>
    <w:basedOn w:val="BodyTextFirstIndent"/>
    <w:rsid w:val="005C63AD"/>
    <w:pPr>
      <w:numPr>
        <w:ilvl w:val="7"/>
        <w:numId w:val="12"/>
      </w:numPr>
      <w:suppressAutoHyphens w:val="0"/>
      <w:overflowPunct w:val="0"/>
      <w:autoSpaceDE w:val="0"/>
      <w:autoSpaceDN w:val="0"/>
      <w:adjustRightInd w:val="0"/>
      <w:spacing w:after="0"/>
      <w:jc w:val="both"/>
      <w:textAlignment w:val="baseline"/>
    </w:pPr>
    <w:rPr>
      <w:spacing w:val="0"/>
      <w:lang w:eastAsia="en-US"/>
    </w:rPr>
  </w:style>
  <w:style w:type="paragraph" w:customStyle="1" w:styleId="Exhibits9">
    <w:name w:val="Exhibits 9"/>
    <w:basedOn w:val="BodyTextFirstIndent"/>
    <w:rsid w:val="005C63AD"/>
    <w:pPr>
      <w:numPr>
        <w:ilvl w:val="8"/>
        <w:numId w:val="12"/>
      </w:numPr>
      <w:suppressAutoHyphens w:val="0"/>
      <w:overflowPunct w:val="0"/>
      <w:autoSpaceDE w:val="0"/>
      <w:autoSpaceDN w:val="0"/>
      <w:adjustRightInd w:val="0"/>
      <w:spacing w:after="0"/>
      <w:jc w:val="both"/>
      <w:textAlignment w:val="baseline"/>
    </w:pPr>
    <w:rPr>
      <w:spacing w:val="0"/>
      <w:lang w:eastAsia="en-US"/>
    </w:rPr>
  </w:style>
  <w:style w:type="paragraph" w:customStyle="1" w:styleId="TitleDocument">
    <w:name w:val="Title Document"/>
    <w:basedOn w:val="Titlenotoc"/>
    <w:next w:val="BodyText"/>
    <w:rsid w:val="005C63AD"/>
    <w:rPr>
      <w:caps/>
    </w:rPr>
  </w:style>
  <w:style w:type="numbering" w:customStyle="1" w:styleId="ListBulletNGKE">
    <w:name w:val="List Bullet_NGKE"/>
    <w:basedOn w:val="NoList"/>
    <w:rsid w:val="005C63AD"/>
    <w:pPr>
      <w:numPr>
        <w:numId w:val="13"/>
      </w:numPr>
    </w:pPr>
  </w:style>
  <w:style w:type="paragraph" w:customStyle="1" w:styleId="Titlenotoc">
    <w:name w:val="Title (no toc)"/>
    <w:basedOn w:val="Title"/>
    <w:rsid w:val="005C63AD"/>
    <w:pPr>
      <w:outlineLvl w:val="9"/>
    </w:pPr>
  </w:style>
  <w:style w:type="paragraph" w:customStyle="1" w:styleId="TitleAppendix">
    <w:name w:val="Title Appendix"/>
    <w:basedOn w:val="Title"/>
    <w:rsid w:val="005C63AD"/>
    <w:pPr>
      <w:spacing w:before="480"/>
    </w:pPr>
  </w:style>
  <w:style w:type="paragraph" w:customStyle="1" w:styleId="TitleCover">
    <w:name w:val="Title Cover"/>
    <w:basedOn w:val="Titlenotoc"/>
    <w:rsid w:val="005C63AD"/>
    <w:rPr>
      <w:sz w:val="28"/>
    </w:rPr>
  </w:style>
  <w:style w:type="paragraph" w:customStyle="1" w:styleId="TitleDate">
    <w:name w:val="Title Date"/>
    <w:basedOn w:val="TitleCover"/>
    <w:rsid w:val="005C63AD"/>
    <w:pPr>
      <w:spacing w:before="240"/>
    </w:pPr>
  </w:style>
  <w:style w:type="paragraph" w:customStyle="1" w:styleId="TitleExhibit">
    <w:name w:val="Title Exhibit"/>
    <w:basedOn w:val="Title"/>
    <w:rsid w:val="005C63AD"/>
    <w:pPr>
      <w:spacing w:before="480"/>
      <w:jc w:val="right"/>
    </w:pPr>
    <w:rPr>
      <w:caps/>
    </w:rPr>
  </w:style>
  <w:style w:type="paragraph" w:customStyle="1" w:styleId="TitleIndex">
    <w:name w:val="Title Index"/>
    <w:basedOn w:val="Title"/>
    <w:rsid w:val="005C63AD"/>
    <w:pPr>
      <w:spacing w:before="480"/>
    </w:pPr>
  </w:style>
  <w:style w:type="paragraph" w:customStyle="1" w:styleId="TitleSchedule">
    <w:name w:val="Title Schedule"/>
    <w:basedOn w:val="Title"/>
    <w:rsid w:val="005C63AD"/>
    <w:pPr>
      <w:spacing w:before="480"/>
      <w:jc w:val="right"/>
    </w:pPr>
    <w:rPr>
      <w:caps/>
    </w:rPr>
  </w:style>
  <w:style w:type="paragraph" w:customStyle="1" w:styleId="TitleTOC">
    <w:name w:val="Title TOC"/>
    <w:basedOn w:val="Titlenotoc"/>
    <w:rsid w:val="005C63AD"/>
  </w:style>
  <w:style w:type="paragraph" w:customStyle="1" w:styleId="TitleTOE">
    <w:name w:val="Title TOE"/>
    <w:basedOn w:val="Titlenotoc"/>
    <w:rsid w:val="005C63AD"/>
  </w:style>
  <w:style w:type="paragraph" w:customStyle="1" w:styleId="TitleTOCPage">
    <w:name w:val="Title TOC Page"/>
    <w:basedOn w:val="Normal"/>
    <w:next w:val="Normal"/>
    <w:rsid w:val="005C63AD"/>
    <w:pPr>
      <w:tabs>
        <w:tab w:val="right" w:pos="864"/>
      </w:tabs>
      <w:overflowPunct/>
      <w:autoSpaceDE/>
      <w:autoSpaceDN/>
      <w:adjustRightInd/>
      <w:spacing w:before="240" w:after="240" w:line="240" w:lineRule="exact"/>
      <w:jc w:val="right"/>
      <w:textAlignment w:val="auto"/>
    </w:pPr>
    <w:rPr>
      <w:b/>
      <w:u w:val="single"/>
    </w:rPr>
  </w:style>
  <w:style w:type="paragraph" w:customStyle="1" w:styleId="TitleTOEPage">
    <w:name w:val="TitleTOEPage"/>
    <w:basedOn w:val="Normal"/>
    <w:next w:val="Normal"/>
    <w:rsid w:val="005C63AD"/>
    <w:pPr>
      <w:tabs>
        <w:tab w:val="right" w:pos="864"/>
      </w:tabs>
      <w:spacing w:before="240" w:after="240" w:line="240" w:lineRule="exact"/>
      <w:jc w:val="right"/>
    </w:pPr>
    <w:rPr>
      <w:b/>
      <w:u w:val="single"/>
    </w:rPr>
  </w:style>
  <w:style w:type="paragraph" w:customStyle="1" w:styleId="bodytext10">
    <w:name w:val="*body text 1.0"/>
    <w:basedOn w:val="bodytext0"/>
    <w:rsid w:val="005C63AD"/>
    <w:pPr>
      <w:ind w:firstLine="1440"/>
    </w:pPr>
  </w:style>
  <w:style w:type="paragraph" w:customStyle="1" w:styleId="bodytext15">
    <w:name w:val="*body text 1.5"/>
    <w:basedOn w:val="bodytext0"/>
    <w:rsid w:val="005C63AD"/>
    <w:pPr>
      <w:ind w:firstLine="2160"/>
    </w:pPr>
  </w:style>
  <w:style w:type="paragraph" w:customStyle="1" w:styleId="bodytext20">
    <w:name w:val="*body text 2.0"/>
    <w:basedOn w:val="bodytext0"/>
    <w:rsid w:val="005C63AD"/>
    <w:pPr>
      <w:ind w:firstLine="2880"/>
    </w:pPr>
  </w:style>
  <w:style w:type="paragraph" w:customStyle="1" w:styleId="bodytext25">
    <w:name w:val="*body text 2.5"/>
    <w:basedOn w:val="bodytext0"/>
    <w:rsid w:val="005C63AD"/>
    <w:pPr>
      <w:ind w:firstLine="3600"/>
    </w:pPr>
  </w:style>
  <w:style w:type="paragraph" w:customStyle="1" w:styleId="bodytext30">
    <w:name w:val="*body text 3.0"/>
    <w:basedOn w:val="bodytext0"/>
    <w:rsid w:val="005C63AD"/>
    <w:pPr>
      <w:ind w:firstLine="4320"/>
    </w:pPr>
  </w:style>
  <w:style w:type="paragraph" w:customStyle="1" w:styleId="bodytextdouble">
    <w:name w:val="*body text double"/>
    <w:basedOn w:val="bodytext0"/>
    <w:rsid w:val="005C63AD"/>
    <w:pPr>
      <w:spacing w:line="480" w:lineRule="atLeast"/>
    </w:pPr>
  </w:style>
  <w:style w:type="paragraph" w:customStyle="1" w:styleId="bodytextdouble5">
    <w:name w:val="*body text double .5"/>
    <w:basedOn w:val="bodytextdouble"/>
    <w:rsid w:val="005C63AD"/>
    <w:pPr>
      <w:ind w:firstLine="720"/>
    </w:pPr>
  </w:style>
  <w:style w:type="paragraph" w:customStyle="1" w:styleId="bodytextdouble1">
    <w:name w:val="*body text double 1"/>
    <w:basedOn w:val="bodytextdouble"/>
    <w:rsid w:val="005C63AD"/>
    <w:pPr>
      <w:ind w:firstLine="1440"/>
    </w:pPr>
  </w:style>
  <w:style w:type="paragraph" w:customStyle="1" w:styleId="bodytextdouble15">
    <w:name w:val="*body text double 1.5"/>
    <w:basedOn w:val="bodytextdouble"/>
    <w:rsid w:val="005C63AD"/>
    <w:pPr>
      <w:ind w:firstLine="2160"/>
    </w:pPr>
  </w:style>
  <w:style w:type="paragraph" w:customStyle="1" w:styleId="bodytextdouble2">
    <w:name w:val="*body text double 2"/>
    <w:basedOn w:val="bodytext0"/>
    <w:rsid w:val="005C63AD"/>
    <w:pPr>
      <w:ind w:firstLine="2880"/>
    </w:pPr>
  </w:style>
  <w:style w:type="paragraph" w:customStyle="1" w:styleId="bodytextdouble20">
    <w:name w:val="*body text double 2.0"/>
    <w:basedOn w:val="bodytextdouble"/>
    <w:rsid w:val="005C63AD"/>
    <w:pPr>
      <w:ind w:firstLine="2880"/>
    </w:pPr>
  </w:style>
  <w:style w:type="paragraph" w:customStyle="1" w:styleId="bodytextdouble25">
    <w:name w:val="*body text double 2.5"/>
    <w:basedOn w:val="bodytextdouble"/>
    <w:rsid w:val="005C63AD"/>
    <w:pPr>
      <w:ind w:firstLine="3600"/>
    </w:pPr>
  </w:style>
  <w:style w:type="paragraph" w:customStyle="1" w:styleId="bodytextdouble3">
    <w:name w:val="*body text double 3"/>
    <w:basedOn w:val="bodytext0"/>
    <w:rsid w:val="005C63AD"/>
    <w:pPr>
      <w:ind w:firstLine="4320"/>
    </w:pPr>
  </w:style>
  <w:style w:type="paragraph" w:customStyle="1" w:styleId="bodytextdouble30">
    <w:name w:val="*body text double 3.0"/>
    <w:basedOn w:val="bodytextdouble"/>
    <w:rsid w:val="005C63AD"/>
    <w:pPr>
      <w:ind w:firstLine="4320"/>
    </w:pPr>
  </w:style>
  <w:style w:type="paragraph" w:customStyle="1" w:styleId="bodytextoneandhalfspace">
    <w:name w:val="*body text one and half space"/>
    <w:basedOn w:val="bodytext0"/>
    <w:rsid w:val="005C63AD"/>
    <w:pPr>
      <w:spacing w:line="360" w:lineRule="auto"/>
    </w:pPr>
  </w:style>
  <w:style w:type="paragraph" w:customStyle="1" w:styleId="bodytextsingleandhalfspace">
    <w:name w:val="*body text single and half space"/>
    <w:basedOn w:val="bodytext0"/>
    <w:rsid w:val="005C63AD"/>
    <w:pPr>
      <w:spacing w:line="360" w:lineRule="auto"/>
    </w:pPr>
  </w:style>
  <w:style w:type="paragraph" w:customStyle="1" w:styleId="FirstIndent5">
    <w:name w:val="*First Indent .5"/>
    <w:basedOn w:val="bodytext0"/>
    <w:rsid w:val="005C63AD"/>
    <w:pPr>
      <w:ind w:left="720" w:firstLine="720"/>
    </w:pPr>
  </w:style>
  <w:style w:type="paragraph" w:customStyle="1" w:styleId="FirstIndent10">
    <w:name w:val="*First Indent 1.0"/>
    <w:basedOn w:val="FirstIndent5"/>
    <w:rsid w:val="005C63AD"/>
    <w:pPr>
      <w:ind w:left="1440"/>
    </w:pPr>
  </w:style>
  <w:style w:type="paragraph" w:customStyle="1" w:styleId="FirstIndent15">
    <w:name w:val="*First Indent 1.5"/>
    <w:basedOn w:val="FirstIndent5"/>
    <w:rsid w:val="005C63AD"/>
    <w:pPr>
      <w:ind w:left="2160"/>
    </w:pPr>
  </w:style>
  <w:style w:type="paragraph" w:customStyle="1" w:styleId="FirstIndent20">
    <w:name w:val="*First Indent 2.0"/>
    <w:basedOn w:val="FirstIndent5"/>
    <w:rsid w:val="005C63AD"/>
    <w:pPr>
      <w:ind w:left="2880"/>
    </w:pPr>
  </w:style>
  <w:style w:type="paragraph" w:customStyle="1" w:styleId="FirstIndent25">
    <w:name w:val="*First Indent 2.5"/>
    <w:basedOn w:val="FirstIndent5"/>
    <w:rsid w:val="005C63AD"/>
    <w:pPr>
      <w:ind w:left="3600"/>
    </w:pPr>
  </w:style>
  <w:style w:type="paragraph" w:customStyle="1" w:styleId="Indent5">
    <w:name w:val="*Indent .5"/>
    <w:basedOn w:val="bodytext0"/>
    <w:rsid w:val="005C63AD"/>
    <w:pPr>
      <w:ind w:left="720"/>
    </w:pPr>
  </w:style>
  <w:style w:type="paragraph" w:customStyle="1" w:styleId="Indent10">
    <w:name w:val="*Indent 1.0"/>
    <w:basedOn w:val="Indent5"/>
    <w:rsid w:val="005C63AD"/>
    <w:pPr>
      <w:ind w:left="1440"/>
    </w:pPr>
  </w:style>
  <w:style w:type="paragraph" w:customStyle="1" w:styleId="Indent15">
    <w:name w:val="*Indent 1.5"/>
    <w:basedOn w:val="Indent5"/>
    <w:rsid w:val="005C63AD"/>
    <w:pPr>
      <w:ind w:left="2160"/>
    </w:pPr>
  </w:style>
  <w:style w:type="paragraph" w:customStyle="1" w:styleId="Indent20">
    <w:name w:val="*Indent 2.0"/>
    <w:basedOn w:val="Indent5"/>
    <w:rsid w:val="005C63AD"/>
    <w:pPr>
      <w:ind w:left="2880"/>
    </w:pPr>
  </w:style>
  <w:style w:type="paragraph" w:customStyle="1" w:styleId="Indent25">
    <w:name w:val="*Indent 2.5"/>
    <w:basedOn w:val="Indent5"/>
    <w:rsid w:val="005C63AD"/>
    <w:pPr>
      <w:ind w:left="3600"/>
    </w:pPr>
  </w:style>
  <w:style w:type="paragraph" w:customStyle="1" w:styleId="indent30">
    <w:name w:val="*indent 3.0"/>
    <w:basedOn w:val="Indent5"/>
    <w:rsid w:val="005C63AD"/>
    <w:pPr>
      <w:ind w:left="4320"/>
    </w:pPr>
  </w:style>
  <w:style w:type="paragraph" w:customStyle="1" w:styleId="Heading2noTOC">
    <w:name w:val="Heading 2 (no TOC)"/>
    <w:basedOn w:val="Heading2"/>
    <w:rsid w:val="005C63AD"/>
    <w:pPr>
      <w:ind w:firstLine="720"/>
      <w:outlineLvl w:val="9"/>
    </w:pPr>
  </w:style>
  <w:style w:type="paragraph" w:customStyle="1" w:styleId="Heading3noTOC">
    <w:name w:val="Heading 3 (no TOC)"/>
    <w:basedOn w:val="Heading3"/>
    <w:rsid w:val="005C63AD"/>
    <w:pPr>
      <w:outlineLvl w:val="9"/>
    </w:pPr>
    <w:rPr>
      <w:b w:val="0"/>
    </w:rPr>
  </w:style>
  <w:style w:type="paragraph" w:customStyle="1" w:styleId="Heading4noTOC">
    <w:name w:val="Heading 4 (no TOC)"/>
    <w:basedOn w:val="Heading4"/>
    <w:rsid w:val="005C63AD"/>
    <w:pPr>
      <w:outlineLvl w:val="9"/>
    </w:pPr>
    <w:rPr>
      <w:b w:val="0"/>
    </w:rPr>
  </w:style>
  <w:style w:type="paragraph" w:customStyle="1" w:styleId="Heading5noTOC">
    <w:name w:val="Heading 5 (no TOC)"/>
    <w:basedOn w:val="Heading5"/>
    <w:rsid w:val="005C63AD"/>
    <w:pPr>
      <w:outlineLvl w:val="9"/>
    </w:pPr>
    <w:rPr>
      <w:b w:val="0"/>
    </w:rPr>
  </w:style>
  <w:style w:type="paragraph" w:customStyle="1" w:styleId="Heading6noTOC">
    <w:name w:val="Heading 6 (no TOC)"/>
    <w:basedOn w:val="Heading6"/>
    <w:rsid w:val="005C63AD"/>
    <w:pPr>
      <w:outlineLvl w:val="9"/>
    </w:pPr>
    <w:rPr>
      <w:b w:val="0"/>
    </w:rPr>
  </w:style>
  <w:style w:type="paragraph" w:customStyle="1" w:styleId="Heading7noTOC">
    <w:name w:val="Heading 7 (no TOC)"/>
    <w:basedOn w:val="Heading7"/>
    <w:rsid w:val="005C63AD"/>
    <w:pPr>
      <w:outlineLvl w:val="9"/>
    </w:pPr>
    <w:rPr>
      <w:b w:val="0"/>
    </w:rPr>
  </w:style>
  <w:style w:type="paragraph" w:customStyle="1" w:styleId="Heading8noTOC">
    <w:name w:val="Heading 8 (no TOC)"/>
    <w:basedOn w:val="Heading8"/>
    <w:rsid w:val="005C63AD"/>
    <w:pPr>
      <w:outlineLvl w:val="9"/>
    </w:pPr>
    <w:rPr>
      <w:b w:val="0"/>
    </w:rPr>
  </w:style>
  <w:style w:type="paragraph" w:customStyle="1" w:styleId="Heading9noTOC">
    <w:name w:val="Heading 9 (no TOC)"/>
    <w:basedOn w:val="Heading9"/>
    <w:rsid w:val="005C63AD"/>
    <w:pPr>
      <w:outlineLvl w:val="9"/>
    </w:pPr>
    <w:rPr>
      <w:b w:val="0"/>
    </w:rPr>
  </w:style>
  <w:style w:type="character" w:customStyle="1" w:styleId="CommentTextChar1">
    <w:name w:val="Comment Text Char1"/>
    <w:aliases w:val="Style 58 Char1"/>
    <w:basedOn w:val="DefaultParagraphFont"/>
    <w:link w:val="CommentText"/>
    <w:semiHidden/>
    <w:locked/>
    <w:rsid w:val="005C63AD"/>
    <w:rPr>
      <w:rFonts w:ascii="Times New Roman" w:eastAsia="Times New Roman" w:hAnsi="Times New Roman" w:cs="Arial"/>
      <w:sz w:val="20"/>
      <w:szCs w:val="20"/>
    </w:rPr>
  </w:style>
  <w:style w:type="character" w:customStyle="1" w:styleId="StyleTimesNewRoman">
    <w:name w:val="Style Times New Roman"/>
    <w:basedOn w:val="DefaultParagraphFont"/>
    <w:rsid w:val="005C63AD"/>
    <w:rPr>
      <w:rFonts w:ascii="Times New Roman" w:hAnsi="Times New Roman"/>
      <w:sz w:val="22"/>
    </w:rPr>
  </w:style>
  <w:style w:type="character" w:customStyle="1" w:styleId="bodytextChar0">
    <w:name w:val="*body text Char"/>
    <w:basedOn w:val="DefaultParagraphFont"/>
    <w:link w:val="bodytext0"/>
    <w:rsid w:val="005C63AD"/>
    <w:rPr>
      <w:rFonts w:ascii="Times New Roman" w:eastAsia="Times New Roman" w:hAnsi="Times New Roman" w:cs="Arial"/>
      <w:sz w:val="24"/>
      <w:szCs w:val="20"/>
    </w:rPr>
  </w:style>
  <w:style w:type="character" w:styleId="Strong">
    <w:name w:val="Strong"/>
    <w:basedOn w:val="DefaultParagraphFont"/>
    <w:qFormat/>
    <w:rsid w:val="005C63AD"/>
    <w:rPr>
      <w:b/>
      <w:bCs/>
    </w:rPr>
  </w:style>
  <w:style w:type="table" w:styleId="TableGrid">
    <w:name w:val="Table Grid"/>
    <w:basedOn w:val="TableNormal"/>
    <w:uiPriority w:val="39"/>
    <w:rsid w:val="005C63AD"/>
    <w:pPr>
      <w:spacing w:after="0" w:line="240" w:lineRule="auto"/>
    </w:pPr>
    <w:rPr>
      <w:rFonts w:ascii="Arial" w:eastAsia="Times New Roman" w:hAnsi="Arial" w:cs="Arial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rm10Hdg1">
    <w:name w:val="Form 10 Hdg 1"/>
    <w:basedOn w:val="bodytext0"/>
    <w:rsid w:val="005C63AD"/>
    <w:pPr>
      <w:jc w:val="center"/>
    </w:pPr>
    <w:rPr>
      <w:rFonts w:ascii="Arial" w:hAnsi="Arial"/>
      <w:b/>
      <w:bCs/>
      <w:sz w:val="22"/>
    </w:rPr>
  </w:style>
  <w:style w:type="paragraph" w:customStyle="1" w:styleId="Form9Hdg1">
    <w:name w:val="Form 9 Hdg 1"/>
    <w:basedOn w:val="bodytext0"/>
    <w:rsid w:val="005C63AD"/>
    <w:pPr>
      <w:jc w:val="center"/>
    </w:pPr>
    <w:rPr>
      <w:rFonts w:ascii="Arial" w:hAnsi="Arial"/>
      <w:b/>
      <w:bCs/>
      <w:sz w:val="22"/>
    </w:rPr>
  </w:style>
  <w:style w:type="paragraph" w:customStyle="1" w:styleId="Para1">
    <w:name w:val="Para1"/>
    <w:basedOn w:val="Normal"/>
    <w:autoRedefine/>
    <w:rsid w:val="005C63AD"/>
    <w:pPr>
      <w:overflowPunct/>
      <w:autoSpaceDE/>
      <w:autoSpaceDN/>
      <w:adjustRightInd/>
      <w:textAlignment w:val="auto"/>
    </w:pPr>
    <w:rPr>
      <w:rFonts w:cs="Times New Roman"/>
      <w:szCs w:val="24"/>
    </w:rPr>
  </w:style>
  <w:style w:type="paragraph" w:customStyle="1" w:styleId="BodyText1">
    <w:name w:val="Body Text1"/>
    <w:basedOn w:val="Normal"/>
    <w:rsid w:val="005C63AD"/>
    <w:pPr>
      <w:overflowPunct/>
      <w:autoSpaceDE/>
      <w:autoSpaceDN/>
      <w:adjustRightInd/>
      <w:spacing w:before="240" w:line="240" w:lineRule="atLeast"/>
      <w:ind w:firstLine="1440"/>
      <w:textAlignment w:val="auto"/>
    </w:pPr>
    <w:rPr>
      <w:rFonts w:ascii="NewCenturySchlbk" w:hAnsi="NewCenturySchlbk" w:cs="Times New Roman"/>
    </w:rPr>
  </w:style>
  <w:style w:type="character" w:styleId="Hyperlink">
    <w:name w:val="Hyperlink"/>
    <w:aliases w:val="Style 100"/>
    <w:uiPriority w:val="99"/>
    <w:rsid w:val="005C63AD"/>
    <w:rPr>
      <w:color w:val="0000FF"/>
      <w:u w:val="single"/>
    </w:rPr>
  </w:style>
  <w:style w:type="paragraph" w:customStyle="1" w:styleId="Address1">
    <w:name w:val="Address 1"/>
    <w:basedOn w:val="Normal"/>
    <w:rsid w:val="005C63AD"/>
    <w:pPr>
      <w:overflowPunct/>
      <w:autoSpaceDE/>
      <w:autoSpaceDN/>
      <w:adjustRightInd/>
      <w:spacing w:before="240"/>
      <w:ind w:left="2880"/>
      <w:textAlignment w:val="auto"/>
    </w:pPr>
    <w:rPr>
      <w:rFonts w:ascii="Arial" w:hAnsi="Arial"/>
      <w:b/>
      <w:i/>
      <w:sz w:val="21"/>
      <w:szCs w:val="21"/>
    </w:rPr>
  </w:style>
  <w:style w:type="paragraph" w:customStyle="1" w:styleId="D-BBullet">
    <w:name w:val="D-B Bullet"/>
    <w:basedOn w:val="Normal"/>
    <w:autoRedefine/>
    <w:rsid w:val="005C63AD"/>
    <w:pPr>
      <w:overflowPunct/>
      <w:autoSpaceDE/>
      <w:autoSpaceDN/>
      <w:adjustRightInd/>
      <w:textAlignment w:val="auto"/>
    </w:pPr>
    <w:rPr>
      <w:rFonts w:ascii="Arial" w:hAnsi="Arial" w:cs="Times New Roman"/>
      <w:sz w:val="20"/>
      <w:szCs w:val="24"/>
    </w:rPr>
  </w:style>
  <w:style w:type="paragraph" w:customStyle="1" w:styleId="plain0">
    <w:name w:val="plain"/>
    <w:basedOn w:val="Normal"/>
    <w:rsid w:val="005C63AD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cs="Times New Roman"/>
      <w:szCs w:val="24"/>
    </w:rPr>
  </w:style>
  <w:style w:type="paragraph" w:styleId="ListParagraph">
    <w:name w:val="List Paragraph"/>
    <w:basedOn w:val="Normal"/>
    <w:uiPriority w:val="34"/>
    <w:qFormat/>
    <w:rsid w:val="005C63AD"/>
    <w:pPr>
      <w:ind w:left="720"/>
    </w:pPr>
  </w:style>
  <w:style w:type="paragraph" w:styleId="Revision">
    <w:name w:val="Revision"/>
    <w:hidden/>
    <w:uiPriority w:val="99"/>
    <w:semiHidden/>
    <w:rsid w:val="005C63AD"/>
    <w:pPr>
      <w:spacing w:after="0" w:line="240" w:lineRule="auto"/>
    </w:pPr>
    <w:rPr>
      <w:rFonts w:ascii="Times New Roman" w:eastAsia="Times New Roman" w:hAnsi="Times New Roman" w:cs="Arial"/>
      <w:sz w:val="24"/>
      <w:szCs w:val="20"/>
    </w:rPr>
  </w:style>
  <w:style w:type="paragraph" w:customStyle="1" w:styleId="Arial11Normal">
    <w:name w:val="Arial 11 Normal"/>
    <w:basedOn w:val="Normal"/>
    <w:link w:val="Arial11NormalChar"/>
    <w:rsid w:val="005C63AD"/>
    <w:pPr>
      <w:spacing w:before="240"/>
      <w:ind w:firstLine="720"/>
      <w:jc w:val="both"/>
    </w:pPr>
    <w:rPr>
      <w:rFonts w:ascii="Arial" w:hAnsi="Arial"/>
      <w:sz w:val="22"/>
      <w:szCs w:val="22"/>
    </w:rPr>
  </w:style>
  <w:style w:type="paragraph" w:customStyle="1" w:styleId="NormalArial11">
    <w:name w:val="Normal Arial 11"/>
    <w:basedOn w:val="Normal"/>
    <w:rsid w:val="005C63AD"/>
    <w:pPr>
      <w:jc w:val="both"/>
    </w:pPr>
    <w:rPr>
      <w:rFonts w:ascii="Arial" w:hAnsi="Arial"/>
      <w:sz w:val="22"/>
      <w:szCs w:val="22"/>
    </w:rPr>
  </w:style>
  <w:style w:type="character" w:customStyle="1" w:styleId="Arial11NormalChar">
    <w:name w:val="Arial 11 Normal Char"/>
    <w:basedOn w:val="DefaultParagraphFont"/>
    <w:link w:val="Arial11Normal"/>
    <w:rsid w:val="005C63AD"/>
    <w:rPr>
      <w:rFonts w:ascii="Arial" w:eastAsia="Times New Roman" w:hAnsi="Arial" w:cs="Arial"/>
    </w:rPr>
  </w:style>
  <w:style w:type="paragraph" w:customStyle="1" w:styleId="bodytext100">
    <w:name w:val="body text 10"/>
    <w:basedOn w:val="Normal"/>
    <w:rsid w:val="005C63AD"/>
    <w:pPr>
      <w:overflowPunct/>
      <w:autoSpaceDE/>
      <w:autoSpaceDN/>
      <w:adjustRightInd/>
      <w:spacing w:before="240"/>
      <w:ind w:firstLine="1440"/>
      <w:jc w:val="both"/>
      <w:textAlignment w:val="auto"/>
    </w:pPr>
    <w:rPr>
      <w:rFonts w:ascii="Arial" w:hAnsi="Arial" w:cs="Times New Roman"/>
    </w:rPr>
  </w:style>
  <w:style w:type="paragraph" w:customStyle="1" w:styleId="Form5Hdg1">
    <w:name w:val="Form 5 Hdg 1"/>
    <w:basedOn w:val="bodytext0"/>
    <w:rsid w:val="005C63AD"/>
    <w:pPr>
      <w:jc w:val="center"/>
    </w:pPr>
    <w:rPr>
      <w:rFonts w:ascii="Arial" w:hAnsi="Arial"/>
      <w:b/>
      <w:bCs/>
      <w:sz w:val="22"/>
    </w:rPr>
  </w:style>
  <w:style w:type="paragraph" w:customStyle="1" w:styleId="bodytext250">
    <w:name w:val="*body text .25"/>
    <w:basedOn w:val="Normal"/>
    <w:rsid w:val="005C63AD"/>
    <w:pPr>
      <w:overflowPunct/>
      <w:autoSpaceDE/>
      <w:autoSpaceDN/>
      <w:adjustRightInd/>
      <w:ind w:left="360" w:hanging="360"/>
      <w:jc w:val="both"/>
      <w:textAlignment w:val="auto"/>
    </w:pPr>
    <w:rPr>
      <w:rFonts w:ascii="Arial" w:hAnsi="Arial"/>
      <w:sz w:val="22"/>
      <w:szCs w:val="22"/>
    </w:rPr>
  </w:style>
  <w:style w:type="paragraph" w:customStyle="1" w:styleId="FormSFHdg1">
    <w:name w:val="FormSF Hdg 1"/>
    <w:basedOn w:val="Normal"/>
    <w:rsid w:val="005C63AD"/>
    <w:pPr>
      <w:jc w:val="center"/>
    </w:pPr>
    <w:rPr>
      <w:rFonts w:ascii="Arial" w:hAnsi="Arial"/>
      <w:b/>
      <w:bCs/>
      <w:sz w:val="22"/>
    </w:rPr>
  </w:style>
  <w:style w:type="paragraph" w:customStyle="1" w:styleId="10">
    <w:name w:val="10"/>
    <w:basedOn w:val="Normal"/>
    <w:rsid w:val="005C63AD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cs="Times New Roman"/>
      <w:szCs w:val="24"/>
    </w:rPr>
  </w:style>
  <w:style w:type="paragraph" w:customStyle="1" w:styleId="bodytext50">
    <w:name w:val="bodytext5"/>
    <w:basedOn w:val="Normal"/>
    <w:rsid w:val="005C63AD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cs="Times New Roman"/>
      <w:szCs w:val="24"/>
    </w:rPr>
  </w:style>
  <w:style w:type="paragraph" w:customStyle="1" w:styleId="Appendix">
    <w:name w:val="Appendix"/>
    <w:basedOn w:val="Title"/>
    <w:rsid w:val="005C63AD"/>
    <w:pPr>
      <w:overflowPunct w:val="0"/>
      <w:autoSpaceDE w:val="0"/>
      <w:autoSpaceDN w:val="0"/>
      <w:adjustRightInd w:val="0"/>
      <w:spacing w:before="120" w:after="120"/>
      <w:textAlignment w:val="baseline"/>
      <w:outlineLvl w:val="3"/>
    </w:pPr>
    <w:rPr>
      <w:rFonts w:cs="Times New Roman"/>
      <w:bCs/>
      <w:sz w:val="22"/>
      <w:szCs w:val="22"/>
      <w:u w:val="single"/>
    </w:rPr>
  </w:style>
  <w:style w:type="paragraph" w:customStyle="1" w:styleId="AppendixTitle">
    <w:name w:val="Appendix Title"/>
    <w:basedOn w:val="Title"/>
    <w:rsid w:val="005C63AD"/>
    <w:pPr>
      <w:overflowPunct w:val="0"/>
      <w:autoSpaceDE w:val="0"/>
      <w:autoSpaceDN w:val="0"/>
      <w:adjustRightInd w:val="0"/>
      <w:spacing w:before="120" w:after="120"/>
      <w:textAlignment w:val="baseline"/>
      <w:outlineLvl w:val="3"/>
    </w:pPr>
    <w:rPr>
      <w:rFonts w:cs="Times New Roman"/>
      <w:sz w:val="22"/>
      <w:szCs w:val="22"/>
      <w:u w:val="single"/>
    </w:rPr>
  </w:style>
  <w:style w:type="paragraph" w:customStyle="1" w:styleId="BT0">
    <w:name w:val="BT 0"/>
    <w:basedOn w:val="Normal"/>
    <w:rsid w:val="005C63AD"/>
    <w:pPr>
      <w:spacing w:before="240"/>
      <w:jc w:val="both"/>
      <w:outlineLvl w:val="3"/>
    </w:pPr>
    <w:rPr>
      <w:rFonts w:cs="Times New Roman"/>
      <w:sz w:val="22"/>
      <w:szCs w:val="22"/>
    </w:rPr>
  </w:style>
  <w:style w:type="paragraph" w:customStyle="1" w:styleId="Hang04">
    <w:name w:val="Hang 0/.4"/>
    <w:basedOn w:val="BT0"/>
    <w:rsid w:val="005C63AD"/>
    <w:pPr>
      <w:ind w:left="576" w:hanging="576"/>
    </w:pPr>
  </w:style>
  <w:style w:type="paragraph" w:customStyle="1" w:styleId="Address">
    <w:name w:val="Address"/>
    <w:basedOn w:val="BT0"/>
    <w:rsid w:val="005C63AD"/>
    <w:pPr>
      <w:jc w:val="left"/>
    </w:pPr>
  </w:style>
  <w:style w:type="paragraph" w:customStyle="1" w:styleId="StyleTitle24pt">
    <w:name w:val="Style Title + 24 pt"/>
    <w:basedOn w:val="Title"/>
    <w:rsid w:val="005C63AD"/>
    <w:pPr>
      <w:spacing w:after="0"/>
      <w:outlineLvl w:val="9"/>
    </w:pPr>
    <w:rPr>
      <w:rFonts w:ascii="Arial" w:eastAsia="PMingLiU" w:hAnsi="Arial" w:cs="Times New Roman"/>
      <w:bCs/>
      <w:sz w:val="48"/>
      <w:lang w:eastAsia="zh-TW"/>
    </w:rPr>
  </w:style>
  <w:style w:type="paragraph" w:customStyle="1" w:styleId="StyleHeader24ptBoldCentered">
    <w:name w:val="Style Header + 24 pt Bold Centered"/>
    <w:basedOn w:val="Header"/>
    <w:rsid w:val="005C63AD"/>
    <w:pPr>
      <w:tabs>
        <w:tab w:val="center" w:pos="4320"/>
        <w:tab w:val="right" w:pos="8640"/>
      </w:tabs>
      <w:overflowPunct/>
      <w:autoSpaceDE/>
      <w:autoSpaceDN/>
      <w:adjustRightInd/>
      <w:jc w:val="center"/>
      <w:textAlignment w:val="auto"/>
    </w:pPr>
    <w:rPr>
      <w:rFonts w:ascii="Arial" w:hAnsi="Arial" w:cs="Times New Roman"/>
      <w:b/>
      <w:bCs/>
      <w:sz w:val="48"/>
    </w:rPr>
  </w:style>
  <w:style w:type="paragraph" w:customStyle="1" w:styleId="StyleHeading814ptNotItalic">
    <w:name w:val="Style Heading 8 + 14 pt Not Italic"/>
    <w:basedOn w:val="Heading8"/>
    <w:rsid w:val="005C63AD"/>
    <w:pPr>
      <w:overflowPunct/>
      <w:autoSpaceDE/>
      <w:autoSpaceDN/>
      <w:adjustRightInd/>
      <w:spacing w:after="60"/>
      <w:textAlignment w:val="auto"/>
    </w:pPr>
    <w:rPr>
      <w:rFonts w:ascii="Arial" w:hAnsi="Arial" w:cs="Times New Roman"/>
      <w:b w:val="0"/>
      <w:sz w:val="28"/>
      <w:szCs w:val="24"/>
    </w:rPr>
  </w:style>
  <w:style w:type="character" w:styleId="PlaceholderText">
    <w:name w:val="Placeholder Text"/>
    <w:basedOn w:val="DefaultParagraphFont"/>
    <w:uiPriority w:val="99"/>
    <w:semiHidden/>
    <w:rsid w:val="005C63AD"/>
    <w:rPr>
      <w:color w:val="808080"/>
    </w:rPr>
  </w:style>
  <w:style w:type="character" w:customStyle="1" w:styleId="msoins0">
    <w:name w:val="msoins"/>
    <w:rsid w:val="005C63AD"/>
  </w:style>
  <w:style w:type="paragraph" w:customStyle="1" w:styleId="Default">
    <w:name w:val="Default"/>
    <w:rsid w:val="005C63A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dbNormal">
    <w:name w:val="db Normal"/>
    <w:basedOn w:val="Normal"/>
    <w:link w:val="dbNormalChar"/>
    <w:qFormat/>
    <w:rsid w:val="005C63AD"/>
    <w:pPr>
      <w:spacing w:after="120"/>
    </w:pPr>
    <w:rPr>
      <w:rFonts w:ascii="Arial" w:hAnsi="Arial"/>
      <w:sz w:val="22"/>
      <w:szCs w:val="22"/>
    </w:rPr>
  </w:style>
  <w:style w:type="character" w:customStyle="1" w:styleId="dbNormalChar">
    <w:name w:val="db Normal Char"/>
    <w:basedOn w:val="DefaultParagraphFont"/>
    <w:link w:val="dbNormal"/>
    <w:rsid w:val="005C63AD"/>
    <w:rPr>
      <w:rFonts w:ascii="Arial" w:eastAsia="Times New Roman" w:hAnsi="Arial" w:cs="Arial"/>
    </w:rPr>
  </w:style>
  <w:style w:type="paragraph" w:customStyle="1" w:styleId="TableText">
    <w:name w:val="Table Text"/>
    <w:basedOn w:val="Normal"/>
    <w:uiPriority w:val="99"/>
    <w:qFormat/>
    <w:rsid w:val="005C63AD"/>
    <w:pPr>
      <w:overflowPunct/>
      <w:autoSpaceDE/>
      <w:autoSpaceDN/>
      <w:adjustRightInd/>
      <w:spacing w:before="40" w:after="40" w:line="260" w:lineRule="exact"/>
      <w:textAlignment w:val="auto"/>
    </w:pPr>
    <w:rPr>
      <w:rFonts w:ascii="TimesNewRoman" w:eastAsia="Calibri" w:hAnsi="TimesNewRoman" w:cs="TimesNewRoman"/>
      <w:sz w:val="20"/>
    </w:rPr>
  </w:style>
  <w:style w:type="paragraph" w:customStyle="1" w:styleId="TableHeading">
    <w:name w:val="Table Heading"/>
    <w:basedOn w:val="TableText"/>
    <w:rsid w:val="005C63AD"/>
    <w:pPr>
      <w:jc w:val="center"/>
    </w:pPr>
    <w:rPr>
      <w:rFonts w:ascii="Arial" w:hAnsi="Arial"/>
      <w:b/>
      <w:bCs/>
    </w:rPr>
  </w:style>
  <w:style w:type="paragraph" w:styleId="NoSpacing">
    <w:name w:val="No Spacing"/>
    <w:uiPriority w:val="1"/>
    <w:qFormat/>
    <w:rsid w:val="004E62CC"/>
    <w:pPr>
      <w:overflowPunct w:val="0"/>
      <w:autoSpaceDE w:val="0"/>
      <w:autoSpaceDN w:val="0"/>
      <w:adjustRightInd w:val="0"/>
      <w:spacing w:before="120" w:after="0" w:line="240" w:lineRule="auto"/>
      <w:jc w:val="both"/>
      <w:textAlignment w:val="baseline"/>
    </w:pPr>
    <w:rPr>
      <w:rFonts w:ascii="Arial" w:eastAsia="Times New Roman" w:hAnsi="Arial" w:cs="Arial"/>
      <w:i/>
      <w:sz w:val="20"/>
      <w:szCs w:val="20"/>
    </w:rPr>
  </w:style>
  <w:style w:type="numbering" w:customStyle="1" w:styleId="Style1">
    <w:name w:val="Style1"/>
    <w:uiPriority w:val="99"/>
    <w:rsid w:val="004E62CC"/>
    <w:pPr>
      <w:numPr>
        <w:numId w:val="25"/>
      </w:numPr>
    </w:pPr>
  </w:style>
  <w:style w:type="paragraph" w:customStyle="1" w:styleId="TableParagraph">
    <w:name w:val="Table Paragraph"/>
    <w:basedOn w:val="Normal"/>
    <w:uiPriority w:val="1"/>
    <w:qFormat/>
    <w:rsid w:val="0014683E"/>
    <w:pPr>
      <w:widowControl w:val="0"/>
      <w:overflowPunct/>
      <w:autoSpaceDE/>
      <w:autoSpaceDN/>
      <w:adjustRightInd/>
      <w:textAlignment w:val="auto"/>
    </w:pPr>
    <w:rPr>
      <w:rFonts w:asciiTheme="minorHAnsi" w:eastAsiaTheme="minorHAnsi" w:hAnsiTheme="minorHAnsi" w:cstheme="minorBidi"/>
      <w:sz w:val="22"/>
      <w:szCs w:val="22"/>
    </w:rPr>
  </w:style>
  <w:style w:type="paragraph" w:customStyle="1" w:styleId="DBNormal0">
    <w:name w:val="DB Normal"/>
    <w:basedOn w:val="Normal"/>
    <w:link w:val="DBNormalChar3"/>
    <w:qFormat/>
    <w:rsid w:val="00921FBA"/>
    <w:pPr>
      <w:overflowPunct/>
      <w:autoSpaceDE/>
      <w:autoSpaceDN/>
      <w:adjustRightInd/>
      <w:spacing w:after="240"/>
      <w:jc w:val="both"/>
      <w:textAlignment w:val="auto"/>
    </w:pPr>
    <w:rPr>
      <w:rFonts w:ascii="Arial" w:hAnsi="Arial" w:cs="Times New Roman"/>
      <w:sz w:val="22"/>
      <w:szCs w:val="22"/>
    </w:rPr>
  </w:style>
  <w:style w:type="character" w:customStyle="1" w:styleId="DBNormalChar3">
    <w:name w:val="DB Normal Char3"/>
    <w:link w:val="DBNormal0"/>
    <w:rsid w:val="00921FBA"/>
    <w:rPr>
      <w:rFonts w:ascii="Arial" w:eastAsia="Times New Roman" w:hAnsi="Arial" w:cs="Times New Roman"/>
    </w:rPr>
  </w:style>
  <w:style w:type="character" w:styleId="Mention">
    <w:name w:val="Mention"/>
    <w:basedOn w:val="DefaultParagraphFont"/>
    <w:uiPriority w:val="99"/>
    <w:semiHidden/>
    <w:unhideWhenUsed/>
    <w:rsid w:val="001E2DB4"/>
    <w:rPr>
      <w:color w:val="2B579A"/>
      <w:shd w:val="clear" w:color="auto" w:fill="E6E6E6"/>
    </w:rPr>
  </w:style>
  <w:style w:type="table" w:customStyle="1" w:styleId="TableGrid1">
    <w:name w:val="Table Grid1"/>
    <w:basedOn w:val="TableNormal"/>
    <w:next w:val="TableGrid"/>
    <w:rsid w:val="00E75A08"/>
    <w:pPr>
      <w:spacing w:after="0" w:line="240" w:lineRule="auto"/>
    </w:pPr>
    <w:rPr>
      <w:rFonts w:ascii="Arial" w:eastAsia="Times New Roman" w:hAnsi="Arial" w:cs="Arial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74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97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1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47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5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89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7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38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B0E161B7FB744ADBC462AFA19911FE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CBEFC06-EC6B-4951-844B-96B29F267237}"/>
      </w:docPartPr>
      <w:docPartBody>
        <w:p w:rsidR="00A67193" w:rsidRDefault="009725BF" w:rsidP="009725BF">
          <w:pPr>
            <w:pStyle w:val="DB0E161B7FB744ADBC462AFA19911FE8"/>
          </w:pPr>
          <w:r w:rsidRPr="005A16DB">
            <w:rPr>
              <w:rStyle w:val="PlaceholderText"/>
            </w:rPr>
            <w:t>[Comments]</w:t>
          </w:r>
        </w:p>
      </w:docPartBody>
    </w:docPart>
    <w:docPart>
      <w:docPartPr>
        <w:name w:val="44E05B062BB84D5983447544F7354DC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8A37EA9-8FA5-4F99-B936-3F53654E37FD}"/>
      </w:docPartPr>
      <w:docPartBody>
        <w:p w:rsidR="00A67193" w:rsidRDefault="009725BF" w:rsidP="009725BF">
          <w:pPr>
            <w:pStyle w:val="44E05B062BB84D5983447544F7354DCE"/>
          </w:pPr>
          <w:r w:rsidRPr="00A250BC">
            <w:rPr>
              <w:rStyle w:val="PlaceholderText"/>
            </w:rPr>
            <w:t>[Keywords]</w:t>
          </w:r>
        </w:p>
      </w:docPartBody>
    </w:docPart>
    <w:docPart>
      <w:docPartPr>
        <w:name w:val="A7D81519584A442B85D76B17DC4A52F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E6D7AA5-5590-4B13-A39C-FBE38C9B6C44}"/>
      </w:docPartPr>
      <w:docPartBody>
        <w:p w:rsidR="00A67193" w:rsidRDefault="009725BF" w:rsidP="009725BF">
          <w:pPr>
            <w:pStyle w:val="A7D81519584A442B85D76B17DC4A52FC"/>
          </w:pPr>
          <w:r w:rsidRPr="003D1924">
            <w:rPr>
              <w:rStyle w:val="PlaceholderText"/>
            </w:rPr>
            <w:t>[Subject]</w:t>
          </w:r>
        </w:p>
      </w:docPartBody>
    </w:docPart>
    <w:docPart>
      <w:docPartPr>
        <w:name w:val="31B44ED409D84B328B7ED28EE946DCC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9EE835E-3314-427B-A914-9378F7BE6AEE}"/>
      </w:docPartPr>
      <w:docPartBody>
        <w:p w:rsidR="00A67193" w:rsidRDefault="009725BF" w:rsidP="009725BF">
          <w:pPr>
            <w:pStyle w:val="31B44ED409D84B328B7ED28EE946DCC9"/>
          </w:pPr>
          <w:r w:rsidRPr="00C56874">
            <w:rPr>
              <w:rStyle w:val="PlaceholderText"/>
            </w:rPr>
            <w:t>[Status]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old"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ewCenturySchlbk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New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9725BF"/>
    <w:rsid w:val="00040718"/>
    <w:rsid w:val="00095276"/>
    <w:rsid w:val="001171A1"/>
    <w:rsid w:val="001272A4"/>
    <w:rsid w:val="00162511"/>
    <w:rsid w:val="001B452E"/>
    <w:rsid w:val="001E0BDF"/>
    <w:rsid w:val="001F6301"/>
    <w:rsid w:val="00293651"/>
    <w:rsid w:val="003224E5"/>
    <w:rsid w:val="00357C0E"/>
    <w:rsid w:val="00363A98"/>
    <w:rsid w:val="00396459"/>
    <w:rsid w:val="00426718"/>
    <w:rsid w:val="004711D8"/>
    <w:rsid w:val="004A16CF"/>
    <w:rsid w:val="004C290C"/>
    <w:rsid w:val="004C3EFC"/>
    <w:rsid w:val="004E0D89"/>
    <w:rsid w:val="0051184D"/>
    <w:rsid w:val="00521B42"/>
    <w:rsid w:val="005727BA"/>
    <w:rsid w:val="005A66ED"/>
    <w:rsid w:val="005A7242"/>
    <w:rsid w:val="005F040B"/>
    <w:rsid w:val="006959D8"/>
    <w:rsid w:val="007A6D6A"/>
    <w:rsid w:val="007C7DB2"/>
    <w:rsid w:val="007F7FCD"/>
    <w:rsid w:val="00853D61"/>
    <w:rsid w:val="00882F76"/>
    <w:rsid w:val="008C5339"/>
    <w:rsid w:val="008F28CA"/>
    <w:rsid w:val="00915C5A"/>
    <w:rsid w:val="00922D4A"/>
    <w:rsid w:val="0092456F"/>
    <w:rsid w:val="009725BF"/>
    <w:rsid w:val="009D5E63"/>
    <w:rsid w:val="00A239FF"/>
    <w:rsid w:val="00A4145B"/>
    <w:rsid w:val="00A67193"/>
    <w:rsid w:val="00A85CD7"/>
    <w:rsid w:val="00AB519D"/>
    <w:rsid w:val="00BA1FC4"/>
    <w:rsid w:val="00BE72E4"/>
    <w:rsid w:val="00BF3206"/>
    <w:rsid w:val="00C14671"/>
    <w:rsid w:val="00C14CE6"/>
    <w:rsid w:val="00C22ADC"/>
    <w:rsid w:val="00C50D28"/>
    <w:rsid w:val="00C774FE"/>
    <w:rsid w:val="00CB3230"/>
    <w:rsid w:val="00CF1620"/>
    <w:rsid w:val="00DA000E"/>
    <w:rsid w:val="00DE13A8"/>
    <w:rsid w:val="00E3705D"/>
    <w:rsid w:val="00E75394"/>
    <w:rsid w:val="00EC23D9"/>
    <w:rsid w:val="00ED51A2"/>
    <w:rsid w:val="00ED5D18"/>
    <w:rsid w:val="00F147DD"/>
    <w:rsid w:val="00F30EFE"/>
    <w:rsid w:val="00F74AAA"/>
    <w:rsid w:val="00FB5C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A6719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7C7DB2"/>
    <w:rPr>
      <w:color w:val="808080"/>
    </w:rPr>
  </w:style>
  <w:style w:type="paragraph" w:customStyle="1" w:styleId="DB0E161B7FB744ADBC462AFA19911FE8">
    <w:name w:val="DB0E161B7FB744ADBC462AFA19911FE8"/>
    <w:rsid w:val="009725BF"/>
  </w:style>
  <w:style w:type="paragraph" w:customStyle="1" w:styleId="44E05B062BB84D5983447544F7354DCE">
    <w:name w:val="44E05B062BB84D5983447544F7354DCE"/>
    <w:rsid w:val="009725BF"/>
  </w:style>
  <w:style w:type="paragraph" w:customStyle="1" w:styleId="A7D81519584A442B85D76B17DC4A52FC">
    <w:name w:val="A7D81519584A442B85D76B17DC4A52FC"/>
    <w:rsid w:val="009725BF"/>
  </w:style>
  <w:style w:type="paragraph" w:customStyle="1" w:styleId="31B44ED409D84B328B7ED28EE946DCC9">
    <w:name w:val="31B44ED409D84B328B7ED28EE946DCC9"/>
    <w:rsid w:val="009725BF"/>
  </w:style>
  <w:style w:type="paragraph" w:customStyle="1" w:styleId="23D36058FA5C4F0AAEF32C762108FF4B">
    <w:name w:val="23D36058FA5C4F0AAEF32C762108FF4B"/>
    <w:rsid w:val="009725BF"/>
  </w:style>
  <w:style w:type="paragraph" w:customStyle="1" w:styleId="2C8D95561FB14BBF85026CDD017E3746">
    <w:name w:val="2C8D95561FB14BBF85026CDD017E3746"/>
    <w:rsid w:val="009725BF"/>
  </w:style>
  <w:style w:type="paragraph" w:customStyle="1" w:styleId="66AA3EE27DD240759E9ADBA36A2CEF1B">
    <w:name w:val="66AA3EE27DD240759E9ADBA36A2CEF1B"/>
    <w:rsid w:val="009725BF"/>
  </w:style>
  <w:style w:type="paragraph" w:customStyle="1" w:styleId="13179D1BD02A41ED8AB43054F69DD5C5">
    <w:name w:val="13179D1BD02A41ED8AB43054F69DD5C5"/>
    <w:rsid w:val="009725BF"/>
  </w:style>
  <w:style w:type="paragraph" w:customStyle="1" w:styleId="3E35CE15038D43A985C5DF128C4ED997">
    <w:name w:val="3E35CE15038D43A985C5DF128C4ED997"/>
    <w:rsid w:val="009725BF"/>
  </w:style>
  <w:style w:type="paragraph" w:customStyle="1" w:styleId="4F0DEF08B1304586A4AC61AF6A284457">
    <w:name w:val="4F0DEF08B1304586A4AC61AF6A284457"/>
    <w:rsid w:val="009725BF"/>
  </w:style>
  <w:style w:type="paragraph" w:customStyle="1" w:styleId="52FA0A99AB7D49FFB3C96C119F942087">
    <w:name w:val="52FA0A99AB7D49FFB3C96C119F942087"/>
    <w:rsid w:val="009725BF"/>
  </w:style>
  <w:style w:type="paragraph" w:customStyle="1" w:styleId="96D2021C53D741F588BBD761BA2C506D">
    <w:name w:val="96D2021C53D741F588BBD761BA2C506D"/>
    <w:rsid w:val="009725BF"/>
  </w:style>
  <w:style w:type="paragraph" w:customStyle="1" w:styleId="C3D350202B3D4C7082DC10A85668096A">
    <w:name w:val="C3D350202B3D4C7082DC10A85668096A"/>
    <w:rsid w:val="009725BF"/>
  </w:style>
  <w:style w:type="paragraph" w:customStyle="1" w:styleId="395E91A1C38C495ABB801382671C6CA7">
    <w:name w:val="395E91A1C38C495ABB801382671C6CA7"/>
    <w:rsid w:val="009725BF"/>
  </w:style>
  <w:style w:type="paragraph" w:customStyle="1" w:styleId="7B44E83B047F434D9E283E6698FBC440">
    <w:name w:val="7B44E83B047F434D9E283E6698FBC440"/>
    <w:rsid w:val="009725BF"/>
  </w:style>
  <w:style w:type="paragraph" w:customStyle="1" w:styleId="C5F7FD49127D46CD93A40671BE1B8100">
    <w:name w:val="C5F7FD49127D46CD93A40671BE1B8100"/>
    <w:rsid w:val="009725BF"/>
  </w:style>
  <w:style w:type="paragraph" w:customStyle="1" w:styleId="ADA0370214DC4434BE785A92F558008C">
    <w:name w:val="ADA0370214DC4434BE785A92F558008C"/>
    <w:rsid w:val="009725BF"/>
  </w:style>
  <w:style w:type="paragraph" w:customStyle="1" w:styleId="6067CD626C684B72B3402F6B8B2004B1">
    <w:name w:val="6067CD626C684B72B3402F6B8B2004B1"/>
    <w:rsid w:val="009725BF"/>
  </w:style>
  <w:style w:type="paragraph" w:customStyle="1" w:styleId="287C88E534A345DD8EF23DF03E6B1DA5">
    <w:name w:val="287C88E534A345DD8EF23DF03E6B1DA5"/>
    <w:rsid w:val="009725BF"/>
  </w:style>
  <w:style w:type="paragraph" w:customStyle="1" w:styleId="71704F3360364D9AAEEA446C88823965">
    <w:name w:val="71704F3360364D9AAEEA446C88823965"/>
    <w:rsid w:val="009725BF"/>
  </w:style>
  <w:style w:type="paragraph" w:customStyle="1" w:styleId="4FF73FFF5BFE4285994F302D8B786C78">
    <w:name w:val="4FF73FFF5BFE4285994F302D8B786C78"/>
    <w:rsid w:val="009725BF"/>
  </w:style>
  <w:style w:type="paragraph" w:customStyle="1" w:styleId="59F793DA35094DDEA342A929DC66224F">
    <w:name w:val="59F793DA35094DDEA342A929DC66224F"/>
    <w:rsid w:val="00C14CE6"/>
    <w:pPr>
      <w:spacing w:before="240" w:after="0" w:line="240" w:lineRule="auto"/>
    </w:pPr>
    <w:rPr>
      <w:rFonts w:ascii="Times New Roman" w:eastAsia="Times New Roman" w:hAnsi="Times New Roman" w:cs="Arial"/>
      <w:sz w:val="24"/>
      <w:szCs w:val="20"/>
    </w:rPr>
  </w:style>
  <w:style w:type="paragraph" w:customStyle="1" w:styleId="59F793DA35094DDEA342A929DC66224F1">
    <w:name w:val="59F793DA35094DDEA342A929DC66224F1"/>
    <w:rsid w:val="00C14CE6"/>
    <w:pPr>
      <w:spacing w:before="240" w:after="0" w:line="240" w:lineRule="auto"/>
    </w:pPr>
    <w:rPr>
      <w:rFonts w:ascii="Times New Roman" w:eastAsia="Times New Roman" w:hAnsi="Times New Roman" w:cs="Arial"/>
      <w:sz w:val="24"/>
      <w:szCs w:val="20"/>
    </w:rPr>
  </w:style>
  <w:style w:type="paragraph" w:customStyle="1" w:styleId="7B07F712CEB240B18C4BF336E2F06B10">
    <w:name w:val="7B07F712CEB240B18C4BF336E2F06B10"/>
    <w:rsid w:val="00C14CE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Arial"/>
      <w:sz w:val="24"/>
      <w:szCs w:val="20"/>
    </w:rPr>
  </w:style>
  <w:style w:type="paragraph" w:customStyle="1" w:styleId="C5F61B92A7624626A01E17F83A7D8BEA">
    <w:name w:val="C5F61B92A7624626A01E17F83A7D8BEA"/>
    <w:rsid w:val="007C7DB2"/>
    <w:pPr>
      <w:spacing w:after="160" w:line="259" w:lineRule="auto"/>
    </w:pPr>
  </w:style>
  <w:style w:type="paragraph" w:customStyle="1" w:styleId="9E9839A6BB0A41F59D23A759AE46AADA">
    <w:name w:val="9E9839A6BB0A41F59D23A759AE46AADA"/>
    <w:rsid w:val="007C7DB2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6A95DE-7496-4206-A1D6-C8F7386081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5</Pages>
  <Words>769</Words>
  <Characters>4388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Cashless Tolling</vt:lpstr>
    </vt:vector>
  </TitlesOfParts>
  <Company>W-AMNYC-V-AIT04</Company>
  <LinksUpToDate>false</LinksUpToDate>
  <CharactersWithSpaces>5147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Cashless Tolling</dc:title>
  <dc:subject>Request for Proposals</dc:subject>
  <dc:creator>Tom Velleca</dc:creator>
  <cp:keywords>TA 19-1, Contract No. D800002</cp:keywords>
  <dc:description>CASHLESS TOLLING</dc:description>
  <cp:lastModifiedBy>Elias, Tina</cp:lastModifiedBy>
  <cp:revision>23</cp:revision>
  <cp:lastPrinted>2019-03-04T20:51:00Z</cp:lastPrinted>
  <dcterms:created xsi:type="dcterms:W3CDTF">2019-01-23T15:14:00Z</dcterms:created>
  <dcterms:modified xsi:type="dcterms:W3CDTF">2019-04-11T17:13:00Z</dcterms:modified>
  <cp:category>Instructions to Proposers, Appendix E</cp:category>
  <cp:contentStatus>Addendum #5 April 11, 2019</cp:contentStatus>
</cp:coreProperties>
</file>