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header26.xml" ContentType="application/vnd.openxmlformats-officedocument.wordprocessingml.head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37.xml" ContentType="application/vnd.openxmlformats-officedocument.wordprocessingml.header+xml"/>
  <Override PartName="/word/footer4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BA553" w14:textId="0D18E967" w:rsidR="005C63AD" w:rsidRDefault="005C63AD" w:rsidP="005C63AD"/>
    <w:p w14:paraId="18C25718" w14:textId="6A87C23F" w:rsidR="005C63AD" w:rsidRDefault="00437B29" w:rsidP="00437B29">
      <w:pPr>
        <w:jc w:val="center"/>
      </w:pPr>
      <w:r>
        <w:rPr>
          <w:noProof/>
        </w:rPr>
        <w:drawing>
          <wp:inline distT="0" distB="0" distL="0" distR="0" wp14:anchorId="2D3215AD" wp14:editId="6DCCF2B4">
            <wp:extent cx="3633470" cy="1012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3470" cy="1012190"/>
                    </a:xfrm>
                    <a:prstGeom prst="rect">
                      <a:avLst/>
                    </a:prstGeom>
                    <a:noFill/>
                  </pic:spPr>
                </pic:pic>
              </a:graphicData>
            </a:graphic>
          </wp:inline>
        </w:drawing>
      </w:r>
    </w:p>
    <w:p w14:paraId="7293E398" w14:textId="77777777" w:rsidR="005C63AD" w:rsidRDefault="005C63AD" w:rsidP="005C63AD">
      <w:pPr>
        <w:ind w:left="180"/>
      </w:pPr>
    </w:p>
    <w:p w14:paraId="2E8F410C" w14:textId="77777777" w:rsidR="005C63AD" w:rsidRDefault="005C63AD" w:rsidP="005C63AD"/>
    <w:p w14:paraId="48BF2288" w14:textId="77777777" w:rsidR="005C63AD" w:rsidRDefault="005C63AD" w:rsidP="005C63AD">
      <w:pPr>
        <w:rPr>
          <w:rFonts w:ascii="Courier" w:hAnsi="Courier" w:cs="Lucida Sans Unicode"/>
          <w:b/>
          <w:bCs/>
          <w:color w:val="993300"/>
          <w:sz w:val="40"/>
        </w:rPr>
      </w:pPr>
    </w:p>
    <w:sdt>
      <w:sdtPr>
        <w:rPr>
          <w:rFonts w:ascii="Arial" w:hAnsi="Arial"/>
          <w:b/>
          <w:iCs/>
          <w:caps/>
          <w:sz w:val="48"/>
          <w:szCs w:val="48"/>
        </w:rPr>
        <w:alias w:val="Comments"/>
        <w:id w:val="92673712"/>
        <w:placeholder>
          <w:docPart w:val="DB0E161B7FB744ADBC462AFA19911FE8"/>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79C8595" w14:textId="31177728" w:rsidR="005C63AD" w:rsidRPr="0080082B" w:rsidRDefault="00BB6644" w:rsidP="005C63AD">
          <w:pPr>
            <w:jc w:val="center"/>
            <w:rPr>
              <w:rFonts w:ascii="Arial" w:hAnsi="Arial"/>
              <w:b/>
              <w:iCs/>
              <w:caps/>
              <w:sz w:val="44"/>
              <w:szCs w:val="44"/>
            </w:rPr>
          </w:pPr>
          <w:r>
            <w:rPr>
              <w:rFonts w:ascii="Arial" w:hAnsi="Arial"/>
              <w:b/>
              <w:iCs/>
              <w:caps/>
              <w:sz w:val="48"/>
              <w:szCs w:val="48"/>
            </w:rPr>
            <w:t>CASHLESS TOLLING</w:t>
          </w:r>
        </w:p>
      </w:sdtContent>
    </w:sdt>
    <w:p w14:paraId="7ABD9E96" w14:textId="77777777" w:rsidR="005C63AD" w:rsidRPr="00881261" w:rsidRDefault="005C63AD" w:rsidP="005C63AD">
      <w:pPr>
        <w:pStyle w:val="Header"/>
        <w:tabs>
          <w:tab w:val="left" w:pos="720"/>
        </w:tabs>
        <w:jc w:val="center"/>
        <w:rPr>
          <w:sz w:val="48"/>
        </w:rPr>
      </w:pPr>
    </w:p>
    <w:sdt>
      <w:sdtPr>
        <w:rPr>
          <w:rFonts w:ascii="Arial" w:hAnsi="Arial" w:cs="Times New Roman"/>
          <w:sz w:val="28"/>
          <w:szCs w:val="28"/>
        </w:rPr>
        <w:alias w:val="Keywords"/>
        <w:id w:val="7048510"/>
        <w:placeholder>
          <w:docPart w:val="44E05B062BB84D5983447544F7354DCE"/>
        </w:placeholder>
        <w:dataBinding w:prefixMappings="xmlns:ns0='http://purl.org/dc/elements/1.1/' xmlns:ns1='http://schemas.openxmlformats.org/package/2006/metadata/core-properties' " w:xpath="/ns1:coreProperties[1]/ns1:keywords[1]" w:storeItemID="{6C3C8BC8-F283-45AE-878A-BAB7291924A1}"/>
        <w:text/>
      </w:sdtPr>
      <w:sdtEndPr/>
      <w:sdtContent>
        <w:p w14:paraId="5779CB30" w14:textId="1EABCE1A" w:rsidR="005C63AD" w:rsidRDefault="00437B29" w:rsidP="005C63AD">
          <w:pPr>
            <w:pStyle w:val="Header"/>
            <w:tabs>
              <w:tab w:val="left" w:pos="720"/>
            </w:tabs>
            <w:jc w:val="center"/>
            <w:rPr>
              <w:rFonts w:ascii="Arial" w:hAnsi="Arial" w:cs="Times New Roman"/>
              <w:sz w:val="28"/>
              <w:szCs w:val="28"/>
            </w:rPr>
          </w:pPr>
          <w:r>
            <w:rPr>
              <w:rFonts w:ascii="Arial" w:hAnsi="Arial" w:cs="Times New Roman"/>
              <w:sz w:val="28"/>
              <w:szCs w:val="28"/>
            </w:rPr>
            <w:t>TA 1</w:t>
          </w:r>
          <w:r w:rsidR="00BB6644">
            <w:rPr>
              <w:rFonts w:ascii="Arial" w:hAnsi="Arial" w:cs="Times New Roman"/>
              <w:sz w:val="28"/>
              <w:szCs w:val="28"/>
            </w:rPr>
            <w:t>9-1</w:t>
          </w:r>
          <w:r w:rsidR="00BC5591">
            <w:rPr>
              <w:rFonts w:ascii="Arial" w:hAnsi="Arial" w:cs="Times New Roman"/>
              <w:sz w:val="28"/>
              <w:szCs w:val="28"/>
            </w:rPr>
            <w:t>, Contract</w:t>
          </w:r>
          <w:r>
            <w:rPr>
              <w:rFonts w:ascii="Arial" w:hAnsi="Arial" w:cs="Times New Roman"/>
              <w:sz w:val="28"/>
              <w:szCs w:val="28"/>
            </w:rPr>
            <w:t xml:space="preserve"> No. D8</w:t>
          </w:r>
          <w:r w:rsidR="00BC5591">
            <w:rPr>
              <w:rFonts w:ascii="Arial" w:hAnsi="Arial" w:cs="Times New Roman"/>
              <w:sz w:val="28"/>
              <w:szCs w:val="28"/>
            </w:rPr>
            <w:t>00</w:t>
          </w:r>
          <w:r>
            <w:rPr>
              <w:rFonts w:ascii="Arial" w:hAnsi="Arial" w:cs="Times New Roman"/>
              <w:sz w:val="28"/>
              <w:szCs w:val="28"/>
            </w:rPr>
            <w:t>00</w:t>
          </w:r>
          <w:r w:rsidR="00BB6644">
            <w:rPr>
              <w:rFonts w:ascii="Arial" w:hAnsi="Arial" w:cs="Times New Roman"/>
              <w:sz w:val="28"/>
              <w:szCs w:val="28"/>
            </w:rPr>
            <w:t>2</w:t>
          </w:r>
        </w:p>
      </w:sdtContent>
    </w:sdt>
    <w:p w14:paraId="7674E373" w14:textId="77777777" w:rsidR="005C63AD" w:rsidRDefault="005C63AD" w:rsidP="005C63AD">
      <w:pPr>
        <w:pStyle w:val="Header"/>
        <w:tabs>
          <w:tab w:val="left" w:pos="720"/>
        </w:tabs>
        <w:jc w:val="center"/>
        <w:rPr>
          <w:sz w:val="48"/>
        </w:rPr>
      </w:pPr>
    </w:p>
    <w:sdt>
      <w:sdtPr>
        <w:rPr>
          <w:rFonts w:ascii="Arial" w:hAnsi="Arial"/>
          <w:b/>
          <w:bCs/>
          <w:caps/>
          <w:sz w:val="48"/>
        </w:rPr>
        <w:alias w:val="Subject"/>
        <w:id w:val="17111967"/>
        <w:placeholder>
          <w:docPart w:val="A7D81519584A442B85D76B17DC4A52FC"/>
        </w:placeholder>
        <w:dataBinding w:prefixMappings="xmlns:ns0='http://purl.org/dc/elements/1.1/' xmlns:ns1='http://schemas.openxmlformats.org/package/2006/metadata/core-properties' " w:xpath="/ns1:coreProperties[1]/ns0:subject[1]" w:storeItemID="{6C3C8BC8-F283-45AE-878A-BAB7291924A1}"/>
        <w:text/>
      </w:sdtPr>
      <w:sdtEndPr/>
      <w:sdtContent>
        <w:p w14:paraId="7D46AC02" w14:textId="77777777" w:rsidR="005C63AD" w:rsidRPr="00BC5591" w:rsidRDefault="00BC5591" w:rsidP="005C63AD">
          <w:pPr>
            <w:pStyle w:val="Header"/>
            <w:tabs>
              <w:tab w:val="left" w:pos="720"/>
            </w:tabs>
            <w:jc w:val="center"/>
            <w:rPr>
              <w:rFonts w:ascii="Arial" w:hAnsi="Arial"/>
              <w:b/>
              <w:bCs/>
              <w:caps/>
              <w:sz w:val="48"/>
            </w:rPr>
          </w:pPr>
          <w:r w:rsidRPr="00BC5591">
            <w:rPr>
              <w:rFonts w:ascii="Arial" w:hAnsi="Arial"/>
              <w:b/>
              <w:bCs/>
              <w:caps/>
              <w:sz w:val="48"/>
            </w:rPr>
            <w:t>Request for Proposals</w:t>
          </w:r>
        </w:p>
      </w:sdtContent>
    </w:sdt>
    <w:p w14:paraId="1B41C509" w14:textId="77777777" w:rsidR="005C63AD" w:rsidRPr="008F0D5F" w:rsidRDefault="005C63AD" w:rsidP="005C63AD">
      <w:pPr>
        <w:pStyle w:val="Header"/>
        <w:tabs>
          <w:tab w:val="left" w:pos="720"/>
        </w:tabs>
        <w:jc w:val="center"/>
        <w:rPr>
          <w:sz w:val="22"/>
          <w:szCs w:val="22"/>
        </w:rPr>
      </w:pPr>
    </w:p>
    <w:p w14:paraId="4530AAEF" w14:textId="77777777" w:rsidR="005C63AD" w:rsidRDefault="005C63AD" w:rsidP="005C63AD">
      <w:pPr>
        <w:pStyle w:val="StyleHeader24ptBoldCentered"/>
      </w:pPr>
      <w:r>
        <w:t>INSTRUCTIONS TO PROPOSERS</w:t>
      </w:r>
    </w:p>
    <w:p w14:paraId="771A634B" w14:textId="77777777" w:rsidR="005C63AD" w:rsidRDefault="005C63AD" w:rsidP="005C63AD">
      <w:pPr>
        <w:pStyle w:val="StyleHeader24ptBoldCentered"/>
      </w:pPr>
    </w:p>
    <w:p w14:paraId="4A603798" w14:textId="77777777" w:rsidR="005C63AD" w:rsidRDefault="005C63AD" w:rsidP="005C63AD">
      <w:pPr>
        <w:pStyle w:val="StyleHeader24ptBoldCentered"/>
      </w:pPr>
      <w:r>
        <w:t>APPENDIX E</w:t>
      </w:r>
    </w:p>
    <w:p w14:paraId="6841AC17" w14:textId="77777777" w:rsidR="005C63AD" w:rsidRDefault="005C63AD" w:rsidP="005C63AD">
      <w:pPr>
        <w:pStyle w:val="StyleHeader24ptBoldCentered"/>
      </w:pPr>
    </w:p>
    <w:p w14:paraId="3A73E172" w14:textId="67C09764" w:rsidR="005C63AD" w:rsidRDefault="005C63AD" w:rsidP="005C63AD">
      <w:pPr>
        <w:pStyle w:val="StyleHeader24ptBoldCentered"/>
      </w:pPr>
      <w:r>
        <w:t>FORMS</w:t>
      </w:r>
    </w:p>
    <w:p w14:paraId="627CD608" w14:textId="77777777" w:rsidR="001555B4" w:rsidRDefault="001555B4" w:rsidP="005C63AD">
      <w:pPr>
        <w:pStyle w:val="StyleHeader24ptBoldCentered"/>
      </w:pPr>
    </w:p>
    <w:p w14:paraId="37890B49" w14:textId="77777777" w:rsidR="005C63AD" w:rsidRDefault="005C63AD" w:rsidP="005C63AD">
      <w:pPr>
        <w:pStyle w:val="Header"/>
        <w:tabs>
          <w:tab w:val="left" w:pos="720"/>
        </w:tabs>
        <w:jc w:val="center"/>
        <w:rPr>
          <w:sz w:val="40"/>
          <w:szCs w:val="40"/>
        </w:rPr>
      </w:pPr>
    </w:p>
    <w:sdt>
      <w:sdtPr>
        <w:rPr>
          <w:szCs w:val="48"/>
        </w:rPr>
        <w:alias w:val="Status"/>
        <w:id w:val="1022617782"/>
        <w:placeholder>
          <w:docPart w:val="31B44ED409D84B328B7ED28EE946DCC9"/>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F82C8E9" w14:textId="2D2AA8F3" w:rsidR="005C63AD" w:rsidRDefault="003C607B" w:rsidP="005C63AD">
          <w:pPr>
            <w:pStyle w:val="StyleHeader24ptBoldCentered"/>
          </w:pPr>
          <w:r>
            <w:rPr>
              <w:szCs w:val="48"/>
            </w:rPr>
            <w:t>FINAL February 14</w:t>
          </w:r>
          <w:r w:rsidR="00055BF2">
            <w:rPr>
              <w:szCs w:val="48"/>
            </w:rPr>
            <w:t>, 2019</w:t>
          </w:r>
        </w:p>
      </w:sdtContent>
    </w:sdt>
    <w:p w14:paraId="776260DE" w14:textId="77777777" w:rsidR="005C63AD" w:rsidRDefault="005C63AD" w:rsidP="005C63AD">
      <w:pPr>
        <w:jc w:val="center"/>
        <w:rPr>
          <w:rFonts w:ascii="Arial" w:hAnsi="Arial"/>
          <w:b/>
          <w:sz w:val="28"/>
          <w:szCs w:val="28"/>
        </w:rPr>
        <w:sectPr w:rsidR="005C63AD" w:rsidSect="0085330A">
          <w:footerReference w:type="first" r:id="rId9"/>
          <w:pgSz w:w="12240" w:h="15840" w:code="1"/>
          <w:pgMar w:top="1440" w:right="1350" w:bottom="1440" w:left="1440" w:header="720" w:footer="432" w:gutter="0"/>
          <w:pgNumType w:start="1"/>
          <w:cols w:space="720"/>
          <w:noEndnote/>
          <w:docGrid w:linePitch="326"/>
        </w:sectPr>
      </w:pPr>
    </w:p>
    <w:p w14:paraId="142B16C4" w14:textId="77777777" w:rsidR="005C63AD" w:rsidRDefault="005C63AD" w:rsidP="005C63AD">
      <w:pPr>
        <w:jc w:val="center"/>
        <w:rPr>
          <w:rFonts w:ascii="Arial" w:hAnsi="Arial"/>
          <w:b/>
          <w:sz w:val="28"/>
          <w:szCs w:val="28"/>
        </w:rPr>
      </w:pPr>
    </w:p>
    <w:p w14:paraId="54152941" w14:textId="77777777" w:rsidR="005C63AD" w:rsidRDefault="005C63AD" w:rsidP="005C63AD">
      <w:pPr>
        <w:jc w:val="center"/>
        <w:rPr>
          <w:rFonts w:ascii="Arial" w:hAnsi="Arial"/>
          <w:b/>
          <w:sz w:val="28"/>
          <w:szCs w:val="28"/>
        </w:rPr>
      </w:pPr>
    </w:p>
    <w:p w14:paraId="4ADC8A77" w14:textId="77777777" w:rsidR="005C63AD" w:rsidRPr="0012653A" w:rsidRDefault="005C63AD" w:rsidP="005C63AD">
      <w:pPr>
        <w:jc w:val="center"/>
        <w:rPr>
          <w:rFonts w:ascii="Arial" w:hAnsi="Arial"/>
          <w:b/>
          <w:sz w:val="28"/>
          <w:szCs w:val="28"/>
        </w:rPr>
      </w:pPr>
      <w:r w:rsidRPr="0012653A">
        <w:rPr>
          <w:rFonts w:ascii="Arial" w:hAnsi="Arial"/>
          <w:b/>
          <w:sz w:val="28"/>
          <w:szCs w:val="28"/>
        </w:rPr>
        <w:t xml:space="preserve">APPENDIX </w:t>
      </w:r>
      <w:r>
        <w:rPr>
          <w:rFonts w:ascii="Arial" w:hAnsi="Arial"/>
          <w:b/>
          <w:sz w:val="28"/>
          <w:szCs w:val="28"/>
        </w:rPr>
        <w:t>E</w:t>
      </w:r>
    </w:p>
    <w:p w14:paraId="09B8C7A2" w14:textId="77777777" w:rsidR="005C63AD" w:rsidRPr="0012653A" w:rsidRDefault="005C63AD" w:rsidP="005C63AD">
      <w:pPr>
        <w:spacing w:before="240"/>
        <w:rPr>
          <w:rFonts w:ascii="Arial" w:hAnsi="Arial"/>
          <w:b/>
          <w:u w:val="single"/>
        </w:rPr>
      </w:pPr>
      <w:r w:rsidRPr="0012653A">
        <w:rPr>
          <w:rFonts w:ascii="Arial" w:hAnsi="Arial"/>
          <w:b/>
          <w:u w:val="single"/>
        </w:rPr>
        <w:t>Form Designator</w:t>
      </w:r>
      <w:r w:rsidRPr="0012653A">
        <w:rPr>
          <w:rFonts w:ascii="Arial" w:hAnsi="Arial"/>
          <w:b/>
        </w:rPr>
        <w:tab/>
      </w:r>
      <w:r w:rsidRPr="0012653A">
        <w:rPr>
          <w:rFonts w:ascii="Arial" w:hAnsi="Arial"/>
          <w:b/>
          <w:u w:val="single"/>
        </w:rPr>
        <w:t>Form Title</w:t>
      </w:r>
    </w:p>
    <w:p w14:paraId="10CF4182" w14:textId="77777777" w:rsidR="005C63AD" w:rsidRPr="0012653A" w:rsidRDefault="005C63AD" w:rsidP="005C63AD">
      <w:pPr>
        <w:rPr>
          <w:rFonts w:ascii="Arial" w:hAnsi="Arial"/>
          <w:b/>
          <w:u w:val="single"/>
        </w:rPr>
      </w:pPr>
    </w:p>
    <w:p w14:paraId="7A10DFC8" w14:textId="77777777" w:rsidR="005C63AD" w:rsidRPr="0012653A" w:rsidRDefault="005C63AD" w:rsidP="005C63AD">
      <w:pPr>
        <w:rPr>
          <w:rFonts w:ascii="Arial" w:hAnsi="Arial"/>
          <w:u w:val="single"/>
        </w:rPr>
      </w:pPr>
      <w:r w:rsidRPr="0012653A">
        <w:rPr>
          <w:rFonts w:ascii="Arial" w:hAnsi="Arial"/>
          <w:u w:val="single"/>
        </w:rPr>
        <w:t>Proposal Form</w:t>
      </w:r>
    </w:p>
    <w:p w14:paraId="7465E766" w14:textId="77777777" w:rsidR="005C63AD" w:rsidRPr="0012653A" w:rsidRDefault="005C63AD" w:rsidP="005C63AD">
      <w:pPr>
        <w:rPr>
          <w:rFonts w:ascii="Arial" w:hAnsi="Arial"/>
        </w:rPr>
      </w:pPr>
      <w:r w:rsidRPr="0012653A">
        <w:rPr>
          <w:rFonts w:ascii="Arial" w:hAnsi="Arial"/>
        </w:rPr>
        <w:t>FP</w:t>
      </w:r>
      <w:r w:rsidRPr="0012653A">
        <w:rPr>
          <w:rFonts w:ascii="Arial" w:hAnsi="Arial"/>
        </w:rPr>
        <w:tab/>
      </w:r>
      <w:r w:rsidRPr="0012653A">
        <w:rPr>
          <w:rFonts w:ascii="Arial" w:hAnsi="Arial"/>
        </w:rPr>
        <w:tab/>
      </w:r>
      <w:r w:rsidRPr="0012653A">
        <w:rPr>
          <w:rFonts w:ascii="Arial" w:hAnsi="Arial"/>
        </w:rPr>
        <w:tab/>
        <w:t xml:space="preserve">Form of Proposal </w:t>
      </w:r>
    </w:p>
    <w:p w14:paraId="046B3C0E" w14:textId="77777777" w:rsidR="005C63AD" w:rsidRPr="0012653A" w:rsidRDefault="005C63AD" w:rsidP="005C63AD">
      <w:pPr>
        <w:rPr>
          <w:rFonts w:ascii="Arial" w:hAnsi="Arial"/>
        </w:rPr>
      </w:pPr>
      <w:r w:rsidRPr="0012653A">
        <w:rPr>
          <w:rFonts w:ascii="Arial" w:hAnsi="Arial"/>
        </w:rPr>
        <w:t>FP(A)</w:t>
      </w:r>
      <w:r w:rsidRPr="0012653A">
        <w:rPr>
          <w:rFonts w:ascii="Arial" w:hAnsi="Arial"/>
        </w:rPr>
        <w:tab/>
      </w:r>
      <w:r w:rsidRPr="0012653A">
        <w:rPr>
          <w:rFonts w:ascii="Arial" w:hAnsi="Arial"/>
        </w:rPr>
        <w:tab/>
      </w:r>
      <w:r w:rsidRPr="0012653A">
        <w:rPr>
          <w:rFonts w:ascii="Arial" w:hAnsi="Arial"/>
        </w:rPr>
        <w:tab/>
        <w:t>Appendix to Form of Proposal</w:t>
      </w:r>
    </w:p>
    <w:p w14:paraId="20EB8C47" w14:textId="77777777" w:rsidR="005C63AD" w:rsidRPr="0012653A" w:rsidRDefault="005C63AD" w:rsidP="005C63AD">
      <w:pPr>
        <w:pStyle w:val="Header"/>
        <w:rPr>
          <w:rFonts w:ascii="Arial" w:hAnsi="Arial"/>
        </w:rPr>
      </w:pPr>
    </w:p>
    <w:p w14:paraId="07713333" w14:textId="77777777" w:rsidR="005C63AD" w:rsidRPr="0012653A" w:rsidRDefault="005C63AD" w:rsidP="005C63AD">
      <w:pPr>
        <w:pStyle w:val="Header"/>
        <w:rPr>
          <w:rFonts w:ascii="Arial" w:hAnsi="Arial"/>
          <w:u w:val="single"/>
        </w:rPr>
      </w:pPr>
      <w:r w:rsidRPr="0012653A">
        <w:rPr>
          <w:rFonts w:ascii="Arial" w:hAnsi="Arial"/>
          <w:u w:val="single"/>
        </w:rPr>
        <w:t>General Forms</w:t>
      </w:r>
    </w:p>
    <w:p w14:paraId="1CC5CFDF" w14:textId="3FFFF431" w:rsidR="005C63AD" w:rsidRDefault="00BC6D06" w:rsidP="005C63AD">
      <w:pPr>
        <w:pStyle w:val="Header"/>
        <w:rPr>
          <w:rFonts w:ascii="Arial" w:hAnsi="Arial"/>
        </w:rPr>
      </w:pPr>
      <w:r>
        <w:rPr>
          <w:rFonts w:ascii="Arial" w:hAnsi="Arial"/>
        </w:rPr>
        <w:t>AAP-10</w:t>
      </w:r>
      <w:r>
        <w:rPr>
          <w:rFonts w:ascii="Arial" w:hAnsi="Arial"/>
        </w:rPr>
        <w:tab/>
      </w:r>
      <w:r>
        <w:rPr>
          <w:rFonts w:ascii="Arial" w:hAnsi="Arial"/>
        </w:rPr>
        <w:tab/>
      </w:r>
      <w:r w:rsidR="005C63AD">
        <w:rPr>
          <w:rFonts w:ascii="Arial" w:hAnsi="Arial"/>
        </w:rPr>
        <w:t>MWBE</w:t>
      </w:r>
      <w:r w:rsidR="00952A3E">
        <w:rPr>
          <w:rFonts w:ascii="Arial" w:hAnsi="Arial"/>
        </w:rPr>
        <w:t>/SDVOB</w:t>
      </w:r>
      <w:r w:rsidR="005C63AD">
        <w:rPr>
          <w:rFonts w:ascii="Arial" w:hAnsi="Arial"/>
        </w:rPr>
        <w:t xml:space="preserve"> Solicitation Log</w:t>
      </w:r>
    </w:p>
    <w:p w14:paraId="6BC45528" w14:textId="77777777" w:rsidR="005C63AD" w:rsidRDefault="005C63AD" w:rsidP="00CA09A1">
      <w:pPr>
        <w:pStyle w:val="Header"/>
        <w:ind w:left="2160" w:hanging="2160"/>
        <w:rPr>
          <w:rFonts w:ascii="Arial" w:hAnsi="Arial"/>
        </w:rPr>
      </w:pPr>
      <w:r w:rsidRPr="0012653A">
        <w:rPr>
          <w:rFonts w:ascii="Arial" w:hAnsi="Arial"/>
        </w:rPr>
        <w:t>AR</w:t>
      </w:r>
      <w:r w:rsidRPr="0012653A">
        <w:rPr>
          <w:rFonts w:ascii="Arial" w:hAnsi="Arial"/>
        </w:rPr>
        <w:tab/>
        <w:t>Acknowledgement of Receipt</w:t>
      </w:r>
      <w:r w:rsidR="009C388C">
        <w:rPr>
          <w:rFonts w:ascii="Arial" w:hAnsi="Arial"/>
        </w:rPr>
        <w:t xml:space="preserve"> of RFP, Addenda and Responses to Questions</w:t>
      </w:r>
    </w:p>
    <w:p w14:paraId="6603D3BE" w14:textId="77777777" w:rsidR="005C63AD" w:rsidRPr="0012653A" w:rsidRDefault="005C63AD" w:rsidP="005C63AD">
      <w:pPr>
        <w:pStyle w:val="Header"/>
        <w:rPr>
          <w:rFonts w:ascii="Arial" w:hAnsi="Arial"/>
        </w:rPr>
      </w:pPr>
      <w:r>
        <w:rPr>
          <w:rFonts w:ascii="Arial" w:hAnsi="Arial"/>
        </w:rPr>
        <w:t>ATC</w:t>
      </w:r>
      <w:r>
        <w:rPr>
          <w:rFonts w:ascii="Arial" w:hAnsi="Arial"/>
        </w:rPr>
        <w:tab/>
      </w:r>
      <w:r>
        <w:rPr>
          <w:rFonts w:ascii="Arial" w:hAnsi="Arial"/>
        </w:rPr>
        <w:tab/>
      </w:r>
      <w:r>
        <w:rPr>
          <w:rFonts w:ascii="Arial" w:hAnsi="Arial"/>
        </w:rPr>
        <w:tab/>
        <w:t>Alternative Technical Concept</w:t>
      </w:r>
      <w:r w:rsidR="009C388C">
        <w:rPr>
          <w:rFonts w:ascii="Arial" w:hAnsi="Arial"/>
        </w:rPr>
        <w:t xml:space="preserve"> Submittal Form</w:t>
      </w:r>
    </w:p>
    <w:p w14:paraId="3BDF15BD" w14:textId="77777777" w:rsidR="005C63AD" w:rsidRDefault="005C63AD" w:rsidP="005C63AD">
      <w:pPr>
        <w:pStyle w:val="Header"/>
        <w:rPr>
          <w:rFonts w:ascii="Arial" w:hAnsi="Arial"/>
        </w:rPr>
      </w:pPr>
      <w:r>
        <w:rPr>
          <w:rFonts w:ascii="Arial" w:hAnsi="Arial"/>
        </w:rPr>
        <w:t>BDEA**</w:t>
      </w:r>
      <w:r>
        <w:rPr>
          <w:rFonts w:ascii="Arial" w:hAnsi="Arial"/>
        </w:rPr>
        <w:tab/>
      </w:r>
      <w:r>
        <w:rPr>
          <w:rFonts w:ascii="Arial" w:hAnsi="Arial"/>
        </w:rPr>
        <w:tab/>
        <w:t>Bid Document Escrow Agreement</w:t>
      </w:r>
    </w:p>
    <w:p w14:paraId="7851B4D8" w14:textId="77777777" w:rsidR="005C63AD" w:rsidRPr="0012653A" w:rsidRDefault="005C63AD" w:rsidP="005C63AD">
      <w:pPr>
        <w:pStyle w:val="Header"/>
        <w:rPr>
          <w:rFonts w:ascii="Arial" w:hAnsi="Arial"/>
        </w:rPr>
      </w:pPr>
      <w:r>
        <w:rPr>
          <w:rFonts w:ascii="Arial" w:hAnsi="Arial"/>
        </w:rPr>
        <w:t>C</w:t>
      </w:r>
      <w:r>
        <w:rPr>
          <w:rFonts w:ascii="Arial" w:hAnsi="Arial"/>
        </w:rPr>
        <w:tab/>
      </w:r>
      <w:r>
        <w:rPr>
          <w:rFonts w:ascii="Arial" w:hAnsi="Arial"/>
        </w:rPr>
        <w:tab/>
      </w:r>
      <w:r>
        <w:rPr>
          <w:rFonts w:ascii="Arial" w:hAnsi="Arial"/>
        </w:rPr>
        <w:tab/>
        <w:t>Proposer’s Representative</w:t>
      </w:r>
    </w:p>
    <w:p w14:paraId="4CC8506C" w14:textId="466F5E90" w:rsidR="005C63AD" w:rsidRDefault="005C63AD" w:rsidP="005C63AD">
      <w:pPr>
        <w:pStyle w:val="Header"/>
        <w:rPr>
          <w:rFonts w:ascii="Arial" w:hAnsi="Arial"/>
        </w:rPr>
      </w:pPr>
      <w:r w:rsidRPr="0012653A">
        <w:rPr>
          <w:rFonts w:ascii="Arial" w:hAnsi="Arial"/>
        </w:rPr>
        <w:t>CR</w:t>
      </w:r>
      <w:r w:rsidRPr="0012653A">
        <w:rPr>
          <w:rFonts w:ascii="Arial" w:hAnsi="Arial"/>
        </w:rPr>
        <w:tab/>
      </w:r>
      <w:r w:rsidRPr="0012653A">
        <w:rPr>
          <w:rFonts w:ascii="Arial" w:hAnsi="Arial"/>
        </w:rPr>
        <w:tab/>
      </w:r>
      <w:r w:rsidRPr="0012653A">
        <w:rPr>
          <w:rFonts w:ascii="Arial" w:hAnsi="Arial"/>
        </w:rPr>
        <w:tab/>
        <w:t>Commitment to Assign Identified Resources to Project</w:t>
      </w:r>
    </w:p>
    <w:p w14:paraId="3BC20C56" w14:textId="77777777" w:rsidR="005C63AD" w:rsidRDefault="005C63AD" w:rsidP="005C63AD">
      <w:pPr>
        <w:pStyle w:val="Header"/>
        <w:rPr>
          <w:rFonts w:ascii="Arial" w:hAnsi="Arial"/>
        </w:rPr>
      </w:pPr>
      <w:r w:rsidRPr="0012653A">
        <w:rPr>
          <w:rFonts w:ascii="Arial" w:hAnsi="Arial"/>
        </w:rPr>
        <w:t>EEO</w:t>
      </w:r>
      <w:r w:rsidRPr="0012653A">
        <w:rPr>
          <w:rFonts w:ascii="Arial" w:hAnsi="Arial"/>
        </w:rPr>
        <w:tab/>
      </w:r>
      <w:r w:rsidRPr="0012653A">
        <w:rPr>
          <w:rFonts w:ascii="Arial" w:hAnsi="Arial"/>
        </w:rPr>
        <w:tab/>
      </w:r>
      <w:r w:rsidRPr="0012653A">
        <w:rPr>
          <w:rFonts w:ascii="Arial" w:hAnsi="Arial"/>
        </w:rPr>
        <w:tab/>
        <w:t>Equal Employment Opportunity Certification</w:t>
      </w:r>
    </w:p>
    <w:p w14:paraId="50ACEE5C" w14:textId="154122EE" w:rsidR="0014683E" w:rsidRPr="0012653A" w:rsidRDefault="0014683E" w:rsidP="005C63AD">
      <w:pPr>
        <w:pStyle w:val="Header"/>
        <w:rPr>
          <w:rFonts w:ascii="Arial" w:hAnsi="Arial"/>
        </w:rPr>
      </w:pPr>
      <w:r>
        <w:rPr>
          <w:rFonts w:ascii="Arial" w:hAnsi="Arial"/>
        </w:rPr>
        <w:t>G</w:t>
      </w:r>
      <w:r>
        <w:rPr>
          <w:rFonts w:ascii="Arial" w:hAnsi="Arial"/>
        </w:rPr>
        <w:tab/>
      </w:r>
      <w:r>
        <w:rPr>
          <w:rFonts w:ascii="Arial" w:hAnsi="Arial"/>
        </w:rPr>
        <w:tab/>
      </w:r>
      <w:r>
        <w:rPr>
          <w:rFonts w:ascii="Arial" w:hAnsi="Arial"/>
        </w:rPr>
        <w:tab/>
        <w:t>Gantt Chart</w:t>
      </w:r>
    </w:p>
    <w:p w14:paraId="1E601590" w14:textId="77777777" w:rsidR="005C63AD" w:rsidRDefault="005C63AD" w:rsidP="005C63AD">
      <w:pPr>
        <w:pStyle w:val="Header"/>
        <w:rPr>
          <w:rFonts w:ascii="Arial" w:hAnsi="Arial"/>
        </w:rPr>
      </w:pPr>
      <w:r w:rsidRPr="0012653A">
        <w:rPr>
          <w:rFonts w:ascii="Arial" w:hAnsi="Arial"/>
        </w:rPr>
        <w:t>KP</w:t>
      </w:r>
      <w:r w:rsidRPr="0012653A">
        <w:rPr>
          <w:rFonts w:ascii="Arial" w:hAnsi="Arial"/>
        </w:rPr>
        <w:tab/>
      </w:r>
      <w:r w:rsidRPr="0012653A">
        <w:rPr>
          <w:rFonts w:ascii="Arial" w:hAnsi="Arial"/>
        </w:rPr>
        <w:tab/>
      </w:r>
      <w:r w:rsidRPr="0012653A">
        <w:rPr>
          <w:rFonts w:ascii="Arial" w:hAnsi="Arial"/>
        </w:rPr>
        <w:tab/>
        <w:t>Key Personnel Information</w:t>
      </w:r>
    </w:p>
    <w:p w14:paraId="7EE5C053" w14:textId="4F103560" w:rsidR="0014683E" w:rsidRPr="0012653A" w:rsidRDefault="0014683E" w:rsidP="005C63AD">
      <w:pPr>
        <w:pStyle w:val="Header"/>
        <w:rPr>
          <w:rFonts w:ascii="Arial" w:hAnsi="Arial"/>
        </w:rPr>
      </w:pPr>
      <w:r>
        <w:rPr>
          <w:rFonts w:ascii="Arial" w:hAnsi="Arial"/>
        </w:rPr>
        <w:t>L-3</w:t>
      </w:r>
      <w:r>
        <w:rPr>
          <w:rFonts w:ascii="Arial" w:hAnsi="Arial"/>
        </w:rPr>
        <w:tab/>
      </w:r>
      <w:r>
        <w:rPr>
          <w:rFonts w:ascii="Arial" w:hAnsi="Arial"/>
        </w:rPr>
        <w:tab/>
      </w:r>
      <w:r>
        <w:rPr>
          <w:rFonts w:ascii="Arial" w:hAnsi="Arial"/>
        </w:rPr>
        <w:tab/>
        <w:t>Authorization to Provide Professional Services in New York State</w:t>
      </w:r>
    </w:p>
    <w:p w14:paraId="6727F261" w14:textId="77777777" w:rsidR="005C63AD" w:rsidRDefault="005C63AD" w:rsidP="005C63AD">
      <w:pPr>
        <w:pStyle w:val="Header"/>
        <w:rPr>
          <w:rFonts w:ascii="Arial" w:hAnsi="Arial"/>
        </w:rPr>
      </w:pPr>
      <w:r w:rsidRPr="0012653A">
        <w:rPr>
          <w:rFonts w:ascii="Arial" w:hAnsi="Arial"/>
        </w:rPr>
        <w:t>LC</w:t>
      </w:r>
      <w:r w:rsidRPr="0012653A">
        <w:rPr>
          <w:rFonts w:ascii="Arial" w:hAnsi="Arial"/>
        </w:rPr>
        <w:tab/>
      </w:r>
      <w:r w:rsidRPr="0012653A">
        <w:rPr>
          <w:rFonts w:ascii="Arial" w:hAnsi="Arial"/>
        </w:rPr>
        <w:tab/>
      </w:r>
      <w:r w:rsidRPr="0012653A">
        <w:rPr>
          <w:rFonts w:ascii="Arial" w:hAnsi="Arial"/>
        </w:rPr>
        <w:tab/>
        <w:t>Lobbying Certificate</w:t>
      </w:r>
    </w:p>
    <w:p w14:paraId="028A4E81" w14:textId="77777777" w:rsidR="005C63AD" w:rsidRPr="0012653A" w:rsidRDefault="005C63AD" w:rsidP="005C63AD">
      <w:pPr>
        <w:pStyle w:val="Header"/>
        <w:rPr>
          <w:rFonts w:ascii="Arial" w:hAnsi="Arial"/>
        </w:rPr>
      </w:pPr>
      <w:r>
        <w:rPr>
          <w:rFonts w:ascii="Arial" w:hAnsi="Arial"/>
        </w:rPr>
        <w:t>LLL</w:t>
      </w:r>
      <w:r>
        <w:rPr>
          <w:rFonts w:ascii="Arial" w:hAnsi="Arial"/>
        </w:rPr>
        <w:tab/>
      </w:r>
      <w:r>
        <w:rPr>
          <w:rFonts w:ascii="Arial" w:hAnsi="Arial"/>
        </w:rPr>
        <w:tab/>
      </w:r>
      <w:r>
        <w:rPr>
          <w:rFonts w:ascii="Arial" w:hAnsi="Arial"/>
        </w:rPr>
        <w:tab/>
        <w:t>Disclosure of Lobbying Activities</w:t>
      </w:r>
    </w:p>
    <w:p w14:paraId="0EF2677C" w14:textId="6F2AD55C" w:rsidR="005C63AD" w:rsidRPr="0012653A" w:rsidRDefault="005C63AD" w:rsidP="005C63AD">
      <w:pPr>
        <w:pStyle w:val="Header"/>
        <w:rPr>
          <w:rFonts w:ascii="Arial" w:hAnsi="Arial"/>
          <w:szCs w:val="24"/>
        </w:rPr>
      </w:pPr>
      <w:r w:rsidRPr="0012653A">
        <w:rPr>
          <w:rFonts w:ascii="Arial" w:hAnsi="Arial"/>
        </w:rPr>
        <w:t>LDB</w:t>
      </w:r>
      <w:r w:rsidRPr="0012653A">
        <w:rPr>
          <w:rFonts w:ascii="Arial" w:hAnsi="Arial"/>
        </w:rPr>
        <w:tab/>
      </w:r>
      <w:r w:rsidRPr="0012653A">
        <w:rPr>
          <w:rFonts w:ascii="Arial" w:hAnsi="Arial"/>
        </w:rPr>
        <w:tab/>
      </w:r>
      <w:r w:rsidRPr="0012653A">
        <w:rPr>
          <w:rFonts w:ascii="Arial" w:hAnsi="Arial"/>
        </w:rPr>
        <w:tab/>
      </w:r>
      <w:r w:rsidRPr="0012653A">
        <w:rPr>
          <w:rFonts w:ascii="Arial" w:hAnsi="Arial"/>
          <w:szCs w:val="24"/>
        </w:rPr>
        <w:t xml:space="preserve">List of Proposed </w:t>
      </w:r>
      <w:r w:rsidR="00BC6D06">
        <w:rPr>
          <w:rFonts w:ascii="Arial" w:hAnsi="Arial"/>
          <w:szCs w:val="24"/>
        </w:rPr>
        <w:t>MWBE</w:t>
      </w:r>
      <w:r w:rsidR="00902548">
        <w:rPr>
          <w:rFonts w:ascii="Arial" w:hAnsi="Arial"/>
          <w:szCs w:val="24"/>
        </w:rPr>
        <w:t>/SDVOB</w:t>
      </w:r>
      <w:r w:rsidRPr="0012653A">
        <w:rPr>
          <w:rFonts w:ascii="Arial" w:hAnsi="Arial"/>
          <w:szCs w:val="24"/>
        </w:rPr>
        <w:t>s</w:t>
      </w:r>
    </w:p>
    <w:p w14:paraId="0478B181" w14:textId="77777777" w:rsidR="005C63AD" w:rsidRPr="0012653A" w:rsidRDefault="005C63AD" w:rsidP="005C63AD">
      <w:pPr>
        <w:pStyle w:val="Header"/>
        <w:rPr>
          <w:rFonts w:ascii="Arial" w:hAnsi="Arial"/>
        </w:rPr>
      </w:pPr>
      <w:r w:rsidRPr="0012653A">
        <w:rPr>
          <w:rFonts w:ascii="Arial" w:hAnsi="Arial"/>
        </w:rPr>
        <w:t>LSI</w:t>
      </w:r>
      <w:r w:rsidRPr="0012653A">
        <w:rPr>
          <w:rFonts w:ascii="Arial" w:hAnsi="Arial"/>
        </w:rPr>
        <w:tab/>
      </w:r>
      <w:r w:rsidRPr="0012653A">
        <w:rPr>
          <w:rFonts w:ascii="Arial" w:hAnsi="Arial"/>
        </w:rPr>
        <w:tab/>
      </w:r>
      <w:r w:rsidRPr="0012653A">
        <w:rPr>
          <w:rFonts w:ascii="Arial" w:hAnsi="Arial"/>
        </w:rPr>
        <w:tab/>
        <w:t>Letter of Subcontract Intent</w:t>
      </w:r>
    </w:p>
    <w:p w14:paraId="253E67D9" w14:textId="77777777" w:rsidR="005C63AD" w:rsidRPr="0012653A" w:rsidRDefault="005C63AD" w:rsidP="005C63AD">
      <w:pPr>
        <w:pStyle w:val="Header"/>
        <w:rPr>
          <w:rFonts w:ascii="Arial" w:hAnsi="Arial"/>
          <w:lang w:val="fr-FR"/>
        </w:rPr>
      </w:pPr>
      <w:r w:rsidRPr="0012653A">
        <w:rPr>
          <w:rFonts w:ascii="Arial" w:hAnsi="Arial"/>
          <w:lang w:val="fr-FR"/>
        </w:rPr>
        <w:t>NC</w:t>
      </w:r>
      <w:r w:rsidRPr="0012653A">
        <w:rPr>
          <w:rFonts w:ascii="Arial" w:hAnsi="Arial"/>
          <w:lang w:val="fr-FR"/>
        </w:rPr>
        <w:tab/>
      </w:r>
      <w:r w:rsidRPr="0012653A">
        <w:rPr>
          <w:rFonts w:ascii="Arial" w:hAnsi="Arial"/>
          <w:lang w:val="fr-FR"/>
        </w:rPr>
        <w:tab/>
      </w:r>
      <w:r w:rsidRPr="0012653A">
        <w:rPr>
          <w:rFonts w:ascii="Arial" w:hAnsi="Arial"/>
          <w:lang w:val="fr-FR"/>
        </w:rPr>
        <w:tab/>
        <w:t>Non-Collusion Affidavit</w:t>
      </w:r>
    </w:p>
    <w:p w14:paraId="6622BC55" w14:textId="77777777" w:rsidR="005C63AD" w:rsidRPr="0012653A" w:rsidRDefault="005C63AD" w:rsidP="005C63AD">
      <w:pPr>
        <w:pStyle w:val="Header"/>
        <w:rPr>
          <w:rFonts w:ascii="Arial" w:hAnsi="Arial"/>
        </w:rPr>
      </w:pPr>
      <w:r w:rsidRPr="0012653A">
        <w:rPr>
          <w:rFonts w:ascii="Arial" w:hAnsi="Arial"/>
        </w:rPr>
        <w:t>PAB</w:t>
      </w:r>
      <w:r>
        <w:rPr>
          <w:rFonts w:ascii="Arial" w:hAnsi="Arial"/>
        </w:rPr>
        <w:t>**</w:t>
      </w:r>
      <w:r w:rsidRPr="0012653A">
        <w:rPr>
          <w:rFonts w:ascii="Arial" w:hAnsi="Arial"/>
        </w:rPr>
        <w:tab/>
      </w:r>
      <w:r w:rsidRPr="0012653A">
        <w:rPr>
          <w:rFonts w:ascii="Arial" w:hAnsi="Arial"/>
        </w:rPr>
        <w:tab/>
      </w:r>
      <w:r w:rsidRPr="0012653A">
        <w:rPr>
          <w:rFonts w:ascii="Arial" w:hAnsi="Arial"/>
        </w:rPr>
        <w:tab/>
      </w:r>
      <w:r w:rsidR="009C388C">
        <w:rPr>
          <w:rFonts w:ascii="Arial" w:hAnsi="Arial"/>
        </w:rPr>
        <w:t xml:space="preserve">Form of </w:t>
      </w:r>
      <w:r w:rsidRPr="0012653A">
        <w:rPr>
          <w:rFonts w:ascii="Arial" w:hAnsi="Arial"/>
        </w:rPr>
        <w:t>Payment Bond</w:t>
      </w:r>
      <w:r>
        <w:rPr>
          <w:rFonts w:ascii="Arial" w:hAnsi="Arial"/>
        </w:rPr>
        <w:t xml:space="preserve"> (Labor and Material Bond)</w:t>
      </w:r>
    </w:p>
    <w:p w14:paraId="5D9FF42D" w14:textId="77777777" w:rsidR="005C63AD" w:rsidRDefault="005C63AD" w:rsidP="005C63AD">
      <w:pPr>
        <w:pStyle w:val="Header"/>
        <w:rPr>
          <w:rFonts w:ascii="Arial" w:hAnsi="Arial"/>
        </w:rPr>
      </w:pPr>
      <w:r w:rsidRPr="0012653A">
        <w:rPr>
          <w:rFonts w:ascii="Arial" w:hAnsi="Arial"/>
        </w:rPr>
        <w:t>PEB</w:t>
      </w:r>
      <w:r>
        <w:rPr>
          <w:rFonts w:ascii="Arial" w:hAnsi="Arial"/>
        </w:rPr>
        <w:t>**</w:t>
      </w:r>
      <w:r w:rsidRPr="0012653A">
        <w:rPr>
          <w:rFonts w:ascii="Arial" w:hAnsi="Arial"/>
        </w:rPr>
        <w:tab/>
      </w:r>
      <w:r w:rsidRPr="0012653A">
        <w:rPr>
          <w:rFonts w:ascii="Arial" w:hAnsi="Arial"/>
        </w:rPr>
        <w:tab/>
      </w:r>
      <w:r w:rsidRPr="0012653A">
        <w:rPr>
          <w:rFonts w:ascii="Arial" w:hAnsi="Arial"/>
        </w:rPr>
        <w:tab/>
      </w:r>
      <w:r w:rsidR="009C388C">
        <w:rPr>
          <w:rFonts w:ascii="Arial" w:hAnsi="Arial"/>
        </w:rPr>
        <w:t xml:space="preserve">Form of </w:t>
      </w:r>
      <w:r>
        <w:rPr>
          <w:rFonts w:ascii="Arial" w:hAnsi="Arial"/>
        </w:rPr>
        <w:t>Faithful Performance Bond</w:t>
      </w:r>
    </w:p>
    <w:p w14:paraId="5C674062" w14:textId="77777777" w:rsidR="005C63AD" w:rsidRDefault="005C63AD" w:rsidP="005C63AD">
      <w:pPr>
        <w:pStyle w:val="Header"/>
        <w:rPr>
          <w:rFonts w:ascii="Arial" w:hAnsi="Arial"/>
        </w:rPr>
      </w:pPr>
      <w:r>
        <w:rPr>
          <w:rFonts w:ascii="Arial" w:hAnsi="Arial"/>
        </w:rPr>
        <w:t>R</w:t>
      </w:r>
      <w:r>
        <w:rPr>
          <w:rFonts w:ascii="Arial" w:hAnsi="Arial"/>
        </w:rPr>
        <w:tab/>
      </w:r>
      <w:r>
        <w:rPr>
          <w:rFonts w:ascii="Arial" w:hAnsi="Arial"/>
        </w:rPr>
        <w:tab/>
      </w:r>
      <w:r>
        <w:rPr>
          <w:rFonts w:ascii="Arial" w:hAnsi="Arial"/>
        </w:rPr>
        <w:tab/>
        <w:t>Summary of Individual’s Experience</w:t>
      </w:r>
    </w:p>
    <w:p w14:paraId="001DC7DF" w14:textId="77777777" w:rsidR="005C63AD" w:rsidRDefault="005C63AD" w:rsidP="005C63AD">
      <w:pPr>
        <w:pStyle w:val="Header"/>
        <w:rPr>
          <w:rFonts w:ascii="Arial" w:hAnsi="Arial"/>
        </w:rPr>
      </w:pPr>
      <w:r>
        <w:rPr>
          <w:rFonts w:ascii="Arial" w:hAnsi="Arial"/>
        </w:rPr>
        <w:t>RFC</w:t>
      </w:r>
      <w:r>
        <w:rPr>
          <w:rFonts w:ascii="Arial" w:hAnsi="Arial"/>
        </w:rPr>
        <w:tab/>
      </w:r>
      <w:r>
        <w:rPr>
          <w:rFonts w:ascii="Arial" w:hAnsi="Arial"/>
        </w:rPr>
        <w:tab/>
      </w:r>
      <w:r>
        <w:rPr>
          <w:rFonts w:ascii="Arial" w:hAnsi="Arial"/>
        </w:rPr>
        <w:tab/>
        <w:t>Request for Change</w:t>
      </w:r>
    </w:p>
    <w:p w14:paraId="11896871" w14:textId="77777777" w:rsidR="005C63AD" w:rsidRPr="0012653A" w:rsidRDefault="005C63AD" w:rsidP="005C63AD">
      <w:pPr>
        <w:pStyle w:val="Header"/>
        <w:rPr>
          <w:rFonts w:ascii="Arial" w:hAnsi="Arial"/>
        </w:rPr>
      </w:pPr>
      <w:r>
        <w:rPr>
          <w:rFonts w:ascii="Arial" w:hAnsi="Arial"/>
        </w:rPr>
        <w:t>SA*</w:t>
      </w:r>
      <w:r>
        <w:rPr>
          <w:rFonts w:ascii="Arial" w:hAnsi="Arial"/>
        </w:rPr>
        <w:tab/>
      </w:r>
      <w:r>
        <w:rPr>
          <w:rFonts w:ascii="Arial" w:hAnsi="Arial"/>
        </w:rPr>
        <w:tab/>
      </w:r>
      <w:r>
        <w:rPr>
          <w:rFonts w:ascii="Arial" w:hAnsi="Arial"/>
        </w:rPr>
        <w:tab/>
        <w:t>Stipend Agreement</w:t>
      </w:r>
    </w:p>
    <w:p w14:paraId="5F7873E4" w14:textId="77777777" w:rsidR="005C63AD" w:rsidRDefault="005C63AD" w:rsidP="005C63AD">
      <w:pPr>
        <w:pStyle w:val="Header"/>
        <w:rPr>
          <w:rFonts w:ascii="Arial" w:hAnsi="Arial"/>
        </w:rPr>
      </w:pPr>
      <w:r>
        <w:rPr>
          <w:rFonts w:ascii="Arial" w:hAnsi="Arial"/>
        </w:rPr>
        <w:t>SCD</w:t>
      </w:r>
      <w:r>
        <w:rPr>
          <w:rFonts w:ascii="Arial" w:hAnsi="Arial"/>
        </w:rPr>
        <w:tab/>
      </w:r>
      <w:r>
        <w:rPr>
          <w:rFonts w:ascii="Arial" w:hAnsi="Arial"/>
        </w:rPr>
        <w:tab/>
      </w:r>
      <w:r>
        <w:rPr>
          <w:rFonts w:ascii="Arial" w:hAnsi="Arial"/>
        </w:rPr>
        <w:tab/>
        <w:t>Schedule of Contract Durations</w:t>
      </w:r>
    </w:p>
    <w:p w14:paraId="2B02ECEB" w14:textId="1FEADE8C" w:rsidR="005C63AD" w:rsidRDefault="005C63AD" w:rsidP="005C63AD">
      <w:pPr>
        <w:pStyle w:val="Header"/>
        <w:rPr>
          <w:rFonts w:ascii="Arial" w:hAnsi="Arial"/>
        </w:rPr>
      </w:pPr>
      <w:r>
        <w:rPr>
          <w:rFonts w:ascii="Arial" w:hAnsi="Arial"/>
        </w:rPr>
        <w:t>SDU</w:t>
      </w:r>
      <w:r>
        <w:rPr>
          <w:rFonts w:ascii="Arial" w:hAnsi="Arial"/>
        </w:rPr>
        <w:tab/>
      </w:r>
      <w:r>
        <w:rPr>
          <w:rFonts w:ascii="Arial" w:hAnsi="Arial"/>
        </w:rPr>
        <w:tab/>
      </w:r>
      <w:r>
        <w:rPr>
          <w:rFonts w:ascii="Arial" w:hAnsi="Arial"/>
        </w:rPr>
        <w:tab/>
        <w:t xml:space="preserve">Schedule of </w:t>
      </w:r>
      <w:r w:rsidR="009C388C">
        <w:rPr>
          <w:rFonts w:ascii="Arial" w:hAnsi="Arial"/>
        </w:rPr>
        <w:t xml:space="preserve">Proposed </w:t>
      </w:r>
      <w:r w:rsidR="00BC6D06">
        <w:rPr>
          <w:rFonts w:ascii="Arial" w:hAnsi="Arial"/>
        </w:rPr>
        <w:t>MW</w:t>
      </w:r>
      <w:r>
        <w:rPr>
          <w:rFonts w:ascii="Arial" w:hAnsi="Arial"/>
        </w:rPr>
        <w:t>BE</w:t>
      </w:r>
      <w:r w:rsidR="00573B9D">
        <w:rPr>
          <w:rFonts w:ascii="Arial" w:hAnsi="Arial"/>
        </w:rPr>
        <w:t>/SDVOB</w:t>
      </w:r>
      <w:r>
        <w:rPr>
          <w:rFonts w:ascii="Arial" w:hAnsi="Arial"/>
        </w:rPr>
        <w:t xml:space="preserve"> Utilization</w:t>
      </w:r>
    </w:p>
    <w:p w14:paraId="2A47BF6D" w14:textId="77777777" w:rsidR="005C63AD" w:rsidRPr="0012653A" w:rsidRDefault="005C63AD" w:rsidP="005C63AD">
      <w:pPr>
        <w:pStyle w:val="Header"/>
        <w:rPr>
          <w:rFonts w:ascii="Arial" w:hAnsi="Arial"/>
        </w:rPr>
      </w:pPr>
      <w:r w:rsidRPr="0012653A">
        <w:rPr>
          <w:rFonts w:ascii="Arial" w:hAnsi="Arial"/>
        </w:rPr>
        <w:t>U</w:t>
      </w:r>
      <w:r w:rsidRPr="0012653A">
        <w:rPr>
          <w:rFonts w:ascii="Arial" w:hAnsi="Arial"/>
        </w:rPr>
        <w:tab/>
      </w:r>
      <w:r w:rsidRPr="0012653A">
        <w:rPr>
          <w:rFonts w:ascii="Arial" w:hAnsi="Arial"/>
        </w:rPr>
        <w:tab/>
      </w:r>
      <w:r w:rsidRPr="0012653A">
        <w:rPr>
          <w:rFonts w:ascii="Arial" w:hAnsi="Arial"/>
        </w:rPr>
        <w:tab/>
        <w:t xml:space="preserve">Conflict </w:t>
      </w:r>
      <w:r>
        <w:rPr>
          <w:rFonts w:ascii="Arial" w:hAnsi="Arial"/>
        </w:rPr>
        <w:t xml:space="preserve">Questionnaire </w:t>
      </w:r>
    </w:p>
    <w:p w14:paraId="1D877A16" w14:textId="77777777" w:rsidR="005C63AD" w:rsidRPr="0012653A" w:rsidRDefault="005C63AD" w:rsidP="005C63AD">
      <w:pPr>
        <w:pStyle w:val="Header"/>
        <w:rPr>
          <w:rFonts w:ascii="Arial" w:hAnsi="Arial"/>
        </w:rPr>
      </w:pPr>
    </w:p>
    <w:p w14:paraId="71636E63" w14:textId="77777777" w:rsidR="005C63AD" w:rsidRPr="0012653A" w:rsidRDefault="005C63AD" w:rsidP="005C63AD">
      <w:pPr>
        <w:pStyle w:val="Header"/>
        <w:rPr>
          <w:rFonts w:ascii="Arial" w:hAnsi="Arial"/>
          <w:u w:val="single"/>
        </w:rPr>
      </w:pPr>
      <w:r w:rsidRPr="0012653A">
        <w:rPr>
          <w:rFonts w:ascii="Arial" w:hAnsi="Arial"/>
          <w:u w:val="single"/>
        </w:rPr>
        <w:t>Price Proposal Forms</w:t>
      </w:r>
    </w:p>
    <w:p w14:paraId="0E8EC859" w14:textId="77777777" w:rsidR="005C63AD" w:rsidRPr="0012653A" w:rsidRDefault="005C63AD" w:rsidP="005C63AD">
      <w:pPr>
        <w:pStyle w:val="Header"/>
        <w:rPr>
          <w:rFonts w:ascii="Arial" w:hAnsi="Arial"/>
        </w:rPr>
      </w:pPr>
      <w:r w:rsidRPr="0012653A">
        <w:rPr>
          <w:rFonts w:ascii="Arial" w:hAnsi="Arial"/>
        </w:rPr>
        <w:t>PP</w:t>
      </w:r>
      <w:r w:rsidRPr="0012653A">
        <w:rPr>
          <w:rFonts w:ascii="Arial" w:hAnsi="Arial"/>
        </w:rPr>
        <w:tab/>
      </w:r>
      <w:r w:rsidRPr="0012653A">
        <w:rPr>
          <w:rFonts w:ascii="Arial" w:hAnsi="Arial"/>
        </w:rPr>
        <w:tab/>
      </w:r>
      <w:r w:rsidRPr="0012653A">
        <w:rPr>
          <w:rFonts w:ascii="Arial" w:hAnsi="Arial"/>
        </w:rPr>
        <w:tab/>
        <w:t xml:space="preserve">Price Proposal Cover Sheet </w:t>
      </w:r>
    </w:p>
    <w:p w14:paraId="16A8C5E4" w14:textId="77777777" w:rsidR="005C63AD" w:rsidRPr="0012653A" w:rsidRDefault="005C63AD" w:rsidP="005C63AD">
      <w:pPr>
        <w:pStyle w:val="Header"/>
        <w:rPr>
          <w:rFonts w:ascii="Arial" w:hAnsi="Arial"/>
        </w:rPr>
      </w:pPr>
      <w:r w:rsidRPr="0012653A">
        <w:rPr>
          <w:rFonts w:ascii="Arial" w:hAnsi="Arial"/>
        </w:rPr>
        <w:t>SP</w:t>
      </w:r>
      <w:r w:rsidRPr="0012653A">
        <w:rPr>
          <w:rFonts w:ascii="Arial" w:hAnsi="Arial"/>
        </w:rPr>
        <w:tab/>
      </w:r>
      <w:r w:rsidRPr="0012653A">
        <w:rPr>
          <w:rFonts w:ascii="Arial" w:hAnsi="Arial"/>
        </w:rPr>
        <w:tab/>
      </w:r>
      <w:r w:rsidRPr="0012653A">
        <w:rPr>
          <w:rFonts w:ascii="Arial" w:hAnsi="Arial"/>
        </w:rPr>
        <w:tab/>
        <w:t xml:space="preserve">Schedule of Prices </w:t>
      </w:r>
    </w:p>
    <w:p w14:paraId="63BC8136" w14:textId="77777777" w:rsidR="005C63AD" w:rsidRPr="0012653A" w:rsidRDefault="005C63AD" w:rsidP="005C63AD">
      <w:pPr>
        <w:pStyle w:val="Header"/>
        <w:rPr>
          <w:rFonts w:ascii="Arial" w:hAnsi="Arial"/>
        </w:rPr>
      </w:pPr>
      <w:r>
        <w:rPr>
          <w:rFonts w:ascii="Arial" w:hAnsi="Arial"/>
        </w:rPr>
        <w:t>WPS</w:t>
      </w:r>
      <w:r>
        <w:rPr>
          <w:rFonts w:ascii="Arial" w:hAnsi="Arial"/>
        </w:rPr>
        <w:tab/>
      </w:r>
      <w:r>
        <w:rPr>
          <w:rFonts w:ascii="Arial" w:hAnsi="Arial"/>
        </w:rPr>
        <w:tab/>
      </w:r>
      <w:r>
        <w:rPr>
          <w:rFonts w:ascii="Arial" w:hAnsi="Arial"/>
        </w:rPr>
        <w:tab/>
        <w:t>Work Payment Schedule</w:t>
      </w:r>
    </w:p>
    <w:p w14:paraId="51B5D619" w14:textId="77777777" w:rsidR="005C63AD" w:rsidRPr="0012653A" w:rsidRDefault="005C63AD" w:rsidP="005C63AD">
      <w:pPr>
        <w:pStyle w:val="Header"/>
        <w:rPr>
          <w:rFonts w:ascii="Arial" w:hAnsi="Arial"/>
        </w:rPr>
      </w:pPr>
      <w:r w:rsidRPr="0012653A">
        <w:rPr>
          <w:rFonts w:ascii="Arial" w:hAnsi="Arial"/>
        </w:rPr>
        <w:t>PB</w:t>
      </w:r>
      <w:r w:rsidRPr="0012653A">
        <w:rPr>
          <w:rFonts w:ascii="Arial" w:hAnsi="Arial"/>
        </w:rPr>
        <w:tab/>
      </w:r>
      <w:r w:rsidRPr="0012653A">
        <w:rPr>
          <w:rFonts w:ascii="Arial" w:hAnsi="Arial"/>
        </w:rPr>
        <w:tab/>
      </w:r>
      <w:r w:rsidRPr="0012653A">
        <w:rPr>
          <w:rFonts w:ascii="Arial" w:hAnsi="Arial"/>
        </w:rPr>
        <w:tab/>
        <w:t>Proposal Bond</w:t>
      </w:r>
    </w:p>
    <w:p w14:paraId="47E362FC" w14:textId="77777777" w:rsidR="005C63AD" w:rsidRPr="0012653A" w:rsidRDefault="005C63AD" w:rsidP="005C63AD">
      <w:pPr>
        <w:pStyle w:val="Header"/>
        <w:rPr>
          <w:rFonts w:ascii="Arial" w:hAnsi="Arial"/>
          <w:sz w:val="20"/>
        </w:rPr>
      </w:pPr>
    </w:p>
    <w:p w14:paraId="79593895" w14:textId="77777777" w:rsidR="005C63AD" w:rsidRDefault="005C63AD" w:rsidP="005C63AD">
      <w:pPr>
        <w:pStyle w:val="Header"/>
        <w:rPr>
          <w:rFonts w:ascii="Arial" w:hAnsi="Arial"/>
          <w:sz w:val="20"/>
        </w:rPr>
      </w:pPr>
      <w:r>
        <w:rPr>
          <w:rFonts w:ascii="Arial" w:hAnsi="Arial"/>
          <w:sz w:val="20"/>
        </w:rPr>
        <w:t>*</w:t>
      </w: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p>
    <w:p w14:paraId="6EDCA091" w14:textId="77777777" w:rsidR="005C63AD" w:rsidRDefault="005C63AD" w:rsidP="005C63AD">
      <w:pPr>
        <w:pStyle w:val="Header"/>
        <w:rPr>
          <w:rFonts w:ascii="Arial" w:hAnsi="Arial"/>
          <w:sz w:val="20"/>
        </w:rPr>
      </w:pPr>
    </w:p>
    <w:p w14:paraId="2108BF02" w14:textId="01640BC1" w:rsidR="005C63AD" w:rsidRDefault="005C63AD" w:rsidP="005C63AD">
      <w:pPr>
        <w:pStyle w:val="Header"/>
        <w:rPr>
          <w:rFonts w:ascii="Arial" w:hAnsi="Arial"/>
          <w:sz w:val="20"/>
        </w:rPr>
      </w:pP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r w:rsidR="00091C7D">
        <w:rPr>
          <w:rFonts w:ascii="Arial" w:hAnsi="Arial"/>
          <w:sz w:val="20"/>
        </w:rPr>
        <w:t xml:space="preserve"> by the selected Best V</w:t>
      </w:r>
      <w:r>
        <w:rPr>
          <w:rFonts w:ascii="Arial" w:hAnsi="Arial"/>
          <w:sz w:val="20"/>
        </w:rPr>
        <w:t>alue Proposer</w:t>
      </w:r>
    </w:p>
    <w:p w14:paraId="67946B98" w14:textId="77777777" w:rsidR="005C63AD" w:rsidRDefault="005C63AD" w:rsidP="005C63AD">
      <w:pPr>
        <w:pStyle w:val="Header"/>
        <w:rPr>
          <w:rFonts w:ascii="Arial" w:hAnsi="Arial"/>
          <w:sz w:val="20"/>
        </w:rPr>
      </w:pPr>
    </w:p>
    <w:p w14:paraId="43F08514" w14:textId="77777777" w:rsidR="005C63AD" w:rsidRPr="0012653A" w:rsidRDefault="005C63AD" w:rsidP="005C63AD">
      <w:pPr>
        <w:pStyle w:val="Header"/>
        <w:rPr>
          <w:rFonts w:ascii="Arial" w:hAnsi="Arial"/>
        </w:rPr>
      </w:pPr>
    </w:p>
    <w:p w14:paraId="54742549" w14:textId="77777777" w:rsidR="00664E25" w:rsidRDefault="00664E25" w:rsidP="00664E25">
      <w:pPr>
        <w:overflowPunct/>
        <w:autoSpaceDE/>
        <w:autoSpaceDN/>
        <w:adjustRightInd/>
        <w:spacing w:before="120"/>
        <w:jc w:val="center"/>
        <w:textAlignment w:val="auto"/>
      </w:pPr>
    </w:p>
    <w:p w14:paraId="25623CE8" w14:textId="77777777" w:rsidR="00664E25" w:rsidRDefault="00664E25" w:rsidP="00664E25">
      <w:pPr>
        <w:overflowPunct/>
        <w:autoSpaceDE/>
        <w:autoSpaceDN/>
        <w:adjustRightInd/>
        <w:spacing w:before="120"/>
        <w:jc w:val="center"/>
        <w:textAlignment w:val="auto"/>
      </w:pPr>
    </w:p>
    <w:p w14:paraId="2BAD3915" w14:textId="77777777" w:rsidR="00664E25" w:rsidRDefault="00664E25" w:rsidP="00664E25">
      <w:pPr>
        <w:overflowPunct/>
        <w:autoSpaceDE/>
        <w:autoSpaceDN/>
        <w:adjustRightInd/>
        <w:spacing w:before="120"/>
        <w:jc w:val="center"/>
        <w:textAlignment w:val="auto"/>
      </w:pPr>
    </w:p>
    <w:p w14:paraId="00AC21A3" w14:textId="77777777" w:rsidR="00664E25" w:rsidRDefault="00664E25" w:rsidP="00664E25">
      <w:pPr>
        <w:overflowPunct/>
        <w:autoSpaceDE/>
        <w:autoSpaceDN/>
        <w:adjustRightInd/>
        <w:spacing w:before="120"/>
        <w:jc w:val="center"/>
        <w:textAlignment w:val="auto"/>
      </w:pPr>
    </w:p>
    <w:p w14:paraId="35D8561D" w14:textId="77777777" w:rsidR="00664E25" w:rsidRDefault="00664E25" w:rsidP="00664E25">
      <w:pPr>
        <w:overflowPunct/>
        <w:autoSpaceDE/>
        <w:autoSpaceDN/>
        <w:adjustRightInd/>
        <w:spacing w:before="120"/>
        <w:jc w:val="center"/>
        <w:textAlignment w:val="auto"/>
      </w:pPr>
    </w:p>
    <w:p w14:paraId="21E4354E" w14:textId="77777777" w:rsidR="00664E25" w:rsidRDefault="00664E25" w:rsidP="00664E25">
      <w:pPr>
        <w:overflowPunct/>
        <w:autoSpaceDE/>
        <w:autoSpaceDN/>
        <w:adjustRightInd/>
        <w:spacing w:before="120"/>
        <w:jc w:val="center"/>
        <w:textAlignment w:val="auto"/>
      </w:pPr>
    </w:p>
    <w:p w14:paraId="36D45108" w14:textId="77777777" w:rsidR="00664E25" w:rsidRDefault="00664E25" w:rsidP="00664E25">
      <w:pPr>
        <w:overflowPunct/>
        <w:autoSpaceDE/>
        <w:autoSpaceDN/>
        <w:adjustRightInd/>
        <w:spacing w:before="120"/>
        <w:jc w:val="center"/>
        <w:textAlignment w:val="auto"/>
      </w:pPr>
    </w:p>
    <w:p w14:paraId="41EDF627" w14:textId="77777777" w:rsidR="00664E25" w:rsidRDefault="00664E25" w:rsidP="00664E25">
      <w:pPr>
        <w:overflowPunct/>
        <w:autoSpaceDE/>
        <w:autoSpaceDN/>
        <w:adjustRightInd/>
        <w:spacing w:before="120"/>
        <w:jc w:val="center"/>
        <w:textAlignment w:val="auto"/>
      </w:pPr>
    </w:p>
    <w:p w14:paraId="326D5D46" w14:textId="77777777" w:rsidR="00664E25" w:rsidRDefault="00664E25" w:rsidP="00664E25">
      <w:pPr>
        <w:overflowPunct/>
        <w:autoSpaceDE/>
        <w:autoSpaceDN/>
        <w:adjustRightInd/>
        <w:spacing w:before="120"/>
        <w:jc w:val="center"/>
        <w:textAlignment w:val="auto"/>
      </w:pPr>
    </w:p>
    <w:p w14:paraId="30162618" w14:textId="61090763" w:rsidR="00664E25" w:rsidRDefault="00664E25" w:rsidP="00664E25">
      <w:pPr>
        <w:overflowPunct/>
        <w:autoSpaceDE/>
        <w:autoSpaceDN/>
        <w:adjustRightInd/>
        <w:spacing w:before="120"/>
        <w:jc w:val="center"/>
        <w:textAlignment w:val="auto"/>
      </w:pPr>
      <w:r>
        <w:t>This page is intentionally left blank</w:t>
      </w:r>
    </w:p>
    <w:p w14:paraId="7D2E2874" w14:textId="77777777" w:rsidR="005C63AD" w:rsidRPr="0012653A" w:rsidRDefault="005C63AD" w:rsidP="005C63AD">
      <w:pPr>
        <w:pStyle w:val="Header"/>
        <w:rPr>
          <w:rFonts w:ascii="Arial" w:hAnsi="Arial"/>
        </w:rPr>
        <w:sectPr w:rsidR="005C63AD" w:rsidRPr="0012653A" w:rsidSect="0085330A">
          <w:headerReference w:type="default" r:id="rId10"/>
          <w:footerReference w:type="default" r:id="rId11"/>
          <w:pgSz w:w="12240" w:h="15840" w:code="1"/>
          <w:pgMar w:top="1440" w:right="1350" w:bottom="1440" w:left="1440" w:header="720" w:footer="432" w:gutter="0"/>
          <w:pgNumType w:start="1"/>
          <w:cols w:space="720"/>
          <w:noEndnote/>
          <w:docGrid w:linePitch="326"/>
        </w:sectPr>
      </w:pPr>
    </w:p>
    <w:p w14:paraId="6ED2E253" w14:textId="77777777" w:rsidR="005B65FE" w:rsidRPr="0012653A" w:rsidRDefault="005B65FE" w:rsidP="005B65FE">
      <w:pPr>
        <w:pStyle w:val="Heading1"/>
      </w:pPr>
      <w:r w:rsidRPr="0012653A">
        <w:lastRenderedPageBreak/>
        <w:t>F</w:t>
      </w:r>
      <w:r>
        <w:t>orm</w:t>
      </w:r>
      <w:r w:rsidRPr="0012653A">
        <w:t xml:space="preserve"> FP </w:t>
      </w:r>
      <w:r>
        <w:t>–</w:t>
      </w:r>
      <w:r w:rsidRPr="0012653A">
        <w:t xml:space="preserve"> </w:t>
      </w:r>
      <w:r w:rsidRPr="000A036D">
        <w:t>Form</w:t>
      </w:r>
      <w:r>
        <w:t xml:space="preserve"> </w:t>
      </w:r>
      <w:r w:rsidRPr="0012653A">
        <w:t>O</w:t>
      </w:r>
      <w:r>
        <w:t>f</w:t>
      </w:r>
      <w:r w:rsidRPr="0012653A">
        <w:t xml:space="preserve"> P</w:t>
      </w:r>
      <w:r>
        <w:t>roposal</w:t>
      </w:r>
    </w:p>
    <w:p w14:paraId="2B41717B" w14:textId="77777777" w:rsidR="005C63AD" w:rsidRPr="0012653A" w:rsidRDefault="005C63AD" w:rsidP="005C63AD">
      <w:pPr>
        <w:pStyle w:val="05BodyText"/>
        <w:spacing w:before="120" w:after="120"/>
        <w:ind w:firstLine="0"/>
        <w:jc w:val="both"/>
        <w:rPr>
          <w:rFonts w:ascii="Arial" w:hAnsi="Arial"/>
        </w:rPr>
      </w:pPr>
      <w:r w:rsidRPr="0037766A">
        <w:rPr>
          <w:rFonts w:ascii="Arial" w:hAnsi="Arial"/>
        </w:rPr>
        <w:t>Form FP shall be filled out by the Proposer only or by each Principal Participant if the Proposer is a Joint Venture and does not have a Federal ID Number and a New York State Vendor ID Number.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1"/>
        <w:gridCol w:w="5501"/>
      </w:tblGrid>
      <w:tr w:rsidR="005C63AD" w:rsidRPr="0012653A" w14:paraId="56DB6DF3" w14:textId="77777777" w:rsidTr="0085330A">
        <w:tc>
          <w:tcPr>
            <w:tcW w:w="3870" w:type="dxa"/>
            <w:shd w:val="clear" w:color="auto" w:fill="D9D9D9"/>
          </w:tcPr>
          <w:p w14:paraId="08AB41BF" w14:textId="77777777" w:rsidR="005C63AD" w:rsidRPr="0012653A" w:rsidRDefault="005C63AD" w:rsidP="0085330A">
            <w:pPr>
              <w:pStyle w:val="Header"/>
              <w:spacing w:before="120" w:after="120"/>
              <w:rPr>
                <w:rFonts w:ascii="Arial" w:hAnsi="Arial"/>
                <w:b/>
              </w:rPr>
            </w:pPr>
            <w:r w:rsidRPr="0012653A">
              <w:rPr>
                <w:rFonts w:ascii="Arial" w:hAnsi="Arial"/>
                <w:b/>
              </w:rPr>
              <w:t>PROPOSER</w:t>
            </w:r>
          </w:p>
        </w:tc>
        <w:tc>
          <w:tcPr>
            <w:tcW w:w="5598" w:type="dxa"/>
          </w:tcPr>
          <w:p w14:paraId="2D05E97F" w14:textId="77777777" w:rsidR="005C63AD" w:rsidRPr="0012653A" w:rsidRDefault="005C63AD" w:rsidP="0085330A">
            <w:pPr>
              <w:pStyle w:val="Header"/>
              <w:rPr>
                <w:rFonts w:ascii="Arial" w:hAnsi="Arial"/>
              </w:rPr>
            </w:pPr>
          </w:p>
        </w:tc>
      </w:tr>
      <w:tr w:rsidR="005C63AD" w:rsidRPr="0012653A" w14:paraId="34678AC3" w14:textId="77777777" w:rsidTr="0085330A">
        <w:tc>
          <w:tcPr>
            <w:tcW w:w="3870" w:type="dxa"/>
            <w:shd w:val="clear" w:color="auto" w:fill="D9D9D9"/>
          </w:tcPr>
          <w:p w14:paraId="3B15E1B0" w14:textId="77777777" w:rsidR="005C63AD" w:rsidRPr="0012653A" w:rsidRDefault="005C63AD" w:rsidP="0085330A">
            <w:pPr>
              <w:pStyle w:val="Header"/>
              <w:spacing w:before="120" w:after="120"/>
              <w:rPr>
                <w:rFonts w:ascii="Arial" w:hAnsi="Arial"/>
                <w:b/>
              </w:rPr>
            </w:pPr>
            <w:r w:rsidRPr="0012653A">
              <w:rPr>
                <w:rFonts w:ascii="Arial" w:hAnsi="Arial"/>
                <w:b/>
              </w:rPr>
              <w:t>NAME</w:t>
            </w:r>
          </w:p>
        </w:tc>
        <w:tc>
          <w:tcPr>
            <w:tcW w:w="5598" w:type="dxa"/>
          </w:tcPr>
          <w:p w14:paraId="517FF1AE" w14:textId="77777777" w:rsidR="005C63AD" w:rsidRPr="0012653A" w:rsidRDefault="005C63AD" w:rsidP="0085330A">
            <w:pPr>
              <w:pStyle w:val="Header"/>
              <w:rPr>
                <w:rFonts w:ascii="Arial" w:hAnsi="Arial"/>
              </w:rPr>
            </w:pPr>
          </w:p>
        </w:tc>
      </w:tr>
      <w:tr w:rsidR="005C63AD" w:rsidRPr="0012653A" w14:paraId="47BDA313" w14:textId="77777777" w:rsidTr="0085330A">
        <w:tc>
          <w:tcPr>
            <w:tcW w:w="3870" w:type="dxa"/>
            <w:shd w:val="clear" w:color="auto" w:fill="D9D9D9"/>
          </w:tcPr>
          <w:p w14:paraId="0343198F" w14:textId="77777777" w:rsidR="005C63AD" w:rsidRPr="0012653A" w:rsidRDefault="005C63AD" w:rsidP="0085330A">
            <w:pPr>
              <w:pStyle w:val="Header"/>
              <w:spacing w:before="120" w:after="120"/>
              <w:rPr>
                <w:rFonts w:ascii="Arial" w:hAnsi="Arial"/>
                <w:b/>
              </w:rPr>
            </w:pPr>
            <w:r w:rsidRPr="0012653A">
              <w:rPr>
                <w:rFonts w:ascii="Arial" w:hAnsi="Arial"/>
                <w:b/>
              </w:rPr>
              <w:t>TITLE</w:t>
            </w:r>
          </w:p>
        </w:tc>
        <w:tc>
          <w:tcPr>
            <w:tcW w:w="5598" w:type="dxa"/>
          </w:tcPr>
          <w:p w14:paraId="403837B3" w14:textId="77777777" w:rsidR="005C63AD" w:rsidRPr="0012653A" w:rsidRDefault="005C63AD" w:rsidP="0085330A">
            <w:pPr>
              <w:pStyle w:val="Header"/>
              <w:rPr>
                <w:rFonts w:ascii="Arial" w:hAnsi="Arial"/>
              </w:rPr>
            </w:pPr>
          </w:p>
        </w:tc>
      </w:tr>
      <w:tr w:rsidR="005C63AD" w:rsidRPr="0012653A" w14:paraId="175DE265" w14:textId="77777777" w:rsidTr="0085330A">
        <w:tc>
          <w:tcPr>
            <w:tcW w:w="3870" w:type="dxa"/>
            <w:shd w:val="clear" w:color="auto" w:fill="D9D9D9"/>
          </w:tcPr>
          <w:p w14:paraId="5125E099" w14:textId="77777777" w:rsidR="005C63AD" w:rsidRPr="0012653A" w:rsidRDefault="005C63AD" w:rsidP="0085330A">
            <w:pPr>
              <w:pStyle w:val="Header"/>
              <w:spacing w:before="120" w:after="120"/>
              <w:rPr>
                <w:rFonts w:ascii="Arial" w:hAnsi="Arial"/>
                <w:b/>
              </w:rPr>
            </w:pPr>
            <w:r w:rsidRPr="0012653A">
              <w:rPr>
                <w:rFonts w:ascii="Arial" w:hAnsi="Arial"/>
                <w:b/>
              </w:rPr>
              <w:t>TELEPHONE No.</w:t>
            </w:r>
          </w:p>
        </w:tc>
        <w:tc>
          <w:tcPr>
            <w:tcW w:w="5598" w:type="dxa"/>
          </w:tcPr>
          <w:p w14:paraId="35263F79" w14:textId="77777777" w:rsidR="005C63AD" w:rsidRPr="0012653A" w:rsidRDefault="005C63AD" w:rsidP="0085330A">
            <w:pPr>
              <w:pStyle w:val="Header"/>
              <w:rPr>
                <w:rFonts w:ascii="Arial" w:hAnsi="Arial"/>
              </w:rPr>
            </w:pPr>
          </w:p>
        </w:tc>
      </w:tr>
      <w:tr w:rsidR="005C63AD" w:rsidRPr="0012653A" w14:paraId="1643A8F6" w14:textId="77777777" w:rsidTr="0085330A">
        <w:tc>
          <w:tcPr>
            <w:tcW w:w="3870" w:type="dxa"/>
            <w:shd w:val="clear" w:color="auto" w:fill="D9D9D9"/>
          </w:tcPr>
          <w:p w14:paraId="07C30394" w14:textId="77777777" w:rsidR="005C63AD" w:rsidRPr="0012653A" w:rsidRDefault="005C63AD" w:rsidP="0085330A">
            <w:pPr>
              <w:pStyle w:val="Header"/>
              <w:spacing w:before="120" w:after="120"/>
              <w:rPr>
                <w:rFonts w:ascii="Arial" w:hAnsi="Arial"/>
                <w:b/>
              </w:rPr>
            </w:pPr>
            <w:r w:rsidRPr="0012653A">
              <w:rPr>
                <w:rFonts w:ascii="Arial" w:hAnsi="Arial"/>
                <w:b/>
              </w:rPr>
              <w:t>ADDRESS</w:t>
            </w:r>
          </w:p>
        </w:tc>
        <w:tc>
          <w:tcPr>
            <w:tcW w:w="5598" w:type="dxa"/>
          </w:tcPr>
          <w:p w14:paraId="5F6CF1CC" w14:textId="77777777" w:rsidR="005C63AD" w:rsidRPr="0012653A" w:rsidRDefault="005C63AD" w:rsidP="0085330A">
            <w:pPr>
              <w:pStyle w:val="Header"/>
              <w:rPr>
                <w:rFonts w:ascii="Arial" w:hAnsi="Arial"/>
              </w:rPr>
            </w:pPr>
          </w:p>
          <w:p w14:paraId="7184FF51" w14:textId="77777777" w:rsidR="005C63AD" w:rsidRPr="0012653A" w:rsidRDefault="005C63AD" w:rsidP="0085330A">
            <w:pPr>
              <w:pStyle w:val="Header"/>
              <w:rPr>
                <w:rFonts w:ascii="Arial" w:hAnsi="Arial"/>
              </w:rPr>
            </w:pPr>
          </w:p>
        </w:tc>
      </w:tr>
      <w:tr w:rsidR="005C63AD" w:rsidRPr="0012653A" w14:paraId="11B36939" w14:textId="77777777" w:rsidTr="0085330A">
        <w:tc>
          <w:tcPr>
            <w:tcW w:w="3870" w:type="dxa"/>
            <w:shd w:val="clear" w:color="auto" w:fill="D9D9D9"/>
          </w:tcPr>
          <w:p w14:paraId="3CB59373" w14:textId="77777777" w:rsidR="005C63AD" w:rsidRPr="0012653A" w:rsidRDefault="005C63AD" w:rsidP="0085330A">
            <w:pPr>
              <w:pStyle w:val="Header"/>
              <w:spacing w:before="120" w:after="120"/>
              <w:rPr>
                <w:rFonts w:ascii="Arial" w:hAnsi="Arial"/>
                <w:b/>
              </w:rPr>
            </w:pPr>
            <w:r>
              <w:rPr>
                <w:rFonts w:ascii="Arial" w:hAnsi="Arial"/>
                <w:b/>
              </w:rPr>
              <w:t>STATE FINANCIAL SYSTEMS VENDOR ID NUMBER</w:t>
            </w:r>
          </w:p>
        </w:tc>
        <w:tc>
          <w:tcPr>
            <w:tcW w:w="5598" w:type="dxa"/>
          </w:tcPr>
          <w:p w14:paraId="1CE67174" w14:textId="77777777" w:rsidR="005C63AD" w:rsidRPr="0012653A" w:rsidRDefault="005C63AD" w:rsidP="0085330A">
            <w:pPr>
              <w:pStyle w:val="Header"/>
              <w:rPr>
                <w:rFonts w:ascii="Arial" w:hAnsi="Arial"/>
              </w:rPr>
            </w:pPr>
          </w:p>
          <w:p w14:paraId="4F9B3E57" w14:textId="77777777" w:rsidR="005C63AD" w:rsidRPr="0012653A" w:rsidRDefault="005C63AD" w:rsidP="0085330A">
            <w:pPr>
              <w:pStyle w:val="Header"/>
              <w:rPr>
                <w:rFonts w:ascii="Arial" w:hAnsi="Arial"/>
              </w:rPr>
            </w:pPr>
          </w:p>
        </w:tc>
      </w:tr>
      <w:tr w:rsidR="005C63AD" w:rsidRPr="0012653A" w14:paraId="4697BCA9" w14:textId="77777777" w:rsidTr="0085330A">
        <w:tc>
          <w:tcPr>
            <w:tcW w:w="3870" w:type="dxa"/>
            <w:shd w:val="clear" w:color="auto" w:fill="D9D9D9"/>
          </w:tcPr>
          <w:p w14:paraId="2AD86C7A" w14:textId="77777777" w:rsidR="005C63AD" w:rsidRPr="0012653A" w:rsidRDefault="005C63AD" w:rsidP="0085330A">
            <w:pPr>
              <w:pStyle w:val="Header"/>
              <w:spacing w:before="120" w:after="120"/>
              <w:rPr>
                <w:rFonts w:ascii="Arial" w:hAnsi="Arial"/>
                <w:b/>
              </w:rPr>
            </w:pPr>
            <w:r>
              <w:rPr>
                <w:rFonts w:ascii="Arial" w:hAnsi="Arial"/>
                <w:b/>
              </w:rPr>
              <w:t>FEDERAL ID NUMBER</w:t>
            </w:r>
          </w:p>
        </w:tc>
        <w:tc>
          <w:tcPr>
            <w:tcW w:w="5598" w:type="dxa"/>
          </w:tcPr>
          <w:p w14:paraId="4BC643B6" w14:textId="77777777" w:rsidR="005C63AD" w:rsidRPr="0012653A" w:rsidRDefault="005C63AD" w:rsidP="0085330A">
            <w:pPr>
              <w:pStyle w:val="Header"/>
              <w:rPr>
                <w:rFonts w:ascii="Arial" w:hAnsi="Arial"/>
              </w:rPr>
            </w:pPr>
          </w:p>
          <w:p w14:paraId="10206A39" w14:textId="77777777" w:rsidR="005C63AD" w:rsidRPr="0012653A" w:rsidRDefault="005C63AD" w:rsidP="0085330A">
            <w:pPr>
              <w:pStyle w:val="Header"/>
              <w:rPr>
                <w:rFonts w:ascii="Arial" w:hAnsi="Arial"/>
              </w:rPr>
            </w:pPr>
          </w:p>
        </w:tc>
      </w:tr>
    </w:tbl>
    <w:p w14:paraId="462D82D3" w14:textId="77777777" w:rsidR="005C63AD" w:rsidRPr="0012653A" w:rsidRDefault="005C63AD" w:rsidP="005C63AD">
      <w:pPr>
        <w:rPr>
          <w:rFonts w:ascii="Arial" w:hAnsi="Arial"/>
          <w:b/>
          <w:bCs/>
          <w:sz w:val="23"/>
          <w:szCs w:val="23"/>
        </w:rPr>
      </w:pPr>
    </w:p>
    <w:p w14:paraId="5B00B3EA" w14:textId="4A7767CA" w:rsidR="005C63AD" w:rsidRPr="0012653A" w:rsidRDefault="005C63AD" w:rsidP="005C63AD">
      <w:pPr>
        <w:jc w:val="both"/>
        <w:rPr>
          <w:rFonts w:ascii="Arial" w:hAnsi="Arial"/>
          <w:b/>
          <w:bCs/>
          <w:sz w:val="23"/>
          <w:szCs w:val="23"/>
        </w:rPr>
      </w:pPr>
      <w:r w:rsidRPr="0012653A">
        <w:rPr>
          <w:rFonts w:ascii="Arial" w:hAnsi="Arial"/>
          <w:b/>
          <w:bCs/>
          <w:sz w:val="23"/>
          <w:szCs w:val="23"/>
        </w:rPr>
        <w:t xml:space="preserve">TO </w:t>
      </w:r>
      <w:r w:rsidR="00A43F71">
        <w:rPr>
          <w:rFonts w:ascii="Arial" w:hAnsi="Arial"/>
          <w:b/>
          <w:bCs/>
          <w:sz w:val="23"/>
          <w:szCs w:val="23"/>
        </w:rPr>
        <w:t>NEW YORK</w:t>
      </w:r>
      <w:r w:rsidRPr="0012653A">
        <w:rPr>
          <w:rFonts w:ascii="Arial" w:hAnsi="Arial"/>
          <w:b/>
          <w:bCs/>
          <w:sz w:val="23"/>
          <w:szCs w:val="23"/>
        </w:rPr>
        <w:t xml:space="preserve"> STATE </w:t>
      </w:r>
      <w:r w:rsidR="0072557B">
        <w:rPr>
          <w:rFonts w:ascii="Arial" w:hAnsi="Arial"/>
          <w:b/>
          <w:bCs/>
          <w:sz w:val="23"/>
          <w:szCs w:val="23"/>
        </w:rPr>
        <w:t xml:space="preserve">THRUWAY </w:t>
      </w:r>
      <w:r w:rsidR="00EC33EC">
        <w:rPr>
          <w:rFonts w:ascii="Arial" w:hAnsi="Arial"/>
          <w:b/>
          <w:bCs/>
          <w:sz w:val="23"/>
          <w:szCs w:val="23"/>
        </w:rPr>
        <w:t>AUTHORITY</w:t>
      </w:r>
      <w:r w:rsidRPr="0012653A">
        <w:rPr>
          <w:rFonts w:ascii="Arial" w:hAnsi="Arial"/>
          <w:b/>
          <w:bCs/>
          <w:sz w:val="23"/>
          <w:szCs w:val="23"/>
        </w:rPr>
        <w:t xml:space="preserve"> (THE “</w:t>
      </w:r>
      <w:r w:rsidR="00EC33EC">
        <w:rPr>
          <w:rFonts w:ascii="Arial" w:hAnsi="Arial"/>
          <w:b/>
          <w:bCs/>
          <w:sz w:val="23"/>
          <w:szCs w:val="23"/>
        </w:rPr>
        <w:t>AUTHORITY</w:t>
      </w:r>
      <w:r w:rsidRPr="0012653A">
        <w:rPr>
          <w:rFonts w:ascii="Arial" w:hAnsi="Arial"/>
          <w:b/>
          <w:bCs/>
          <w:sz w:val="23"/>
          <w:szCs w:val="23"/>
        </w:rPr>
        <w:t>”):</w:t>
      </w:r>
    </w:p>
    <w:p w14:paraId="4502FAFD" w14:textId="053D5587" w:rsidR="005C63AD" w:rsidRPr="0012653A" w:rsidRDefault="005C63AD" w:rsidP="005C63AD">
      <w:pPr>
        <w:jc w:val="both"/>
        <w:rPr>
          <w:rFonts w:ascii="Arial" w:hAnsi="Arial"/>
        </w:rPr>
      </w:pPr>
      <w:r w:rsidRPr="0012653A">
        <w:rPr>
          <w:rFonts w:ascii="Arial" w:hAnsi="Arial"/>
        </w:rPr>
        <w:t xml:space="preserve">The undersigned proposes to design and construct this Project in accordance with the Part 1 - Design-Build Agreement, Part 2 - Design-Build Section 100, Part 3 - Project Requirements and all other Contract Documents and certifies to furnish and deliver all the materials and to do all work and labor required for the design and construction and other identified activities for the </w:t>
      </w:r>
      <w:sdt>
        <w:sdtPr>
          <w:rPr>
            <w:rFonts w:ascii="Arial" w:hAnsi="Arial"/>
          </w:rPr>
          <w:alias w:val="Title"/>
          <w:id w:val="7048511"/>
          <w:placeholder>
            <w:docPart w:val="23D36058FA5C4F0AAEF32C762108FF4B"/>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rPr>
            <w:t>Cashless Tolling</w:t>
          </w:r>
        </w:sdtContent>
      </w:sdt>
      <w:r w:rsidRPr="0012653A">
        <w:rPr>
          <w:rFonts w:ascii="Arial" w:hAnsi="Arial"/>
        </w:rPr>
        <w:t>,</w:t>
      </w:r>
      <w:r w:rsidR="00651745">
        <w:rPr>
          <w:rFonts w:ascii="Arial" w:hAnsi="Arial"/>
        </w:rPr>
        <w:t xml:space="preserve"> in</w:t>
      </w:r>
      <w:r w:rsidRPr="00A97033">
        <w:rPr>
          <w:rFonts w:ascii="Arial" w:hAnsi="Arial"/>
        </w:rPr>
        <w:t xml:space="preserve"> </w:t>
      </w:r>
      <w:r w:rsidR="0070793C">
        <w:rPr>
          <w:rFonts w:ascii="Arial" w:hAnsi="Arial"/>
        </w:rPr>
        <w:t xml:space="preserve">Orange, Ulster, Greene, Albany, Schenectady, </w:t>
      </w:r>
      <w:r w:rsidR="002D0A59">
        <w:rPr>
          <w:rFonts w:ascii="Arial" w:hAnsi="Arial"/>
        </w:rPr>
        <w:t xml:space="preserve">Montgomery, Herkimer, Oneida, </w:t>
      </w:r>
      <w:r w:rsidR="003C7423">
        <w:rPr>
          <w:rFonts w:ascii="Arial" w:hAnsi="Arial"/>
        </w:rPr>
        <w:t>Madison, Ono</w:t>
      </w:r>
      <w:r w:rsidR="002D0A59">
        <w:rPr>
          <w:rFonts w:ascii="Arial" w:hAnsi="Arial"/>
        </w:rPr>
        <w:t>ndaga, Cayuga, Seneca, Ontario, Monroe, Genesee, Erie, Chautauqua, Rensselaer and Columbia</w:t>
      </w:r>
      <w:r w:rsidR="00A43F71">
        <w:rPr>
          <w:rFonts w:ascii="Arial" w:hAnsi="Arial"/>
        </w:rPr>
        <w:t xml:space="preserve"> Counties</w:t>
      </w:r>
      <w:r w:rsidRPr="00A97033">
        <w:rPr>
          <w:rFonts w:ascii="Arial" w:hAnsi="Arial"/>
        </w:rPr>
        <w:t xml:space="preserve">, </w:t>
      </w:r>
      <w:r w:rsidRPr="0012653A">
        <w:rPr>
          <w:rFonts w:ascii="Arial" w:hAnsi="Arial"/>
        </w:rPr>
        <w:t xml:space="preserve">at the prices stated in the Schedule of Prices (Form SP).  The undersigned also certifies that the undersigned has </w:t>
      </w:r>
      <w:r w:rsidRPr="00B35347">
        <w:rPr>
          <w:rFonts w:ascii="Arial" w:hAnsi="Arial"/>
        </w:rPr>
        <w:t xml:space="preserve">examined the </w:t>
      </w:r>
      <w:r>
        <w:rPr>
          <w:rFonts w:ascii="Arial" w:hAnsi="Arial"/>
        </w:rPr>
        <w:t>S</w:t>
      </w:r>
      <w:r w:rsidRPr="00B35347">
        <w:rPr>
          <w:rFonts w:ascii="Arial" w:hAnsi="Arial"/>
        </w:rPr>
        <w:t>it</w:t>
      </w:r>
      <w:r>
        <w:rPr>
          <w:rFonts w:ascii="Arial" w:hAnsi="Arial"/>
        </w:rPr>
        <w:t>e and the RFP, including</w:t>
      </w:r>
      <w:r w:rsidRPr="00B35347">
        <w:rPr>
          <w:rFonts w:ascii="Arial" w:hAnsi="Arial"/>
        </w:rPr>
        <w:t xml:space="preserve"> </w:t>
      </w:r>
      <w:r w:rsidR="008032F2">
        <w:rPr>
          <w:rFonts w:ascii="Arial" w:hAnsi="Arial"/>
        </w:rPr>
        <w:t>Parts 1 through 10</w:t>
      </w:r>
      <w:r>
        <w:rPr>
          <w:rFonts w:ascii="Arial" w:hAnsi="Arial"/>
        </w:rPr>
        <w:t xml:space="preserve"> </w:t>
      </w:r>
      <w:r w:rsidRPr="0012653A">
        <w:rPr>
          <w:rFonts w:ascii="Arial" w:hAnsi="Arial"/>
        </w:rPr>
        <w:t>inclusive of the Contract Documents before submitting the Proposal and is satisfied as to the requirements therein. As further consideration for the award of this Contract, the undersigned agrees to the following terms, conditions and acknowledgments:</w:t>
      </w:r>
    </w:p>
    <w:p w14:paraId="1E6393BA" w14:textId="5106365D" w:rsidR="005C63AD" w:rsidRPr="004E62CC" w:rsidRDefault="005C63AD" w:rsidP="004E62CC">
      <w:pPr>
        <w:pStyle w:val="NoSpacing"/>
        <w:numPr>
          <w:ilvl w:val="0"/>
          <w:numId w:val="14"/>
        </w:numPr>
      </w:pPr>
      <w:r w:rsidRPr="004E62CC">
        <w:t>To execute the Contract and to furnish Contract security, as specified in Contract Documents Part 2, DB Section 103-3 and Form FP</w:t>
      </w:r>
      <w:r w:rsidR="00D24610" w:rsidRPr="004E62CC">
        <w:t>(A)</w:t>
      </w:r>
      <w:r w:rsidRPr="004E62CC">
        <w:t xml:space="preserve"> within the time period prescribed in Section </w:t>
      </w:r>
      <w:r w:rsidR="007F0748" w:rsidRPr="004E62CC">
        <w:t>6</w:t>
      </w:r>
      <w:r w:rsidRPr="004E62CC">
        <w:t xml:space="preserve">.0 to the Instructions to Proposers, and failing to do so, to forfeit the accompanying check or Proposal Bond to the </w:t>
      </w:r>
      <w:r w:rsidR="00EC33EC">
        <w:t>Authority</w:t>
      </w:r>
      <w:r w:rsidRPr="004E62CC">
        <w:t xml:space="preserve"> as liquidated damages, and the </w:t>
      </w:r>
      <w:r w:rsidR="00EC33EC">
        <w:t>Authority</w:t>
      </w:r>
      <w:r w:rsidRPr="004E62CC">
        <w:t xml:space="preserve"> may proceed to award the Contract to others.</w:t>
      </w:r>
    </w:p>
    <w:p w14:paraId="6D271BE9" w14:textId="77777777" w:rsidR="005C63AD" w:rsidRPr="004E62CC" w:rsidRDefault="005C63AD" w:rsidP="004E62CC">
      <w:pPr>
        <w:pStyle w:val="NoSpacing"/>
        <w:numPr>
          <w:ilvl w:val="0"/>
          <w:numId w:val="14"/>
        </w:numPr>
      </w:pPr>
      <w:r w:rsidRPr="0012653A">
        <w:t>To commence Work promptly following the effective date of the Notice to Proceed, and to complete the Work by the milestone dates and completion deadlines specified in the Contract Documents.</w:t>
      </w:r>
    </w:p>
    <w:p w14:paraId="1066B594" w14:textId="77777777" w:rsidR="005C63AD" w:rsidRPr="004E62CC" w:rsidRDefault="005C63AD" w:rsidP="004E62CC">
      <w:pPr>
        <w:pStyle w:val="NoSpacing"/>
        <w:numPr>
          <w:ilvl w:val="0"/>
          <w:numId w:val="14"/>
        </w:numPr>
      </w:pPr>
      <w:r w:rsidRPr="0012653A">
        <w:t>To furnish a performance bond and a payment bond in the amount specified in the RFP for the full, complete and faithful performance of this Contract.</w:t>
      </w:r>
    </w:p>
    <w:p w14:paraId="4F50B306" w14:textId="77777777" w:rsidR="005C63AD" w:rsidRPr="0012653A" w:rsidRDefault="005C63AD" w:rsidP="004E62CC">
      <w:pPr>
        <w:pStyle w:val="NoSpacing"/>
        <w:numPr>
          <w:ilvl w:val="0"/>
          <w:numId w:val="14"/>
        </w:numPr>
        <w:rPr>
          <w:b/>
          <w:i w:val="0"/>
        </w:rPr>
      </w:pPr>
      <w:r w:rsidRPr="0012653A">
        <w:t>The undersigned declares that it is the only entity or party interested in the Proposal as principal and that its officers, employees, subsidiaries or parent corporations (check appropriate box following):</w:t>
      </w:r>
    </w:p>
    <w:p w14:paraId="65F0D939" w14:textId="77777777" w:rsidR="005C63AD" w:rsidRPr="0012653A" w:rsidRDefault="005C63AD" w:rsidP="005C63AD">
      <w:pPr>
        <w:jc w:val="both"/>
        <w:rPr>
          <w:rFonts w:ascii="Arial" w:hAnsi="Arial"/>
        </w:rPr>
      </w:pPr>
    </w:p>
    <w:p w14:paraId="63CA5D0F" w14:textId="77777777" w:rsidR="005C63AD" w:rsidRPr="0012653A" w:rsidRDefault="00605188" w:rsidP="005C63AD">
      <w:pPr>
        <w:ind w:left="720"/>
        <w:jc w:val="both"/>
        <w:rPr>
          <w:rFonts w:ascii="Arial" w:hAnsi="Arial"/>
        </w:rPr>
      </w:pPr>
      <w:r w:rsidRPr="0012653A">
        <w:rPr>
          <w:rFonts w:ascii="Arial" w:hAnsi="Arial"/>
        </w:rPr>
        <w:lastRenderedPageBreak/>
        <w:fldChar w:fldCharType="begin">
          <w:ffData>
            <w:name w:val="Check1"/>
            <w:enabled/>
            <w:calcOnExit w:val="0"/>
            <w:checkBox>
              <w:sizeAuto/>
              <w:default w:val="0"/>
            </w:checkBox>
          </w:ffData>
        </w:fldChar>
      </w:r>
      <w:bookmarkStart w:id="0" w:name="Check1"/>
      <w:r w:rsidR="005C63AD" w:rsidRPr="0012653A">
        <w:rPr>
          <w:rFonts w:ascii="Arial" w:hAnsi="Arial"/>
        </w:rPr>
        <w:instrText xml:space="preserve"> FORMCHECKBOX </w:instrText>
      </w:r>
      <w:r w:rsidR="00F77D01">
        <w:rPr>
          <w:rFonts w:ascii="Arial" w:hAnsi="Arial"/>
        </w:rPr>
      </w:r>
      <w:r w:rsidR="00F77D01">
        <w:rPr>
          <w:rFonts w:ascii="Arial" w:hAnsi="Arial"/>
        </w:rPr>
        <w:fldChar w:fldCharType="separate"/>
      </w:r>
      <w:r w:rsidRPr="0012653A">
        <w:rPr>
          <w:rFonts w:ascii="Arial" w:hAnsi="Arial"/>
        </w:rPr>
        <w:fldChar w:fldCharType="end"/>
      </w:r>
      <w:bookmarkEnd w:id="0"/>
      <w:r w:rsidR="005C63AD" w:rsidRPr="0012653A">
        <w:rPr>
          <w:rFonts w:ascii="Arial" w:hAnsi="Arial"/>
        </w:rPr>
        <w:tab/>
        <w:t>Have not in any way participated in any activities in restraint of trade, or been debarred with relation to public contracts either in the State of New York or any other State of the United States or on any federally-assisted contract during the five-year period immediately preceding this Proposal or either directly or indirectly entered into any agreement, participated in any collusion or otherwise taken any action in restraint of free competitive bidding in connection with this Contract.</w:t>
      </w:r>
    </w:p>
    <w:p w14:paraId="6561043B" w14:textId="77777777" w:rsidR="005C63AD" w:rsidRPr="0012653A" w:rsidRDefault="005C63AD" w:rsidP="005C63AD">
      <w:pPr>
        <w:rPr>
          <w:rFonts w:ascii="Arial" w:hAnsi="Arial"/>
        </w:rPr>
      </w:pPr>
    </w:p>
    <w:p w14:paraId="55EC27F8" w14:textId="3207B7AF" w:rsidR="005C63AD" w:rsidRPr="0012653A" w:rsidRDefault="00605188" w:rsidP="005C63AD">
      <w:pPr>
        <w:ind w:left="720"/>
        <w:jc w:val="both"/>
        <w:rPr>
          <w:rFonts w:ascii="Arial" w:hAnsi="Arial"/>
        </w:rPr>
      </w:pPr>
      <w:r w:rsidRPr="0012653A">
        <w:rPr>
          <w:rFonts w:ascii="Arial" w:hAnsi="Arial"/>
        </w:rPr>
        <w:fldChar w:fldCharType="begin">
          <w:ffData>
            <w:name w:val="Check2"/>
            <w:enabled/>
            <w:calcOnExit w:val="0"/>
            <w:checkBox>
              <w:sizeAuto/>
              <w:default w:val="0"/>
            </w:checkBox>
          </w:ffData>
        </w:fldChar>
      </w:r>
      <w:bookmarkStart w:id="1" w:name="Check2"/>
      <w:r w:rsidR="005C63AD" w:rsidRPr="0012653A">
        <w:rPr>
          <w:rFonts w:ascii="Arial" w:hAnsi="Arial"/>
        </w:rPr>
        <w:instrText xml:space="preserve"> FORMCHECKBOX </w:instrText>
      </w:r>
      <w:r w:rsidR="00F77D01">
        <w:rPr>
          <w:rFonts w:ascii="Arial" w:hAnsi="Arial"/>
        </w:rPr>
      </w:r>
      <w:r w:rsidR="00F77D01">
        <w:rPr>
          <w:rFonts w:ascii="Arial" w:hAnsi="Arial"/>
        </w:rPr>
        <w:fldChar w:fldCharType="separate"/>
      </w:r>
      <w:r w:rsidRPr="0012653A">
        <w:rPr>
          <w:rFonts w:ascii="Arial" w:hAnsi="Arial"/>
        </w:rPr>
        <w:fldChar w:fldCharType="end"/>
      </w:r>
      <w:bookmarkEnd w:id="1"/>
      <w:r w:rsidR="005C63AD" w:rsidRPr="0012653A">
        <w:rPr>
          <w:rFonts w:ascii="Arial" w:hAnsi="Arial"/>
        </w:rPr>
        <w:tab/>
        <w:t>Have participated in activities in restraint of trade with relation to public contracts either in the State of New York or any other State of the United States or on any federally assisted contracts during the five-year period immediately preceding this Proposal or entered into collusion, or restraint of free competitive bidding on this Contract, and are of the opinion that they are a responsible Proposer entitled to th</w:t>
      </w:r>
      <w:r w:rsidR="00A05BB6">
        <w:rPr>
          <w:rFonts w:ascii="Arial" w:hAnsi="Arial"/>
        </w:rPr>
        <w:t xml:space="preserve">e award of a contract involving </w:t>
      </w:r>
      <w:r w:rsidR="005C63AD" w:rsidRPr="0012653A">
        <w:rPr>
          <w:rFonts w:ascii="Arial" w:hAnsi="Arial"/>
        </w:rPr>
        <w:t>public moneys and attach hereto an explanation of their activities in restraint of free trade, restraint of free competitive bidding, or collusion.</w:t>
      </w:r>
    </w:p>
    <w:p w14:paraId="5FC63B72" w14:textId="77777777" w:rsidR="005C63AD" w:rsidRPr="004E62CC" w:rsidRDefault="005C63AD" w:rsidP="004E62CC">
      <w:pPr>
        <w:pStyle w:val="NoSpacing"/>
        <w:numPr>
          <w:ilvl w:val="0"/>
          <w:numId w:val="14"/>
        </w:numPr>
      </w:pPr>
      <w:r w:rsidRPr="0012653A">
        <w:t xml:space="preserve"> In accordance with the Contract to repair, maintain and guarantee all work performed thereunder </w:t>
      </w:r>
      <w:r>
        <w:t>as specified in the Contract Documents</w:t>
      </w:r>
      <w:r w:rsidRPr="0012653A">
        <w:t>.</w:t>
      </w:r>
    </w:p>
    <w:p w14:paraId="52E362E6" w14:textId="620CAFFB" w:rsidR="005C63AD" w:rsidRPr="0012653A" w:rsidRDefault="005C63AD" w:rsidP="004E62CC">
      <w:pPr>
        <w:pStyle w:val="NoSpacing"/>
        <w:numPr>
          <w:ilvl w:val="0"/>
          <w:numId w:val="14"/>
        </w:numPr>
      </w:pPr>
      <w:r w:rsidRPr="0012653A">
        <w:t xml:space="preserve">The undersigned agrees that any and all claims that the undersigned may have for overcharges resulting from antitrust violations as to goods, services and materials purchased in connection with this Proposal are hereby assigned to the </w:t>
      </w:r>
      <w:r w:rsidR="00EC33EC">
        <w:t>Authority</w:t>
      </w:r>
      <w:r w:rsidRPr="0012653A">
        <w:t xml:space="preserve">, but only to the extent that such overcharges are passed on to the </w:t>
      </w:r>
      <w:r w:rsidR="00EC33EC">
        <w:t>Authority</w:t>
      </w:r>
      <w:r w:rsidRPr="0012653A">
        <w:t xml:space="preserve">.  The undersigned further agrees to require its Subcontractors to assign any and all such claims for overcharges to the </w:t>
      </w:r>
      <w:r w:rsidR="00EC33EC">
        <w:t>Authority</w:t>
      </w:r>
      <w:r w:rsidRPr="0012653A">
        <w:t xml:space="preserve">, but only to the extent such overcharges are passed on to the </w:t>
      </w:r>
      <w:r w:rsidR="00EC33EC">
        <w:t>Authority</w:t>
      </w:r>
      <w:r w:rsidRPr="0012653A">
        <w:t xml:space="preserve">, by executing an assignment on a form obtainable from the </w:t>
      </w:r>
      <w:r w:rsidR="00EC33EC">
        <w:t>Authority</w:t>
      </w:r>
      <w:r w:rsidRPr="0012653A">
        <w:t xml:space="preserve"> prior to the commencement of work by a Subcontractor.  The undersigned retains all rights to any such antitrust claims to the extent of any overcharges not passed on to the </w:t>
      </w:r>
      <w:r w:rsidR="00EC33EC">
        <w:t>Authority</w:t>
      </w:r>
      <w:r w:rsidRPr="0012653A">
        <w:t>.</w:t>
      </w:r>
    </w:p>
    <w:p w14:paraId="7855ED44" w14:textId="77777777" w:rsidR="005C63AD" w:rsidRPr="0012653A" w:rsidRDefault="005C63AD" w:rsidP="004E62CC">
      <w:pPr>
        <w:pStyle w:val="NoSpacing"/>
        <w:rPr>
          <w:b/>
        </w:rPr>
      </w:pPr>
      <w:r w:rsidRPr="0012653A">
        <w:t xml:space="preserve">The undersigned tenders herewith a Proposal Bond in the form of Form PB (see Appendix </w:t>
      </w:r>
      <w:r>
        <w:t>E</w:t>
      </w:r>
      <w:r w:rsidRPr="0012653A">
        <w:t xml:space="preserve"> to Instruction to Proposers).</w:t>
      </w:r>
    </w:p>
    <w:p w14:paraId="137C3022"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6369"/>
        <w:gridCol w:w="1088"/>
      </w:tblGrid>
      <w:tr w:rsidR="005C63AD" w:rsidRPr="0012653A" w14:paraId="1B4A9146" w14:textId="77777777" w:rsidTr="0085330A">
        <w:tc>
          <w:tcPr>
            <w:tcW w:w="1998" w:type="dxa"/>
            <w:tcBorders>
              <w:top w:val="nil"/>
              <w:left w:val="nil"/>
              <w:bottom w:val="nil"/>
              <w:right w:val="nil"/>
            </w:tcBorders>
          </w:tcPr>
          <w:p w14:paraId="1E4F4785"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7578" w:type="dxa"/>
            <w:gridSpan w:val="2"/>
            <w:tcBorders>
              <w:top w:val="nil"/>
              <w:left w:val="nil"/>
              <w:bottom w:val="single" w:sz="4" w:space="0" w:color="auto"/>
              <w:right w:val="nil"/>
            </w:tcBorders>
          </w:tcPr>
          <w:p w14:paraId="62777183" w14:textId="77777777" w:rsidR="005C63AD" w:rsidRPr="0012653A" w:rsidRDefault="005C63AD" w:rsidP="0085330A">
            <w:pPr>
              <w:rPr>
                <w:rFonts w:ascii="Arial" w:hAnsi="Arial"/>
              </w:rPr>
            </w:pPr>
          </w:p>
        </w:tc>
      </w:tr>
      <w:tr w:rsidR="005C63AD" w:rsidRPr="0012653A" w14:paraId="390ECDAD" w14:textId="77777777" w:rsidTr="0085330A">
        <w:tc>
          <w:tcPr>
            <w:tcW w:w="1998" w:type="dxa"/>
            <w:tcBorders>
              <w:top w:val="nil"/>
              <w:left w:val="nil"/>
              <w:bottom w:val="nil"/>
              <w:right w:val="nil"/>
            </w:tcBorders>
          </w:tcPr>
          <w:p w14:paraId="16B3E660" w14:textId="77777777" w:rsidR="005C63AD" w:rsidRPr="0012653A" w:rsidRDefault="005C63AD" w:rsidP="0085330A">
            <w:pPr>
              <w:spacing w:before="120" w:after="120"/>
              <w:jc w:val="right"/>
              <w:rPr>
                <w:rFonts w:ascii="Arial" w:hAnsi="Arial"/>
                <w:b/>
              </w:rPr>
            </w:pPr>
            <w:r w:rsidRPr="0012653A">
              <w:rPr>
                <w:rFonts w:ascii="Arial" w:hAnsi="Arial"/>
                <w:b/>
              </w:rPr>
              <w:t>Organization</w:t>
            </w:r>
          </w:p>
        </w:tc>
        <w:tc>
          <w:tcPr>
            <w:tcW w:w="7578" w:type="dxa"/>
            <w:gridSpan w:val="2"/>
            <w:tcBorders>
              <w:top w:val="single" w:sz="4" w:space="0" w:color="auto"/>
              <w:left w:val="nil"/>
              <w:bottom w:val="single" w:sz="4" w:space="0" w:color="auto"/>
              <w:right w:val="nil"/>
            </w:tcBorders>
          </w:tcPr>
          <w:p w14:paraId="0E99B058" w14:textId="77777777" w:rsidR="005C63AD" w:rsidRPr="0012653A" w:rsidRDefault="005C63AD" w:rsidP="0085330A">
            <w:pPr>
              <w:rPr>
                <w:rFonts w:ascii="Arial" w:hAnsi="Arial"/>
              </w:rPr>
            </w:pPr>
          </w:p>
        </w:tc>
      </w:tr>
      <w:tr w:rsidR="005C63AD" w:rsidRPr="0012653A" w14:paraId="29AA4D37" w14:textId="77777777" w:rsidTr="0085330A">
        <w:tc>
          <w:tcPr>
            <w:tcW w:w="1998" w:type="dxa"/>
            <w:tcBorders>
              <w:top w:val="nil"/>
              <w:left w:val="nil"/>
              <w:bottom w:val="nil"/>
              <w:right w:val="nil"/>
            </w:tcBorders>
          </w:tcPr>
          <w:p w14:paraId="07F5380C" w14:textId="77777777" w:rsidR="005C63AD" w:rsidRPr="0012653A" w:rsidRDefault="005C63AD" w:rsidP="0085330A">
            <w:pPr>
              <w:spacing w:before="120" w:after="120"/>
              <w:jc w:val="right"/>
              <w:rPr>
                <w:rFonts w:ascii="Arial" w:hAnsi="Arial"/>
                <w:b/>
              </w:rPr>
            </w:pPr>
            <w:r w:rsidRPr="0012653A">
              <w:rPr>
                <w:rFonts w:ascii="Arial" w:hAnsi="Arial"/>
                <w:b/>
              </w:rPr>
              <w:t>By</w:t>
            </w:r>
          </w:p>
        </w:tc>
        <w:tc>
          <w:tcPr>
            <w:tcW w:w="7578" w:type="dxa"/>
            <w:gridSpan w:val="2"/>
            <w:tcBorders>
              <w:top w:val="single" w:sz="4" w:space="0" w:color="auto"/>
              <w:left w:val="nil"/>
              <w:bottom w:val="single" w:sz="4" w:space="0" w:color="auto"/>
              <w:right w:val="nil"/>
            </w:tcBorders>
          </w:tcPr>
          <w:p w14:paraId="6573E1CC" w14:textId="77777777" w:rsidR="005C63AD" w:rsidRPr="0012653A" w:rsidRDefault="005C63AD" w:rsidP="0085330A">
            <w:pPr>
              <w:rPr>
                <w:rFonts w:ascii="Arial" w:hAnsi="Arial"/>
              </w:rPr>
            </w:pPr>
          </w:p>
        </w:tc>
      </w:tr>
      <w:tr w:rsidR="005C63AD" w:rsidRPr="0012653A" w14:paraId="770E827B" w14:textId="77777777" w:rsidTr="0085330A">
        <w:tc>
          <w:tcPr>
            <w:tcW w:w="1998" w:type="dxa"/>
            <w:tcBorders>
              <w:top w:val="nil"/>
              <w:left w:val="nil"/>
              <w:bottom w:val="nil"/>
              <w:right w:val="nil"/>
            </w:tcBorders>
          </w:tcPr>
          <w:p w14:paraId="0561055C" w14:textId="77777777" w:rsidR="005C63AD" w:rsidRPr="0012653A" w:rsidRDefault="005C63AD" w:rsidP="0085330A">
            <w:pPr>
              <w:spacing w:before="120" w:after="120"/>
              <w:jc w:val="right"/>
              <w:rPr>
                <w:rFonts w:ascii="Arial" w:hAnsi="Arial"/>
                <w:b/>
              </w:rPr>
            </w:pPr>
            <w:r w:rsidRPr="0012653A">
              <w:rPr>
                <w:rFonts w:ascii="Arial" w:hAnsi="Arial"/>
                <w:b/>
              </w:rPr>
              <w:t>Title</w:t>
            </w:r>
          </w:p>
        </w:tc>
        <w:tc>
          <w:tcPr>
            <w:tcW w:w="7578" w:type="dxa"/>
            <w:gridSpan w:val="2"/>
            <w:tcBorders>
              <w:top w:val="single" w:sz="4" w:space="0" w:color="auto"/>
              <w:left w:val="nil"/>
              <w:bottom w:val="single" w:sz="4" w:space="0" w:color="auto"/>
              <w:right w:val="nil"/>
            </w:tcBorders>
          </w:tcPr>
          <w:p w14:paraId="76174DBF" w14:textId="77777777" w:rsidR="005C63AD" w:rsidRPr="0012653A" w:rsidRDefault="005C63AD" w:rsidP="0085330A">
            <w:pPr>
              <w:rPr>
                <w:rFonts w:ascii="Arial" w:hAnsi="Arial"/>
              </w:rPr>
            </w:pPr>
          </w:p>
        </w:tc>
      </w:tr>
      <w:tr w:rsidR="005C63AD" w:rsidRPr="0012653A" w14:paraId="03F1F605" w14:textId="77777777" w:rsidTr="0085330A">
        <w:tc>
          <w:tcPr>
            <w:tcW w:w="1998" w:type="dxa"/>
            <w:tcBorders>
              <w:top w:val="nil"/>
              <w:left w:val="nil"/>
              <w:bottom w:val="nil"/>
              <w:right w:val="nil"/>
            </w:tcBorders>
          </w:tcPr>
          <w:p w14:paraId="02B0B0AF" w14:textId="77777777" w:rsidR="005C63AD" w:rsidRPr="0012653A" w:rsidRDefault="005C63AD" w:rsidP="0085330A">
            <w:pPr>
              <w:spacing w:before="120" w:after="120"/>
              <w:jc w:val="right"/>
              <w:rPr>
                <w:rFonts w:ascii="Arial" w:hAnsi="Arial"/>
                <w:b/>
              </w:rPr>
            </w:pPr>
            <w:r w:rsidRPr="0012653A">
              <w:rPr>
                <w:rFonts w:ascii="Arial" w:hAnsi="Arial"/>
                <w:b/>
              </w:rPr>
              <w:t xml:space="preserve">State of </w:t>
            </w:r>
          </w:p>
        </w:tc>
        <w:tc>
          <w:tcPr>
            <w:tcW w:w="6480" w:type="dxa"/>
            <w:tcBorders>
              <w:top w:val="single" w:sz="4" w:space="0" w:color="auto"/>
              <w:left w:val="nil"/>
              <w:bottom w:val="single" w:sz="4" w:space="0" w:color="auto"/>
              <w:right w:val="nil"/>
            </w:tcBorders>
          </w:tcPr>
          <w:p w14:paraId="4F76D0C3" w14:textId="77777777" w:rsidR="005C63AD" w:rsidRPr="0012653A" w:rsidRDefault="005C63AD" w:rsidP="0085330A">
            <w:pPr>
              <w:rPr>
                <w:rFonts w:ascii="Arial" w:hAnsi="Arial"/>
              </w:rPr>
            </w:pPr>
          </w:p>
        </w:tc>
        <w:tc>
          <w:tcPr>
            <w:tcW w:w="1098" w:type="dxa"/>
            <w:vMerge w:val="restart"/>
            <w:tcBorders>
              <w:top w:val="single" w:sz="4" w:space="0" w:color="auto"/>
              <w:left w:val="nil"/>
              <w:bottom w:val="nil"/>
              <w:right w:val="nil"/>
            </w:tcBorders>
            <w:vAlign w:val="center"/>
          </w:tcPr>
          <w:p w14:paraId="1C33A29C" w14:textId="77777777" w:rsidR="005C63AD" w:rsidRPr="0012653A" w:rsidRDefault="005C63AD" w:rsidP="0085330A">
            <w:pPr>
              <w:rPr>
                <w:rFonts w:ascii="Arial" w:hAnsi="Arial"/>
              </w:rPr>
            </w:pPr>
            <w:r w:rsidRPr="0012653A">
              <w:rPr>
                <w:rFonts w:ascii="Arial" w:hAnsi="Arial"/>
              </w:rPr>
              <w:t>}ss</w:t>
            </w:r>
          </w:p>
        </w:tc>
      </w:tr>
      <w:tr w:rsidR="005C63AD" w:rsidRPr="0012653A" w14:paraId="4F671B35" w14:textId="77777777" w:rsidTr="0085330A">
        <w:tc>
          <w:tcPr>
            <w:tcW w:w="1998" w:type="dxa"/>
            <w:tcBorders>
              <w:top w:val="nil"/>
              <w:left w:val="nil"/>
              <w:bottom w:val="nil"/>
              <w:right w:val="nil"/>
            </w:tcBorders>
          </w:tcPr>
          <w:p w14:paraId="7477CBE5" w14:textId="77777777" w:rsidR="005C63AD" w:rsidRPr="0012653A" w:rsidRDefault="005C63AD" w:rsidP="0085330A">
            <w:pPr>
              <w:spacing w:before="120" w:after="120"/>
              <w:jc w:val="right"/>
              <w:rPr>
                <w:rFonts w:ascii="Arial" w:hAnsi="Arial"/>
                <w:b/>
              </w:rPr>
            </w:pPr>
            <w:r w:rsidRPr="0012653A">
              <w:rPr>
                <w:rFonts w:ascii="Arial" w:hAnsi="Arial"/>
                <w:b/>
              </w:rPr>
              <w:t>County of</w:t>
            </w:r>
          </w:p>
        </w:tc>
        <w:tc>
          <w:tcPr>
            <w:tcW w:w="6480" w:type="dxa"/>
            <w:tcBorders>
              <w:top w:val="single" w:sz="4" w:space="0" w:color="auto"/>
              <w:left w:val="nil"/>
              <w:bottom w:val="single" w:sz="4" w:space="0" w:color="auto"/>
              <w:right w:val="nil"/>
            </w:tcBorders>
          </w:tcPr>
          <w:p w14:paraId="32D6053B"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579377C8" w14:textId="77777777" w:rsidR="005C63AD" w:rsidRPr="0012653A" w:rsidRDefault="005C63AD" w:rsidP="0085330A">
            <w:pPr>
              <w:rPr>
                <w:rFonts w:ascii="Arial" w:hAnsi="Arial"/>
              </w:rPr>
            </w:pPr>
          </w:p>
        </w:tc>
      </w:tr>
    </w:tbl>
    <w:p w14:paraId="418B9B24" w14:textId="77777777" w:rsidR="005C63AD" w:rsidRPr="0012653A" w:rsidRDefault="005C63AD" w:rsidP="005C63AD">
      <w:pPr>
        <w:rPr>
          <w:rFonts w:ascii="Arial" w:hAnsi="Arial"/>
        </w:rPr>
      </w:pPr>
    </w:p>
    <w:p w14:paraId="23CB9A95" w14:textId="77777777" w:rsidR="005C63AD" w:rsidRPr="0012653A" w:rsidRDefault="005C63AD" w:rsidP="005C63AD">
      <w:pPr>
        <w:spacing w:line="120" w:lineRule="auto"/>
        <w:rPr>
          <w:rFonts w:ascii="Arial" w:hAnsi="Arial"/>
        </w:rPr>
      </w:pPr>
      <w:r>
        <w:rPr>
          <w:rFonts w:ascii="Arial" w:hAnsi="Arial"/>
        </w:rPr>
        <w:br w:type="page"/>
      </w:r>
    </w:p>
    <w:p w14:paraId="54F60C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7E3E60E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A188B7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AAAE5F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945F69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C13183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4393CEE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874D86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59F67A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5913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74AB2DB" w14:textId="77777777" w:rsidR="005C63AD" w:rsidRPr="0012653A" w:rsidRDefault="005C63AD" w:rsidP="005C63AD">
      <w:pPr>
        <w:jc w:val="both"/>
        <w:rPr>
          <w:rFonts w:ascii="Arial" w:hAnsi="Arial"/>
          <w:color w:val="000000"/>
          <w:sz w:val="20"/>
        </w:rPr>
      </w:pPr>
    </w:p>
    <w:p w14:paraId="07BC643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15E223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7352AE2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45F108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AE4F44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4C7D632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1518A9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03E77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78AC9D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26DF1D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EE2C3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C77D6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5C5E4CE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8B964D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B5DFF3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014D7E5"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0AAB29D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6371A33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98EEA45"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1ABE0D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1960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0976597" w14:textId="77777777" w:rsidR="005C63AD" w:rsidRPr="0012653A" w:rsidRDefault="005C63AD" w:rsidP="005C63AD">
      <w:pPr>
        <w:rPr>
          <w:rFonts w:ascii="Arial" w:hAnsi="Arial"/>
        </w:rPr>
      </w:pPr>
    </w:p>
    <w:p w14:paraId="5B2124F3" w14:textId="77777777" w:rsidR="005C63AD" w:rsidRPr="0012653A" w:rsidRDefault="005C63AD" w:rsidP="005C63AD">
      <w:pPr>
        <w:rPr>
          <w:rFonts w:ascii="Arial" w:hAnsi="Arial"/>
        </w:rPr>
      </w:pPr>
    </w:p>
    <w:p w14:paraId="219368FA" w14:textId="77777777" w:rsidR="005C63AD" w:rsidRPr="0012653A" w:rsidRDefault="005C63AD" w:rsidP="005C63AD">
      <w:pPr>
        <w:spacing w:before="65"/>
        <w:jc w:val="center"/>
        <w:rPr>
          <w:rFonts w:ascii="Arial" w:hAnsi="Arial"/>
          <w:b/>
          <w:sz w:val="22"/>
          <w:szCs w:val="28"/>
          <w:u w:val="thick"/>
        </w:rPr>
        <w:sectPr w:rsidR="005C63AD" w:rsidRPr="0012653A" w:rsidSect="0085330A">
          <w:footerReference w:type="default" r:id="rId12"/>
          <w:pgSz w:w="12240" w:h="15840" w:code="1"/>
          <w:pgMar w:top="1440" w:right="1350" w:bottom="1440" w:left="1440" w:header="720" w:footer="432" w:gutter="0"/>
          <w:pgNumType w:start="1"/>
          <w:cols w:space="720"/>
          <w:noEndnote/>
          <w:docGrid w:linePitch="326"/>
        </w:sectPr>
      </w:pPr>
    </w:p>
    <w:p w14:paraId="2F2F0B79" w14:textId="77777777" w:rsidR="005B65FE" w:rsidRPr="0012653A" w:rsidRDefault="005B65FE" w:rsidP="005B65FE">
      <w:pPr>
        <w:pStyle w:val="Heading1"/>
      </w:pPr>
      <w:r w:rsidRPr="0012653A">
        <w:lastRenderedPageBreak/>
        <w:t>FORM FP(A) - APPENDIX TO FORM OF PROPOSAL</w:t>
      </w:r>
    </w:p>
    <w:p w14:paraId="3AD7F3D4" w14:textId="77777777" w:rsidR="005C63AD" w:rsidRPr="0012653A" w:rsidRDefault="005C63AD" w:rsidP="005C63AD">
      <w:pPr>
        <w:spacing w:before="65"/>
        <w:jc w:val="center"/>
        <w:rPr>
          <w:rFonts w:ascii="Arial" w:hAnsi="Arial"/>
          <w:b/>
          <w:sz w:val="28"/>
          <w:szCs w:val="28"/>
          <w:u w:val="thick"/>
        </w:rPr>
      </w:pPr>
    </w:p>
    <w:p w14:paraId="09B1E1D0" w14:textId="77777777" w:rsidR="005C63AD" w:rsidRPr="0012653A" w:rsidRDefault="005C63AD" w:rsidP="005C63AD">
      <w:pPr>
        <w:rPr>
          <w:rFonts w:ascii="Arial" w:hAnsi="Arial"/>
        </w:rPr>
      </w:pPr>
    </w:p>
    <w:p w14:paraId="08309B38" w14:textId="77777777" w:rsidR="005C63AD" w:rsidRPr="0012653A" w:rsidRDefault="005C63AD" w:rsidP="005C63AD">
      <w:pPr>
        <w:rPr>
          <w:rFonts w:ascii="Arial" w:hAnsi="Arial"/>
          <w:b/>
        </w:rPr>
      </w:pPr>
    </w:p>
    <w:p w14:paraId="4BBF5EBA" w14:textId="085D18DA" w:rsidR="005C63AD" w:rsidRPr="0012653A" w:rsidRDefault="005C63AD" w:rsidP="005C63AD">
      <w:pPr>
        <w:rPr>
          <w:rFonts w:ascii="Arial" w:hAnsi="Arial"/>
        </w:rPr>
      </w:pPr>
      <w:r w:rsidRPr="0012653A">
        <w:rPr>
          <w:rFonts w:ascii="Arial" w:hAnsi="Arial"/>
        </w:rPr>
        <w:t>1.</w:t>
      </w:r>
      <w:r w:rsidRPr="0012653A">
        <w:rPr>
          <w:rFonts w:ascii="Arial" w:hAnsi="Arial"/>
        </w:rPr>
        <w:tab/>
        <w:t>Proposal Validity Period</w:t>
      </w:r>
      <w:r w:rsidRPr="0012653A">
        <w:rPr>
          <w:rFonts w:ascii="Arial" w:hAnsi="Arial"/>
        </w:rPr>
        <w:tab/>
      </w:r>
      <w:r w:rsidRPr="0012653A">
        <w:rPr>
          <w:rFonts w:ascii="Arial" w:hAnsi="Arial"/>
        </w:rPr>
        <w:tab/>
      </w:r>
      <w:r>
        <w:rPr>
          <w:rFonts w:ascii="Arial" w:hAnsi="Arial"/>
        </w:rPr>
        <w:t>120</w:t>
      </w:r>
      <w:r w:rsidRPr="0012653A">
        <w:rPr>
          <w:rFonts w:ascii="Arial" w:hAnsi="Arial"/>
        </w:rPr>
        <w:t xml:space="preserve"> days from </w:t>
      </w:r>
      <w:r w:rsidR="000066CB">
        <w:rPr>
          <w:rFonts w:ascii="Arial" w:hAnsi="Arial"/>
        </w:rPr>
        <w:t xml:space="preserve">the Price </w:t>
      </w:r>
      <w:r w:rsidRPr="0012653A">
        <w:rPr>
          <w:rFonts w:ascii="Arial" w:hAnsi="Arial"/>
        </w:rPr>
        <w:t>Proposal Due Date</w:t>
      </w:r>
    </w:p>
    <w:p w14:paraId="07A1E5EF" w14:textId="77777777" w:rsidR="005C63AD" w:rsidRPr="0012653A" w:rsidRDefault="005C63AD" w:rsidP="005C63AD">
      <w:pPr>
        <w:rPr>
          <w:rFonts w:ascii="Arial" w:hAnsi="Arial"/>
          <w:b/>
        </w:rPr>
      </w:pPr>
    </w:p>
    <w:p w14:paraId="68FEA590" w14:textId="77777777" w:rsidR="005C63AD" w:rsidRPr="0012653A" w:rsidRDefault="005C63AD" w:rsidP="005C63AD">
      <w:pPr>
        <w:rPr>
          <w:rFonts w:ascii="Arial" w:hAnsi="Arial"/>
        </w:rPr>
      </w:pPr>
      <w:r w:rsidRPr="0012653A">
        <w:rPr>
          <w:rFonts w:ascii="Arial" w:hAnsi="Arial"/>
        </w:rPr>
        <w:t>2.</w:t>
      </w:r>
      <w:r w:rsidRPr="0012653A">
        <w:rPr>
          <w:rFonts w:ascii="Arial" w:hAnsi="Arial"/>
        </w:rPr>
        <w:tab/>
        <w:t xml:space="preserve">Warranty Period: </w:t>
      </w:r>
      <w:r w:rsidRPr="0012653A">
        <w:rPr>
          <w:rFonts w:ascii="Arial" w:hAnsi="Arial"/>
        </w:rPr>
        <w:tab/>
      </w:r>
      <w:r w:rsidRPr="0012653A">
        <w:rPr>
          <w:rFonts w:ascii="Arial" w:hAnsi="Arial"/>
        </w:rPr>
        <w:tab/>
      </w:r>
      <w:r w:rsidRPr="0012653A">
        <w:rPr>
          <w:rFonts w:ascii="Arial" w:hAnsi="Arial"/>
        </w:rPr>
        <w:tab/>
        <w:t>Per DB §104</w:t>
      </w:r>
    </w:p>
    <w:p w14:paraId="0C2277CE" w14:textId="77777777" w:rsidR="005C63AD" w:rsidRPr="0012653A" w:rsidRDefault="005C63AD" w:rsidP="005C63AD">
      <w:pPr>
        <w:rPr>
          <w:rFonts w:ascii="Arial" w:hAnsi="Arial"/>
        </w:rPr>
      </w:pPr>
    </w:p>
    <w:p w14:paraId="215AE24B" w14:textId="77777777" w:rsidR="005C63AD" w:rsidRPr="0012653A" w:rsidRDefault="005C63AD" w:rsidP="005C63AD">
      <w:pPr>
        <w:rPr>
          <w:rFonts w:ascii="Arial" w:hAnsi="Arial"/>
        </w:rPr>
      </w:pPr>
      <w:r w:rsidRPr="0012653A">
        <w:rPr>
          <w:rFonts w:ascii="Arial" w:hAnsi="Arial"/>
        </w:rPr>
        <w:t>3.</w:t>
      </w:r>
      <w:r w:rsidRPr="0012653A">
        <w:rPr>
          <w:rFonts w:ascii="Arial" w:hAnsi="Arial"/>
        </w:rPr>
        <w:tab/>
        <w:t xml:space="preserve">Proposal Bond (Form PB) </w:t>
      </w:r>
      <w:r w:rsidRPr="0012653A">
        <w:rPr>
          <w:rFonts w:ascii="Arial" w:hAnsi="Arial"/>
        </w:rPr>
        <w:tab/>
      </w:r>
      <w:r w:rsidRPr="0012653A">
        <w:rPr>
          <w:rFonts w:ascii="Arial" w:hAnsi="Arial"/>
        </w:rPr>
        <w:tab/>
      </w:r>
      <w:r>
        <w:rPr>
          <w:rFonts w:ascii="Arial" w:hAnsi="Arial"/>
        </w:rPr>
        <w:t>5</w:t>
      </w:r>
      <w:r w:rsidRPr="0012653A">
        <w:rPr>
          <w:rFonts w:ascii="Arial" w:hAnsi="Arial"/>
        </w:rPr>
        <w:t xml:space="preserve">% of </w:t>
      </w:r>
      <w:r>
        <w:rPr>
          <w:rFonts w:ascii="Arial" w:hAnsi="Arial"/>
        </w:rPr>
        <w:t>Proposal Amount</w:t>
      </w:r>
    </w:p>
    <w:p w14:paraId="36A82386" w14:textId="77777777" w:rsidR="005C63AD" w:rsidRPr="0012653A" w:rsidRDefault="005C63AD" w:rsidP="005C63AD">
      <w:pPr>
        <w:ind w:left="5040" w:firstLine="720"/>
        <w:rPr>
          <w:rFonts w:ascii="Arial" w:hAnsi="Arial"/>
        </w:rPr>
      </w:pPr>
    </w:p>
    <w:p w14:paraId="6B67A212" w14:textId="77777777" w:rsidR="005C63AD" w:rsidRPr="0012653A" w:rsidRDefault="005C63AD" w:rsidP="005C63AD">
      <w:pPr>
        <w:rPr>
          <w:rFonts w:ascii="Arial" w:hAnsi="Arial"/>
        </w:rPr>
      </w:pPr>
      <w:r w:rsidRPr="0012653A">
        <w:rPr>
          <w:rFonts w:ascii="Arial" w:hAnsi="Arial"/>
        </w:rPr>
        <w:t>4.</w:t>
      </w:r>
      <w:r w:rsidRPr="0012653A">
        <w:rPr>
          <w:rFonts w:ascii="Arial" w:hAnsi="Arial"/>
        </w:rPr>
        <w:tab/>
        <w:t>Performance Bond (Form PEB)</w:t>
      </w:r>
      <w:r w:rsidRPr="0012653A">
        <w:rPr>
          <w:rFonts w:ascii="Arial" w:hAnsi="Arial"/>
        </w:rPr>
        <w:tab/>
      </w:r>
      <w:r>
        <w:rPr>
          <w:rFonts w:ascii="Arial" w:hAnsi="Arial"/>
        </w:rPr>
        <w:t>100</w:t>
      </w:r>
      <w:r w:rsidRPr="0012653A">
        <w:rPr>
          <w:rFonts w:ascii="Arial" w:hAnsi="Arial"/>
        </w:rPr>
        <w:t>% of Contrac</w:t>
      </w:r>
      <w:r>
        <w:rPr>
          <w:rFonts w:ascii="Arial" w:hAnsi="Arial"/>
        </w:rPr>
        <w:t>t Amount</w:t>
      </w:r>
    </w:p>
    <w:p w14:paraId="01C176F1" w14:textId="77777777" w:rsidR="005C63AD" w:rsidRPr="0012653A" w:rsidRDefault="005C63AD" w:rsidP="005C63AD">
      <w:pPr>
        <w:rPr>
          <w:rFonts w:ascii="Arial" w:hAnsi="Arial"/>
        </w:rPr>
      </w:pPr>
    </w:p>
    <w:p w14:paraId="75FCAC53" w14:textId="77777777" w:rsidR="005C63AD" w:rsidRPr="0012653A" w:rsidRDefault="005C63AD" w:rsidP="005C63AD">
      <w:pPr>
        <w:rPr>
          <w:rFonts w:ascii="Arial" w:hAnsi="Arial"/>
        </w:rPr>
      </w:pPr>
      <w:r w:rsidRPr="0012653A">
        <w:rPr>
          <w:rFonts w:ascii="Arial" w:hAnsi="Arial"/>
        </w:rPr>
        <w:t>5.</w:t>
      </w:r>
      <w:r w:rsidRPr="0012653A">
        <w:rPr>
          <w:rFonts w:ascii="Arial" w:hAnsi="Arial"/>
        </w:rPr>
        <w:tab/>
        <w:t>Payment Bond (Form PAB)</w:t>
      </w:r>
      <w:r w:rsidRPr="0012653A">
        <w:rPr>
          <w:rFonts w:ascii="Arial" w:hAnsi="Arial"/>
        </w:rPr>
        <w:tab/>
      </w:r>
      <w:r>
        <w:rPr>
          <w:rFonts w:ascii="Arial" w:hAnsi="Arial"/>
        </w:rPr>
        <w:t>100</w:t>
      </w:r>
      <w:r w:rsidRPr="0012653A">
        <w:rPr>
          <w:rFonts w:ascii="Arial" w:hAnsi="Arial"/>
        </w:rPr>
        <w:t xml:space="preserve">% of </w:t>
      </w:r>
      <w:r>
        <w:rPr>
          <w:rFonts w:ascii="Arial" w:hAnsi="Arial"/>
        </w:rPr>
        <w:t>Contract Amount</w:t>
      </w:r>
    </w:p>
    <w:p w14:paraId="796BF5DF" w14:textId="77777777" w:rsidR="005C63AD" w:rsidRPr="0012653A" w:rsidRDefault="005C63AD" w:rsidP="005C63AD">
      <w:pPr>
        <w:rPr>
          <w:rFonts w:ascii="Arial" w:hAnsi="Arial"/>
        </w:rPr>
      </w:pPr>
    </w:p>
    <w:tbl>
      <w:tblPr>
        <w:tblW w:w="0" w:type="auto"/>
        <w:tblInd w:w="18" w:type="dxa"/>
        <w:tblLook w:val="04A0" w:firstRow="1" w:lastRow="0" w:firstColumn="1" w:lastColumn="0" w:noHBand="0" w:noVBand="1"/>
      </w:tblPr>
      <w:tblGrid>
        <w:gridCol w:w="715"/>
        <w:gridCol w:w="3560"/>
        <w:gridCol w:w="5067"/>
      </w:tblGrid>
      <w:tr w:rsidR="005C63AD" w:rsidRPr="0012653A" w14:paraId="303D3839" w14:textId="77777777" w:rsidTr="0085330A">
        <w:trPr>
          <w:trHeight w:val="731"/>
        </w:trPr>
        <w:tc>
          <w:tcPr>
            <w:tcW w:w="720" w:type="dxa"/>
          </w:tcPr>
          <w:p w14:paraId="3DC45762"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6.</w:t>
            </w:r>
          </w:p>
        </w:tc>
        <w:tc>
          <w:tcPr>
            <w:tcW w:w="3600" w:type="dxa"/>
          </w:tcPr>
          <w:p w14:paraId="30592FAE"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Design-Builder’s minimum required insurance</w:t>
            </w:r>
          </w:p>
        </w:tc>
        <w:tc>
          <w:tcPr>
            <w:tcW w:w="5130" w:type="dxa"/>
          </w:tcPr>
          <w:p w14:paraId="68870152" w14:textId="2FB55EDC"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Per Contract Document</w:t>
            </w:r>
            <w:r>
              <w:rPr>
                <w:rFonts w:ascii="Arial" w:hAnsi="Arial"/>
              </w:rPr>
              <w:t>s Part 1 DB Agreement Article 1</w:t>
            </w:r>
            <w:r w:rsidR="000066CB">
              <w:rPr>
                <w:rFonts w:ascii="Arial" w:hAnsi="Arial"/>
              </w:rPr>
              <w:t>4</w:t>
            </w:r>
            <w:r>
              <w:rPr>
                <w:rFonts w:ascii="Arial" w:hAnsi="Arial"/>
              </w:rPr>
              <w:t xml:space="preserve"> and Part 2, DB </w:t>
            </w:r>
            <w:r w:rsidRPr="0012653A">
              <w:rPr>
                <w:rFonts w:ascii="Arial" w:hAnsi="Arial"/>
              </w:rPr>
              <w:t>§</w:t>
            </w:r>
            <w:r>
              <w:rPr>
                <w:rFonts w:ascii="Arial" w:hAnsi="Arial"/>
              </w:rPr>
              <w:t xml:space="preserve"> 107-27.3</w:t>
            </w:r>
          </w:p>
          <w:p w14:paraId="1E4AA233" w14:textId="77777777" w:rsidR="005C63AD" w:rsidRPr="0012653A" w:rsidRDefault="005C63AD" w:rsidP="0085330A">
            <w:pPr>
              <w:widowControl w:val="0"/>
              <w:overflowPunct/>
              <w:autoSpaceDE/>
              <w:autoSpaceDN/>
              <w:adjustRightInd/>
              <w:textAlignment w:val="auto"/>
              <w:rPr>
                <w:rFonts w:ascii="Arial" w:hAnsi="Arial"/>
              </w:rPr>
            </w:pPr>
          </w:p>
        </w:tc>
      </w:tr>
    </w:tbl>
    <w:p w14:paraId="37A2B74D" w14:textId="768F2401" w:rsidR="005C63AD" w:rsidRPr="0012653A" w:rsidRDefault="005C63AD" w:rsidP="00236AB8">
      <w:pPr>
        <w:widowControl w:val="0"/>
        <w:numPr>
          <w:ilvl w:val="0"/>
          <w:numId w:val="16"/>
        </w:numPr>
        <w:tabs>
          <w:tab w:val="left" w:pos="720"/>
          <w:tab w:val="left" w:pos="4320"/>
        </w:tabs>
        <w:overflowPunct/>
        <w:autoSpaceDE/>
        <w:autoSpaceDN/>
        <w:adjustRightInd/>
        <w:ind w:left="4320" w:hanging="4320"/>
        <w:textAlignment w:val="auto"/>
        <w:rPr>
          <w:rFonts w:ascii="Arial" w:hAnsi="Arial"/>
        </w:rPr>
      </w:pPr>
      <w:r w:rsidRPr="0012653A">
        <w:rPr>
          <w:rFonts w:ascii="Arial" w:hAnsi="Arial"/>
        </w:rPr>
        <w:t>Liquidated Damages</w:t>
      </w:r>
      <w:r w:rsidRPr="0012653A">
        <w:rPr>
          <w:rFonts w:ascii="Arial" w:hAnsi="Arial"/>
        </w:rPr>
        <w:tab/>
        <w:t>Per Part 1 Design-Build</w:t>
      </w:r>
      <w:r>
        <w:rPr>
          <w:rFonts w:ascii="Arial" w:hAnsi="Arial"/>
        </w:rPr>
        <w:t xml:space="preserve"> </w:t>
      </w:r>
      <w:r w:rsidRPr="0012653A">
        <w:rPr>
          <w:rFonts w:ascii="Arial" w:hAnsi="Arial"/>
        </w:rPr>
        <w:t>Agreement Article 1</w:t>
      </w:r>
      <w:r w:rsidR="000066CB">
        <w:rPr>
          <w:rFonts w:ascii="Arial" w:hAnsi="Arial"/>
        </w:rPr>
        <w:t>5</w:t>
      </w:r>
      <w:r>
        <w:rPr>
          <w:rFonts w:ascii="Arial" w:hAnsi="Arial"/>
        </w:rPr>
        <w:t xml:space="preserve"> and Special Provision SP-6</w:t>
      </w:r>
    </w:p>
    <w:p w14:paraId="785EE195" w14:textId="77777777" w:rsidR="005C63AD" w:rsidRPr="0012653A" w:rsidRDefault="005C63AD" w:rsidP="005C63AD">
      <w:pPr>
        <w:rPr>
          <w:rFonts w:ascii="Arial" w:hAnsi="Arial"/>
        </w:rPr>
      </w:pPr>
    </w:p>
    <w:p w14:paraId="6B00FE72" w14:textId="119FE19E" w:rsidR="005C63AD" w:rsidRPr="0012653A" w:rsidRDefault="005C63AD" w:rsidP="005C63AD">
      <w:pPr>
        <w:rPr>
          <w:rFonts w:ascii="Arial" w:hAnsi="Arial"/>
        </w:rPr>
      </w:pPr>
      <w:r w:rsidRPr="0012653A">
        <w:rPr>
          <w:rFonts w:ascii="Arial" w:hAnsi="Arial"/>
        </w:rPr>
        <w:t>8.</w:t>
      </w:r>
      <w:r w:rsidRPr="0012653A">
        <w:rPr>
          <w:rFonts w:ascii="Arial" w:hAnsi="Arial"/>
        </w:rPr>
        <w:tab/>
        <w:t xml:space="preserve">The address of </w:t>
      </w:r>
      <w:r w:rsidR="00EC33EC">
        <w:rPr>
          <w:rFonts w:ascii="Arial" w:hAnsi="Arial"/>
        </w:rPr>
        <w:t>Authority</w:t>
      </w:r>
      <w:r>
        <w:rPr>
          <w:rFonts w:ascii="Arial" w:hAnsi="Arial"/>
        </w:rPr>
        <w:t>’s</w:t>
      </w:r>
      <w:r w:rsidRPr="0012653A">
        <w:rPr>
          <w:rFonts w:ascii="Arial" w:hAnsi="Arial"/>
        </w:rPr>
        <w:t xml:space="preserve"> Designated Representative:</w:t>
      </w:r>
    </w:p>
    <w:p w14:paraId="202E5C38" w14:textId="77777777" w:rsidR="005C63AD" w:rsidRPr="0012653A" w:rsidRDefault="005C63AD" w:rsidP="005C63AD">
      <w:pPr>
        <w:rPr>
          <w:rFonts w:ascii="Arial" w:hAnsi="Arial"/>
        </w:rPr>
      </w:pPr>
    </w:p>
    <w:p w14:paraId="2D948D1D" w14:textId="084239A4" w:rsidR="005C63AD" w:rsidRPr="006D36FC" w:rsidRDefault="00DC11BF" w:rsidP="001E2DB4">
      <w:pPr>
        <w:jc w:val="center"/>
        <w:rPr>
          <w:rFonts w:ascii="Arial" w:hAnsi="Arial"/>
          <w:b/>
        </w:rPr>
      </w:pPr>
      <w:r>
        <w:rPr>
          <w:rFonts w:ascii="Arial" w:hAnsi="Arial"/>
          <w:b/>
        </w:rPr>
        <w:t>James Chicoine and Michael Doyle</w:t>
      </w:r>
    </w:p>
    <w:p w14:paraId="36F650ED" w14:textId="06D1E15D" w:rsidR="005C63AD" w:rsidRPr="00243C45" w:rsidRDefault="005C63AD" w:rsidP="001E2DB4">
      <w:pPr>
        <w:jc w:val="center"/>
        <w:rPr>
          <w:rFonts w:ascii="Arial" w:hAnsi="Arial"/>
          <w:b/>
        </w:rPr>
      </w:pPr>
      <w:r w:rsidRPr="006D36FC">
        <w:rPr>
          <w:rFonts w:ascii="Arial" w:hAnsi="Arial"/>
          <w:b/>
        </w:rPr>
        <w:t xml:space="preserve">Attention: </w:t>
      </w:r>
      <w:sdt>
        <w:sdtPr>
          <w:rPr>
            <w:rFonts w:ascii="Arial" w:hAnsi="Arial"/>
            <w:b/>
          </w:rPr>
          <w:alias w:val="Title"/>
          <w:tag w:val=""/>
          <w:id w:val="-216284113"/>
          <w:placeholder>
            <w:docPart w:val="2C8D95561FB14BBF85026CDD017E3746"/>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b/>
            </w:rPr>
            <w:t>Cashless Tolling</w:t>
          </w:r>
        </w:sdtContent>
      </w:sdt>
      <w:r w:rsidRPr="00243C45">
        <w:rPr>
          <w:rFonts w:ascii="Arial" w:hAnsi="Arial"/>
          <w:b/>
        </w:rPr>
        <w:t xml:space="preserve"> Design-Build Project</w:t>
      </w:r>
    </w:p>
    <w:p w14:paraId="228B6133" w14:textId="3CBF57F2" w:rsidR="005C63AD" w:rsidRPr="006D36FC" w:rsidRDefault="005C63AD" w:rsidP="001E2DB4">
      <w:pPr>
        <w:jc w:val="center"/>
        <w:rPr>
          <w:rFonts w:ascii="Arial" w:hAnsi="Arial"/>
          <w:b/>
        </w:rPr>
      </w:pPr>
      <w:r w:rsidRPr="006D36FC">
        <w:rPr>
          <w:rFonts w:ascii="Arial" w:hAnsi="Arial"/>
          <w:b/>
        </w:rPr>
        <w:t xml:space="preserve">Office of </w:t>
      </w:r>
      <w:r w:rsidR="008032F2">
        <w:rPr>
          <w:rFonts w:ascii="Arial" w:hAnsi="Arial"/>
          <w:b/>
        </w:rPr>
        <w:t xml:space="preserve">Capital and </w:t>
      </w:r>
      <w:r w:rsidRPr="006D36FC">
        <w:rPr>
          <w:rFonts w:ascii="Arial" w:hAnsi="Arial"/>
          <w:b/>
        </w:rPr>
        <w:t>Contracts Management</w:t>
      </w:r>
    </w:p>
    <w:p w14:paraId="581CB7D8" w14:textId="33ACB5BA" w:rsidR="005C63AD" w:rsidRPr="006D36FC" w:rsidRDefault="005C63AD" w:rsidP="001E2DB4">
      <w:pPr>
        <w:jc w:val="center"/>
        <w:rPr>
          <w:rFonts w:ascii="Arial" w:hAnsi="Arial"/>
          <w:b/>
        </w:rPr>
      </w:pPr>
      <w:r w:rsidRPr="006D36FC">
        <w:rPr>
          <w:rFonts w:ascii="Arial" w:hAnsi="Arial"/>
          <w:b/>
        </w:rPr>
        <w:t xml:space="preserve">New York State </w:t>
      </w:r>
      <w:r w:rsidR="008032F2">
        <w:rPr>
          <w:rFonts w:ascii="Arial" w:hAnsi="Arial"/>
          <w:b/>
        </w:rPr>
        <w:t>Thruway Authority</w:t>
      </w:r>
    </w:p>
    <w:p w14:paraId="60C5BCE6" w14:textId="37521245" w:rsidR="005C63AD" w:rsidRPr="006D36FC" w:rsidRDefault="008032F2" w:rsidP="001E2DB4">
      <w:pPr>
        <w:jc w:val="center"/>
        <w:rPr>
          <w:rFonts w:ascii="Arial" w:hAnsi="Arial"/>
          <w:b/>
        </w:rPr>
      </w:pPr>
      <w:r>
        <w:rPr>
          <w:rFonts w:ascii="Arial" w:hAnsi="Arial"/>
          <w:b/>
        </w:rPr>
        <w:t>200 Southern Blvd.</w:t>
      </w:r>
      <w:r w:rsidR="005C63AD" w:rsidRPr="006D36FC">
        <w:rPr>
          <w:rFonts w:ascii="Arial" w:hAnsi="Arial"/>
          <w:b/>
        </w:rPr>
        <w:t xml:space="preserve">, </w:t>
      </w:r>
      <w:r>
        <w:rPr>
          <w:rFonts w:ascii="Arial" w:hAnsi="Arial"/>
          <w:b/>
        </w:rPr>
        <w:t>2</w:t>
      </w:r>
      <w:r w:rsidRPr="008032F2">
        <w:rPr>
          <w:rFonts w:ascii="Arial" w:hAnsi="Arial"/>
          <w:b/>
          <w:vertAlign w:val="superscript"/>
        </w:rPr>
        <w:t>nd</w:t>
      </w:r>
      <w:r>
        <w:rPr>
          <w:rFonts w:ascii="Arial" w:hAnsi="Arial"/>
          <w:b/>
        </w:rPr>
        <w:t xml:space="preserve"> </w:t>
      </w:r>
      <w:r w:rsidR="005C63AD">
        <w:rPr>
          <w:rFonts w:ascii="Arial" w:hAnsi="Arial"/>
          <w:b/>
        </w:rPr>
        <w:t>Floor</w:t>
      </w:r>
      <w:r>
        <w:rPr>
          <w:rFonts w:ascii="Arial" w:hAnsi="Arial"/>
          <w:b/>
        </w:rPr>
        <w:t xml:space="preserve"> North</w:t>
      </w:r>
    </w:p>
    <w:p w14:paraId="1CEC9ED2" w14:textId="7AD7D5BA" w:rsidR="005C63AD" w:rsidRPr="006D36FC" w:rsidRDefault="008032F2" w:rsidP="001E2DB4">
      <w:pPr>
        <w:jc w:val="center"/>
        <w:rPr>
          <w:rFonts w:ascii="Arial" w:hAnsi="Arial"/>
          <w:b/>
        </w:rPr>
      </w:pPr>
      <w:r>
        <w:rPr>
          <w:rFonts w:ascii="Arial" w:hAnsi="Arial"/>
          <w:b/>
        </w:rPr>
        <w:t>Albany New York 12209</w:t>
      </w:r>
    </w:p>
    <w:p w14:paraId="3C959AE8" w14:textId="229890D9" w:rsidR="005C63AD" w:rsidRDefault="005C63AD" w:rsidP="001E2DB4">
      <w:pPr>
        <w:jc w:val="center"/>
        <w:rPr>
          <w:rFonts w:ascii="Arial" w:hAnsi="Arial"/>
        </w:rPr>
      </w:pPr>
    </w:p>
    <w:p w14:paraId="51F9A06F" w14:textId="62A6DCAD" w:rsidR="001E2DB4" w:rsidRDefault="001E2DB4" w:rsidP="001E2DB4">
      <w:pPr>
        <w:jc w:val="center"/>
        <w:rPr>
          <w:rFonts w:ascii="Arial" w:hAnsi="Arial"/>
        </w:rPr>
      </w:pPr>
      <w:r w:rsidRPr="001E2DB4">
        <w:rPr>
          <w:rFonts w:ascii="Arial" w:hAnsi="Arial"/>
        </w:rPr>
        <w:t xml:space="preserve">E-mail: </w:t>
      </w:r>
      <w:hyperlink r:id="rId13" w:history="1">
        <w:r w:rsidRPr="00701049">
          <w:rPr>
            <w:rStyle w:val="Hyperlink"/>
            <w:rFonts w:ascii="Arial" w:hAnsi="Arial"/>
          </w:rPr>
          <w:t>CTDB@thruway.ny.gov</w:t>
        </w:r>
      </w:hyperlink>
    </w:p>
    <w:p w14:paraId="04BAB9A3" w14:textId="77777777" w:rsidR="001E2DB4" w:rsidRPr="006D36FC" w:rsidRDefault="001E2DB4" w:rsidP="001E2DB4">
      <w:pPr>
        <w:jc w:val="center"/>
        <w:rPr>
          <w:rFonts w:ascii="Arial" w:hAnsi="Arial"/>
        </w:rPr>
      </w:pPr>
    </w:p>
    <w:p w14:paraId="1533845F" w14:textId="710FDEAE" w:rsidR="001E2DB4" w:rsidRDefault="001E2DB4" w:rsidP="001E2DB4">
      <w:pPr>
        <w:rPr>
          <w:rFonts w:ascii="Arial" w:hAnsi="Arial"/>
          <w:b/>
          <w:sz w:val="28"/>
        </w:rPr>
      </w:pPr>
    </w:p>
    <w:p w14:paraId="08DE9F31" w14:textId="77777777" w:rsidR="001E2DB4" w:rsidRPr="0012653A" w:rsidRDefault="001E2DB4" w:rsidP="001E2DB4">
      <w:pPr>
        <w:rPr>
          <w:rFonts w:ascii="Arial" w:hAnsi="Arial"/>
          <w:b/>
          <w:sz w:val="28"/>
        </w:rPr>
      </w:pPr>
    </w:p>
    <w:p w14:paraId="76AC2A6C" w14:textId="77777777" w:rsidR="005C63AD" w:rsidRPr="0012653A" w:rsidRDefault="005C63AD" w:rsidP="005C63AD">
      <w:pPr>
        <w:rPr>
          <w:rFonts w:ascii="Arial" w:hAnsi="Arial"/>
          <w:b/>
          <w:sz w:val="28"/>
          <w:szCs w:val="28"/>
          <w:u w:val="thick"/>
        </w:rPr>
        <w:sectPr w:rsidR="005C63AD" w:rsidRPr="0012653A" w:rsidSect="0085330A">
          <w:headerReference w:type="even" r:id="rId14"/>
          <w:headerReference w:type="default" r:id="rId15"/>
          <w:footerReference w:type="default" r:id="rId16"/>
          <w:headerReference w:type="first" r:id="rId17"/>
          <w:footerReference w:type="first" r:id="rId18"/>
          <w:pgSz w:w="12240" w:h="15840" w:code="1"/>
          <w:pgMar w:top="1627" w:right="1440" w:bottom="1440" w:left="1440" w:header="720" w:footer="432" w:gutter="0"/>
          <w:pgNumType w:start="1"/>
          <w:cols w:space="720"/>
          <w:noEndnote/>
          <w:docGrid w:linePitch="326"/>
        </w:sectPr>
      </w:pPr>
    </w:p>
    <w:p w14:paraId="45E46D2A" w14:textId="77777777" w:rsidR="005C63AD" w:rsidRDefault="005C63AD" w:rsidP="005C63AD">
      <w:pPr>
        <w:jc w:val="center"/>
        <w:rPr>
          <w:rFonts w:asciiTheme="majorHAnsi" w:hAnsiTheme="majorHAnsi" w:cstheme="majorHAnsi"/>
          <w:b/>
        </w:rPr>
      </w:pPr>
      <w:r>
        <w:rPr>
          <w:rFonts w:asciiTheme="majorHAnsi" w:hAnsiTheme="majorHAnsi" w:cstheme="majorHAnsi"/>
          <w:b/>
        </w:rPr>
        <w:lastRenderedPageBreak/>
        <w:t>Form AAP-10</w:t>
      </w:r>
      <w:bookmarkStart w:id="4" w:name="_GoBack"/>
      <w:bookmarkEnd w:id="4"/>
    </w:p>
    <w:p w14:paraId="673CCEE1" w14:textId="49694AB4" w:rsidR="005C63AD" w:rsidRDefault="00BC6D06" w:rsidP="005C63AD">
      <w:pPr>
        <w:jc w:val="center"/>
        <w:rPr>
          <w:rFonts w:asciiTheme="majorHAnsi" w:hAnsiTheme="majorHAnsi" w:cstheme="majorHAnsi"/>
          <w:b/>
        </w:rPr>
      </w:pPr>
      <w:r>
        <w:rPr>
          <w:rFonts w:asciiTheme="majorHAnsi" w:hAnsiTheme="majorHAnsi" w:cstheme="majorHAnsi"/>
          <w:b/>
        </w:rPr>
        <w:t>M</w:t>
      </w:r>
      <w:r w:rsidR="005C63AD">
        <w:rPr>
          <w:rFonts w:asciiTheme="majorHAnsi" w:hAnsiTheme="majorHAnsi" w:cstheme="majorHAnsi"/>
          <w:b/>
        </w:rPr>
        <w:t>WBE</w:t>
      </w:r>
      <w:r w:rsidR="009E7B69">
        <w:rPr>
          <w:rFonts w:asciiTheme="majorHAnsi" w:hAnsiTheme="majorHAnsi" w:cstheme="majorHAnsi"/>
          <w:b/>
        </w:rPr>
        <w:t>/SDVOB</w:t>
      </w:r>
      <w:r w:rsidR="005C63AD">
        <w:rPr>
          <w:rFonts w:asciiTheme="majorHAnsi" w:hAnsiTheme="majorHAnsi" w:cstheme="majorHAnsi"/>
          <w:b/>
        </w:rPr>
        <w:t xml:space="preserve"> SOLICITATION LOG</w:t>
      </w:r>
    </w:p>
    <w:p w14:paraId="22D979C9" w14:textId="6D193235" w:rsidR="005C63AD" w:rsidRPr="00091C7D" w:rsidRDefault="005C63AD" w:rsidP="005C63AD">
      <w:pPr>
        <w:rPr>
          <w:rFonts w:asciiTheme="majorHAnsi" w:hAnsiTheme="majorHAnsi" w:cstheme="majorHAnsi"/>
          <w:sz w:val="22"/>
          <w:szCs w:val="22"/>
        </w:rPr>
      </w:pPr>
      <w:r w:rsidRPr="00091C7D">
        <w:rPr>
          <w:rFonts w:asciiTheme="majorHAnsi" w:hAnsiTheme="majorHAnsi" w:cstheme="majorHAnsi"/>
          <w:sz w:val="22"/>
          <w:szCs w:val="22"/>
        </w:rPr>
        <w:t xml:space="preserve">Contract No. _________________ County ________________________ </w:t>
      </w:r>
      <w:r w:rsidR="00091C7D" w:rsidRPr="00091C7D">
        <w:rPr>
          <w:rFonts w:asciiTheme="majorHAnsi" w:hAnsiTheme="majorHAnsi" w:cstheme="majorHAnsi"/>
          <w:sz w:val="22"/>
          <w:szCs w:val="22"/>
        </w:rPr>
        <w:t>Proposal Due Date</w:t>
      </w:r>
      <w:r w:rsidRPr="00091C7D">
        <w:rPr>
          <w:rFonts w:asciiTheme="majorHAnsi" w:hAnsiTheme="majorHAnsi" w:cstheme="majorHAnsi"/>
          <w:sz w:val="22"/>
          <w:szCs w:val="22"/>
        </w:rPr>
        <w:t xml:space="preserve"> ________________Date Submitted _____________ Page </w:t>
      </w:r>
      <w:r w:rsidR="00091C7D">
        <w:rPr>
          <w:rFonts w:asciiTheme="majorHAnsi" w:hAnsiTheme="majorHAnsi" w:cstheme="majorHAnsi"/>
          <w:sz w:val="22"/>
          <w:szCs w:val="22"/>
        </w:rPr>
        <w:t>_</w:t>
      </w:r>
      <w:r w:rsidRPr="00091C7D">
        <w:rPr>
          <w:rFonts w:asciiTheme="majorHAnsi" w:hAnsiTheme="majorHAnsi" w:cstheme="majorHAnsi"/>
          <w:sz w:val="22"/>
          <w:szCs w:val="22"/>
        </w:rPr>
        <w:t>__</w:t>
      </w:r>
      <w:r w:rsidR="00091C7D">
        <w:rPr>
          <w:rFonts w:asciiTheme="majorHAnsi" w:hAnsiTheme="majorHAnsi" w:cstheme="majorHAnsi"/>
          <w:sz w:val="22"/>
          <w:szCs w:val="22"/>
        </w:rPr>
        <w:t>_</w:t>
      </w:r>
      <w:r w:rsidRPr="00091C7D">
        <w:rPr>
          <w:rFonts w:asciiTheme="majorHAnsi" w:hAnsiTheme="majorHAnsi" w:cstheme="majorHAnsi"/>
          <w:sz w:val="22"/>
          <w:szCs w:val="22"/>
        </w:rPr>
        <w:t>_ of ____</w:t>
      </w:r>
      <w:r w:rsidR="00091C7D">
        <w:rPr>
          <w:rFonts w:asciiTheme="majorHAnsi" w:hAnsiTheme="majorHAnsi" w:cstheme="majorHAnsi"/>
          <w:sz w:val="22"/>
          <w:szCs w:val="22"/>
        </w:rPr>
        <w:t>_</w:t>
      </w:r>
    </w:p>
    <w:p w14:paraId="0C21EB04" w14:textId="5CF00C52" w:rsidR="005C63AD" w:rsidRPr="003813CD" w:rsidRDefault="005C63AD" w:rsidP="005C63AD">
      <w:pPr>
        <w:rPr>
          <w:rFonts w:asciiTheme="majorHAnsi" w:hAnsiTheme="majorHAnsi" w:cstheme="majorHAnsi"/>
        </w:rPr>
      </w:pPr>
      <w:r w:rsidRPr="003813CD">
        <w:rPr>
          <w:rFonts w:asciiTheme="majorHAnsi" w:hAnsiTheme="majorHAnsi" w:cstheme="majorHAnsi"/>
        </w:rPr>
        <w:t>Contractor Name / Address ________________</w:t>
      </w:r>
      <w:r>
        <w:rPr>
          <w:rFonts w:asciiTheme="majorHAnsi" w:hAnsiTheme="majorHAnsi" w:cstheme="majorHAnsi"/>
        </w:rPr>
        <w:t>_______</w:t>
      </w:r>
      <w:r w:rsidRPr="003813CD">
        <w:rPr>
          <w:rFonts w:asciiTheme="majorHAnsi" w:hAnsiTheme="majorHAnsi" w:cstheme="majorHAnsi"/>
        </w:rPr>
        <w:t>_______________</w:t>
      </w:r>
      <w:r w:rsidR="00446E65" w:rsidRPr="003813CD">
        <w:rPr>
          <w:rFonts w:asciiTheme="majorHAnsi" w:hAnsiTheme="majorHAnsi" w:cstheme="majorHAnsi"/>
        </w:rPr>
        <w:t>_ Contract</w:t>
      </w:r>
      <w:r w:rsidRPr="003813CD">
        <w:rPr>
          <w:rFonts w:asciiTheme="majorHAnsi" w:hAnsiTheme="majorHAnsi" w:cstheme="majorHAnsi"/>
        </w:rPr>
        <w:t xml:space="preserve"> Name: ________________</w:t>
      </w:r>
      <w:r>
        <w:rPr>
          <w:rFonts w:asciiTheme="majorHAnsi" w:hAnsiTheme="majorHAnsi" w:cstheme="majorHAnsi"/>
        </w:rPr>
        <w:t>______________________________________</w:t>
      </w:r>
    </w:p>
    <w:p w14:paraId="0C41A783" w14:textId="77777777" w:rsidR="005C63AD" w:rsidRPr="003813C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w:t>
      </w:r>
      <w:r>
        <w:rPr>
          <w:rFonts w:asciiTheme="majorHAnsi" w:hAnsiTheme="majorHAnsi" w:cstheme="majorHAnsi"/>
        </w:rPr>
        <w:t>_________</w:t>
      </w:r>
      <w:r w:rsidRPr="003813CD">
        <w:rPr>
          <w:rFonts w:asciiTheme="majorHAnsi" w:hAnsiTheme="majorHAnsi" w:cstheme="majorHAnsi"/>
        </w:rPr>
        <w:t>___</w:t>
      </w:r>
      <w:r>
        <w:rPr>
          <w:rFonts w:asciiTheme="majorHAnsi" w:hAnsiTheme="majorHAnsi" w:cstheme="majorHAnsi"/>
        </w:rPr>
        <w:t>________</w:t>
      </w:r>
      <w:r w:rsidRPr="003813CD">
        <w:rPr>
          <w:rFonts w:asciiTheme="majorHAnsi" w:hAnsiTheme="majorHAnsi" w:cstheme="majorHAnsi"/>
        </w:rPr>
        <w:t>_____ E-Mail: _______</w:t>
      </w:r>
      <w:r>
        <w:rPr>
          <w:rFonts w:asciiTheme="majorHAnsi" w:hAnsiTheme="majorHAnsi" w:cstheme="majorHAnsi"/>
        </w:rPr>
        <w:t>__________</w:t>
      </w:r>
      <w:r w:rsidRPr="003813CD">
        <w:rPr>
          <w:rFonts w:asciiTheme="majorHAnsi" w:hAnsiTheme="majorHAnsi" w:cstheme="majorHAnsi"/>
        </w:rPr>
        <w:t>______________________________</w:t>
      </w:r>
      <w:r>
        <w:rPr>
          <w:rFonts w:asciiTheme="majorHAnsi" w:hAnsiTheme="majorHAnsi" w:cstheme="majorHAnsi"/>
        </w:rPr>
        <w:t>_________________</w:t>
      </w:r>
    </w:p>
    <w:p w14:paraId="4DC402C3" w14:textId="77777777" w:rsidR="005C63A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____________________________________________________</w:t>
      </w:r>
      <w:r>
        <w:rPr>
          <w:rFonts w:asciiTheme="majorHAnsi" w:hAnsiTheme="majorHAnsi" w:cstheme="majorHAnsi"/>
        </w:rPr>
        <w:t>_________________</w:t>
      </w:r>
      <w:r w:rsidRPr="003813CD">
        <w:rPr>
          <w:rFonts w:asciiTheme="majorHAnsi" w:hAnsiTheme="majorHAnsi" w:cstheme="majorHAnsi"/>
        </w:rPr>
        <w:t>___ Telephone No: ________</w:t>
      </w:r>
      <w:r>
        <w:rPr>
          <w:rFonts w:asciiTheme="majorHAnsi" w:hAnsiTheme="majorHAnsi" w:cstheme="majorHAnsi"/>
        </w:rPr>
        <w:t>_______</w:t>
      </w:r>
      <w:r w:rsidRPr="003813CD">
        <w:rPr>
          <w:rFonts w:asciiTheme="majorHAnsi" w:hAnsiTheme="majorHAnsi" w:cstheme="majorHAnsi"/>
        </w:rPr>
        <w:t>__________</w:t>
      </w:r>
      <w:r>
        <w:rPr>
          <w:rFonts w:asciiTheme="majorHAnsi" w:hAnsiTheme="majorHAnsi" w:cstheme="majorHAnsi"/>
        </w:rPr>
        <w:t>______________________________</w:t>
      </w:r>
    </w:p>
    <w:p w14:paraId="73AAD930" w14:textId="77777777" w:rsidR="005C63AD" w:rsidRPr="003813CD" w:rsidRDefault="005C63AD" w:rsidP="005C63AD">
      <w:pPr>
        <w:rPr>
          <w:rFonts w:asciiTheme="majorHAnsi" w:hAnsiTheme="majorHAnsi" w:cstheme="majorHAnsi"/>
        </w:rPr>
      </w:pPr>
    </w:p>
    <w:tbl>
      <w:tblPr>
        <w:tblStyle w:val="TableGrid"/>
        <w:tblW w:w="0" w:type="auto"/>
        <w:jc w:val="center"/>
        <w:tblLayout w:type="fixed"/>
        <w:tblLook w:val="04A0" w:firstRow="1" w:lastRow="0" w:firstColumn="1" w:lastColumn="0" w:noHBand="0" w:noVBand="1"/>
      </w:tblPr>
      <w:tblGrid>
        <w:gridCol w:w="504"/>
        <w:gridCol w:w="3834"/>
        <w:gridCol w:w="1170"/>
        <w:gridCol w:w="1830"/>
        <w:gridCol w:w="1139"/>
        <w:gridCol w:w="1170"/>
        <w:gridCol w:w="1435"/>
        <w:gridCol w:w="1445"/>
        <w:gridCol w:w="1330"/>
      </w:tblGrid>
      <w:tr w:rsidR="005C63AD" w:rsidRPr="003813CD" w14:paraId="1A1C1CE8" w14:textId="77777777" w:rsidTr="0085330A">
        <w:trPr>
          <w:trHeight w:val="848"/>
          <w:jc w:val="center"/>
        </w:trPr>
        <w:tc>
          <w:tcPr>
            <w:tcW w:w="504" w:type="dxa"/>
            <w:vAlign w:val="center"/>
          </w:tcPr>
          <w:p w14:paraId="7C5B0B4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BCCCB4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Firm Name</w:t>
            </w:r>
          </w:p>
          <w:p w14:paraId="0AA05CC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170" w:type="dxa"/>
            <w:vAlign w:val="center"/>
          </w:tcPr>
          <w:p w14:paraId="6FA0DE48" w14:textId="77777777" w:rsidR="005C63AD" w:rsidRDefault="009E7B69" w:rsidP="0085330A">
            <w:pPr>
              <w:jc w:val="center"/>
              <w:rPr>
                <w:rFonts w:asciiTheme="majorHAnsi" w:hAnsiTheme="majorHAnsi" w:cstheme="majorHAnsi"/>
                <w:sz w:val="20"/>
              </w:rPr>
            </w:pPr>
            <w:r>
              <w:rPr>
                <w:rFonts w:asciiTheme="majorHAnsi" w:hAnsiTheme="majorHAnsi" w:cstheme="majorHAnsi"/>
                <w:sz w:val="20"/>
              </w:rPr>
              <w:t>Certified</w:t>
            </w:r>
          </w:p>
          <w:p w14:paraId="56928C8C" w14:textId="77777777" w:rsidR="009E7B69" w:rsidRDefault="009E7B69" w:rsidP="0085330A">
            <w:pPr>
              <w:jc w:val="center"/>
              <w:rPr>
                <w:rFonts w:asciiTheme="majorHAnsi" w:hAnsiTheme="majorHAnsi" w:cstheme="majorHAnsi"/>
                <w:sz w:val="20"/>
              </w:rPr>
            </w:pPr>
            <w:r>
              <w:rPr>
                <w:rFonts w:asciiTheme="majorHAnsi" w:hAnsiTheme="majorHAnsi" w:cstheme="majorHAnsi"/>
                <w:sz w:val="20"/>
              </w:rPr>
              <w:t>MWBE/</w:t>
            </w:r>
          </w:p>
          <w:p w14:paraId="45153323" w14:textId="7BE335C4" w:rsidR="009E7B69" w:rsidRPr="00564680" w:rsidRDefault="009E7B69" w:rsidP="0085330A">
            <w:pPr>
              <w:jc w:val="center"/>
              <w:rPr>
                <w:rFonts w:asciiTheme="majorHAnsi" w:hAnsiTheme="majorHAnsi" w:cstheme="majorHAnsi"/>
                <w:sz w:val="20"/>
              </w:rPr>
            </w:pPr>
            <w:r>
              <w:rPr>
                <w:rFonts w:asciiTheme="majorHAnsi" w:hAnsiTheme="majorHAnsi" w:cstheme="majorHAnsi"/>
                <w:sz w:val="20"/>
              </w:rPr>
              <w:t>SDVOB</w:t>
            </w:r>
          </w:p>
        </w:tc>
        <w:tc>
          <w:tcPr>
            <w:tcW w:w="1830" w:type="dxa"/>
            <w:vAlign w:val="center"/>
          </w:tcPr>
          <w:p w14:paraId="5957998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Telephone No.</w:t>
            </w:r>
          </w:p>
          <w:p w14:paraId="10AAE69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E-Mail Address</w:t>
            </w:r>
          </w:p>
        </w:tc>
        <w:tc>
          <w:tcPr>
            <w:tcW w:w="1139" w:type="dxa"/>
            <w:vAlign w:val="center"/>
          </w:tcPr>
          <w:p w14:paraId="075D921E" w14:textId="5CDC338B" w:rsidR="005C63AD" w:rsidRPr="00564680" w:rsidRDefault="00DC11BF" w:rsidP="0085330A">
            <w:pPr>
              <w:jc w:val="center"/>
              <w:rPr>
                <w:rFonts w:asciiTheme="majorHAnsi" w:hAnsiTheme="majorHAnsi" w:cstheme="majorHAnsi"/>
                <w:sz w:val="20"/>
              </w:rPr>
            </w:pPr>
            <w:r>
              <w:rPr>
                <w:rFonts w:asciiTheme="majorHAnsi" w:hAnsiTheme="majorHAnsi" w:cstheme="majorHAnsi"/>
                <w:sz w:val="20"/>
              </w:rPr>
              <w:t xml:space="preserve">NYSDOT </w:t>
            </w:r>
            <w:ins w:id="5" w:author="Conlon, Kathryn" w:date="2019-02-14T16:07:00Z">
              <w:r w:rsidR="00F77D01">
                <w:rPr>
                  <w:rFonts w:asciiTheme="majorHAnsi" w:hAnsiTheme="majorHAnsi" w:cstheme="majorHAnsi"/>
                  <w:sz w:val="20"/>
                </w:rPr>
                <w:t xml:space="preserve">or OGS </w:t>
              </w:r>
            </w:ins>
            <w:r w:rsidR="005C63AD" w:rsidRPr="00564680">
              <w:rPr>
                <w:rFonts w:asciiTheme="majorHAnsi" w:hAnsiTheme="majorHAnsi" w:cstheme="majorHAnsi"/>
                <w:sz w:val="20"/>
              </w:rPr>
              <w:t>Work Codes(s)</w:t>
            </w:r>
          </w:p>
        </w:tc>
        <w:tc>
          <w:tcPr>
            <w:tcW w:w="1170" w:type="dxa"/>
            <w:vAlign w:val="center"/>
          </w:tcPr>
          <w:p w14:paraId="2BBB3927"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Date of Contact</w:t>
            </w:r>
          </w:p>
        </w:tc>
        <w:tc>
          <w:tcPr>
            <w:tcW w:w="1435" w:type="dxa"/>
            <w:vAlign w:val="center"/>
          </w:tcPr>
          <w:p w14:paraId="488C661C"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Method(s) of</w:t>
            </w:r>
          </w:p>
          <w:p w14:paraId="4D360AF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445" w:type="dxa"/>
            <w:vAlign w:val="center"/>
          </w:tcPr>
          <w:p w14:paraId="3FFD4925" w14:textId="77777777" w:rsidR="009E7B69" w:rsidRDefault="00801AC0" w:rsidP="0085330A">
            <w:pPr>
              <w:jc w:val="center"/>
              <w:rPr>
                <w:rFonts w:asciiTheme="majorHAnsi" w:hAnsiTheme="majorHAnsi" w:cstheme="majorHAnsi"/>
                <w:sz w:val="20"/>
              </w:rPr>
            </w:pPr>
            <w:r>
              <w:rPr>
                <w:rFonts w:asciiTheme="majorHAnsi" w:hAnsiTheme="majorHAnsi" w:cstheme="majorHAnsi"/>
                <w:sz w:val="20"/>
              </w:rPr>
              <w:t>M</w:t>
            </w:r>
            <w:r w:rsidR="005C63AD" w:rsidRPr="00564680">
              <w:rPr>
                <w:rFonts w:asciiTheme="majorHAnsi" w:hAnsiTheme="majorHAnsi" w:cstheme="majorHAnsi"/>
                <w:sz w:val="20"/>
              </w:rPr>
              <w:t>WBE</w:t>
            </w:r>
            <w:r w:rsidR="009E7B69">
              <w:rPr>
                <w:rFonts w:asciiTheme="majorHAnsi" w:hAnsiTheme="majorHAnsi" w:cstheme="majorHAnsi"/>
                <w:sz w:val="20"/>
              </w:rPr>
              <w:t>/</w:t>
            </w:r>
          </w:p>
          <w:p w14:paraId="2D4EF0C2" w14:textId="5269CD7E" w:rsidR="005C63AD" w:rsidRPr="00564680" w:rsidRDefault="009E7B69" w:rsidP="0085330A">
            <w:pPr>
              <w:jc w:val="center"/>
              <w:rPr>
                <w:rFonts w:asciiTheme="majorHAnsi" w:hAnsiTheme="majorHAnsi" w:cstheme="majorHAnsi"/>
                <w:sz w:val="20"/>
              </w:rPr>
            </w:pPr>
            <w:r>
              <w:rPr>
                <w:rFonts w:asciiTheme="majorHAnsi" w:hAnsiTheme="majorHAnsi" w:cstheme="majorHAnsi"/>
                <w:sz w:val="20"/>
              </w:rPr>
              <w:t>SDVOB</w:t>
            </w:r>
            <w:r w:rsidR="005C63AD" w:rsidRPr="00564680">
              <w:rPr>
                <w:rFonts w:asciiTheme="majorHAnsi" w:hAnsiTheme="majorHAnsi" w:cstheme="majorHAnsi"/>
                <w:sz w:val="20"/>
              </w:rPr>
              <w:t xml:space="preserve"> Response Code(s)</w:t>
            </w:r>
          </w:p>
        </w:tc>
        <w:tc>
          <w:tcPr>
            <w:tcW w:w="1330" w:type="dxa"/>
            <w:vAlign w:val="center"/>
          </w:tcPr>
          <w:p w14:paraId="48770C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Bidder Action Code(s)</w:t>
            </w:r>
          </w:p>
        </w:tc>
      </w:tr>
      <w:tr w:rsidR="005C63AD" w:rsidRPr="003813CD" w14:paraId="254AED1F" w14:textId="77777777" w:rsidTr="0085330A">
        <w:trPr>
          <w:jc w:val="center"/>
        </w:trPr>
        <w:tc>
          <w:tcPr>
            <w:tcW w:w="504" w:type="dxa"/>
            <w:vMerge w:val="restart"/>
            <w:vAlign w:val="center"/>
          </w:tcPr>
          <w:p w14:paraId="438DA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w:t>
            </w:r>
          </w:p>
        </w:tc>
        <w:tc>
          <w:tcPr>
            <w:tcW w:w="3834" w:type="dxa"/>
            <w:vAlign w:val="center"/>
          </w:tcPr>
          <w:p w14:paraId="2C4BB597"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F82237D"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E98771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A1E3B0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CB24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45369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A4C401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A44324F" w14:textId="77777777" w:rsidR="005C63AD" w:rsidRPr="00564680" w:rsidRDefault="005C63AD" w:rsidP="0085330A">
            <w:pPr>
              <w:jc w:val="center"/>
              <w:rPr>
                <w:rFonts w:asciiTheme="majorHAnsi" w:hAnsiTheme="majorHAnsi" w:cstheme="majorHAnsi"/>
                <w:sz w:val="20"/>
              </w:rPr>
            </w:pPr>
          </w:p>
        </w:tc>
      </w:tr>
      <w:tr w:rsidR="005C63AD" w:rsidRPr="003813CD" w14:paraId="3666B198" w14:textId="77777777" w:rsidTr="0085330A">
        <w:trPr>
          <w:jc w:val="center"/>
        </w:trPr>
        <w:tc>
          <w:tcPr>
            <w:tcW w:w="504" w:type="dxa"/>
            <w:vMerge/>
            <w:vAlign w:val="center"/>
          </w:tcPr>
          <w:p w14:paraId="467791C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42179F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3516C7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BB332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9A626C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62B52D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715460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62BC7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8C38A9" w14:textId="77777777" w:rsidR="005C63AD" w:rsidRPr="00564680" w:rsidRDefault="005C63AD" w:rsidP="0085330A">
            <w:pPr>
              <w:jc w:val="center"/>
              <w:rPr>
                <w:rFonts w:asciiTheme="majorHAnsi" w:hAnsiTheme="majorHAnsi" w:cstheme="majorHAnsi"/>
                <w:sz w:val="20"/>
              </w:rPr>
            </w:pPr>
          </w:p>
        </w:tc>
      </w:tr>
      <w:tr w:rsidR="005C63AD" w:rsidRPr="003813CD" w14:paraId="4761848F" w14:textId="77777777" w:rsidTr="0085330A">
        <w:trPr>
          <w:jc w:val="center"/>
        </w:trPr>
        <w:tc>
          <w:tcPr>
            <w:tcW w:w="504" w:type="dxa"/>
            <w:vMerge/>
            <w:vAlign w:val="center"/>
          </w:tcPr>
          <w:p w14:paraId="1CB7D3F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34C342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D7897B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660935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200ED89"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8A5697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CCB41F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CAE4465"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482C237" w14:textId="77777777" w:rsidR="005C63AD" w:rsidRPr="00564680" w:rsidRDefault="005C63AD" w:rsidP="0085330A">
            <w:pPr>
              <w:jc w:val="center"/>
              <w:rPr>
                <w:rFonts w:asciiTheme="majorHAnsi" w:hAnsiTheme="majorHAnsi" w:cstheme="majorHAnsi"/>
                <w:sz w:val="20"/>
              </w:rPr>
            </w:pPr>
          </w:p>
        </w:tc>
      </w:tr>
      <w:tr w:rsidR="005C63AD" w:rsidRPr="003813CD" w14:paraId="7670A580" w14:textId="77777777" w:rsidTr="0085330A">
        <w:trPr>
          <w:jc w:val="center"/>
        </w:trPr>
        <w:tc>
          <w:tcPr>
            <w:tcW w:w="504" w:type="dxa"/>
            <w:vMerge w:val="restart"/>
            <w:vAlign w:val="center"/>
          </w:tcPr>
          <w:p w14:paraId="03272DD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2</w:t>
            </w:r>
          </w:p>
        </w:tc>
        <w:tc>
          <w:tcPr>
            <w:tcW w:w="3834" w:type="dxa"/>
            <w:vAlign w:val="center"/>
          </w:tcPr>
          <w:p w14:paraId="1116DE1D"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553B0D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6B307D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062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0706D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A9E909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01CED6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0CD7E3C" w14:textId="77777777" w:rsidR="005C63AD" w:rsidRPr="00564680" w:rsidRDefault="005C63AD" w:rsidP="0085330A">
            <w:pPr>
              <w:jc w:val="center"/>
              <w:rPr>
                <w:rFonts w:asciiTheme="majorHAnsi" w:hAnsiTheme="majorHAnsi" w:cstheme="majorHAnsi"/>
                <w:sz w:val="20"/>
              </w:rPr>
            </w:pPr>
          </w:p>
        </w:tc>
      </w:tr>
      <w:tr w:rsidR="005C63AD" w:rsidRPr="003813CD" w14:paraId="1A1FE3A6" w14:textId="77777777" w:rsidTr="0085330A">
        <w:trPr>
          <w:jc w:val="center"/>
        </w:trPr>
        <w:tc>
          <w:tcPr>
            <w:tcW w:w="504" w:type="dxa"/>
            <w:vMerge/>
            <w:vAlign w:val="center"/>
          </w:tcPr>
          <w:p w14:paraId="5A8A1A4E"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F201772"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D306CF3"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5D0558F"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46F1A0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54658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6BF391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FDFF7A"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3E8FD0" w14:textId="77777777" w:rsidR="005C63AD" w:rsidRPr="00564680" w:rsidRDefault="005C63AD" w:rsidP="0085330A">
            <w:pPr>
              <w:jc w:val="center"/>
              <w:rPr>
                <w:rFonts w:asciiTheme="majorHAnsi" w:hAnsiTheme="majorHAnsi" w:cstheme="majorHAnsi"/>
                <w:sz w:val="20"/>
              </w:rPr>
            </w:pPr>
          </w:p>
        </w:tc>
      </w:tr>
      <w:tr w:rsidR="005C63AD" w:rsidRPr="003813CD" w14:paraId="49E4CB48" w14:textId="77777777" w:rsidTr="0085330A">
        <w:trPr>
          <w:jc w:val="center"/>
        </w:trPr>
        <w:tc>
          <w:tcPr>
            <w:tcW w:w="504" w:type="dxa"/>
            <w:vMerge/>
            <w:vAlign w:val="center"/>
          </w:tcPr>
          <w:p w14:paraId="546D286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AB4492D"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168439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7F729C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00A198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E82E56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EA8713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0C5D63"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8679C52" w14:textId="77777777" w:rsidR="005C63AD" w:rsidRPr="00564680" w:rsidRDefault="005C63AD" w:rsidP="0085330A">
            <w:pPr>
              <w:jc w:val="center"/>
              <w:rPr>
                <w:rFonts w:asciiTheme="majorHAnsi" w:hAnsiTheme="majorHAnsi" w:cstheme="majorHAnsi"/>
                <w:sz w:val="20"/>
              </w:rPr>
            </w:pPr>
          </w:p>
        </w:tc>
      </w:tr>
      <w:tr w:rsidR="005C63AD" w:rsidRPr="003813CD" w14:paraId="21EE5F6D" w14:textId="77777777" w:rsidTr="0085330A">
        <w:trPr>
          <w:jc w:val="center"/>
        </w:trPr>
        <w:tc>
          <w:tcPr>
            <w:tcW w:w="504" w:type="dxa"/>
            <w:vMerge w:val="restart"/>
            <w:vAlign w:val="center"/>
          </w:tcPr>
          <w:p w14:paraId="69576CA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3</w:t>
            </w:r>
          </w:p>
        </w:tc>
        <w:tc>
          <w:tcPr>
            <w:tcW w:w="3834" w:type="dxa"/>
            <w:vAlign w:val="center"/>
          </w:tcPr>
          <w:p w14:paraId="59F071A0"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7843E5FB"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FDACCB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7ED408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3D275E2"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C0120F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25A709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29ED217" w14:textId="77777777" w:rsidR="005C63AD" w:rsidRPr="00564680" w:rsidRDefault="005C63AD" w:rsidP="0085330A">
            <w:pPr>
              <w:jc w:val="center"/>
              <w:rPr>
                <w:rFonts w:asciiTheme="majorHAnsi" w:hAnsiTheme="majorHAnsi" w:cstheme="majorHAnsi"/>
                <w:sz w:val="20"/>
              </w:rPr>
            </w:pPr>
          </w:p>
        </w:tc>
      </w:tr>
      <w:tr w:rsidR="005C63AD" w:rsidRPr="003813CD" w14:paraId="76D517FD" w14:textId="77777777" w:rsidTr="0085330A">
        <w:trPr>
          <w:jc w:val="center"/>
        </w:trPr>
        <w:tc>
          <w:tcPr>
            <w:tcW w:w="504" w:type="dxa"/>
            <w:vMerge/>
            <w:vAlign w:val="center"/>
          </w:tcPr>
          <w:p w14:paraId="50CF8C6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5491D0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0ECAE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2F50D3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E08DAE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C3E88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ABB631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1D48A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1E344D9" w14:textId="77777777" w:rsidR="005C63AD" w:rsidRPr="00564680" w:rsidRDefault="005C63AD" w:rsidP="0085330A">
            <w:pPr>
              <w:jc w:val="center"/>
              <w:rPr>
                <w:rFonts w:asciiTheme="majorHAnsi" w:hAnsiTheme="majorHAnsi" w:cstheme="majorHAnsi"/>
                <w:sz w:val="20"/>
              </w:rPr>
            </w:pPr>
          </w:p>
        </w:tc>
      </w:tr>
      <w:tr w:rsidR="005C63AD" w:rsidRPr="003813CD" w14:paraId="2B82E6E5" w14:textId="77777777" w:rsidTr="0085330A">
        <w:trPr>
          <w:jc w:val="center"/>
        </w:trPr>
        <w:tc>
          <w:tcPr>
            <w:tcW w:w="504" w:type="dxa"/>
            <w:vMerge/>
            <w:vAlign w:val="center"/>
          </w:tcPr>
          <w:p w14:paraId="680638F9"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1C4903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CDE173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2DE63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EE56CE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28E9D5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4364BB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03D8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8951CE9" w14:textId="77777777" w:rsidR="005C63AD" w:rsidRPr="00564680" w:rsidRDefault="005C63AD" w:rsidP="0085330A">
            <w:pPr>
              <w:jc w:val="center"/>
              <w:rPr>
                <w:rFonts w:asciiTheme="majorHAnsi" w:hAnsiTheme="majorHAnsi" w:cstheme="majorHAnsi"/>
                <w:sz w:val="20"/>
              </w:rPr>
            </w:pPr>
          </w:p>
        </w:tc>
      </w:tr>
      <w:tr w:rsidR="005C63AD" w:rsidRPr="003813CD" w14:paraId="60D2CFA5" w14:textId="77777777" w:rsidTr="0085330A">
        <w:trPr>
          <w:jc w:val="center"/>
        </w:trPr>
        <w:tc>
          <w:tcPr>
            <w:tcW w:w="504" w:type="dxa"/>
            <w:vMerge w:val="restart"/>
            <w:vAlign w:val="center"/>
          </w:tcPr>
          <w:p w14:paraId="57E0A74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4</w:t>
            </w:r>
          </w:p>
        </w:tc>
        <w:tc>
          <w:tcPr>
            <w:tcW w:w="3834" w:type="dxa"/>
            <w:vAlign w:val="center"/>
          </w:tcPr>
          <w:p w14:paraId="607DF83A" w14:textId="3688FF6C" w:rsidR="005C63AD" w:rsidRPr="00564680" w:rsidRDefault="00087F34" w:rsidP="0085330A">
            <w:pPr>
              <w:jc w:val="center"/>
              <w:rPr>
                <w:rFonts w:asciiTheme="majorHAnsi" w:hAnsiTheme="majorHAnsi" w:cstheme="majorHAnsi"/>
                <w:sz w:val="20"/>
              </w:rPr>
            </w:pPr>
            <w:r>
              <w:rPr>
                <w:rFonts w:asciiTheme="majorHAnsi" w:hAnsiTheme="majorHAnsi" w:cstheme="majorHAnsi"/>
                <w:noProof/>
                <w:sz w:val="18"/>
                <w:szCs w:val="18"/>
              </w:rPr>
              <mc:AlternateContent>
                <mc:Choice Requires="wps">
                  <w:drawing>
                    <wp:anchor distT="0" distB="0" distL="114300" distR="114300" simplePos="0" relativeHeight="251662336" behindDoc="1" locked="0" layoutInCell="1" allowOverlap="1" wp14:anchorId="094A8961" wp14:editId="3646005F">
                      <wp:simplePos x="0" y="0"/>
                      <wp:positionH relativeFrom="column">
                        <wp:posOffset>-186690</wp:posOffset>
                      </wp:positionH>
                      <wp:positionV relativeFrom="paragraph">
                        <wp:posOffset>25400</wp:posOffset>
                      </wp:positionV>
                      <wp:extent cx="8661400" cy="972185"/>
                      <wp:effectExtent l="0" t="2122805" r="0" b="1991360"/>
                      <wp:wrapNone/>
                      <wp:docPr id="3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35534">
                                <a:off x="0" y="0"/>
                                <a:ext cx="8661400" cy="972185"/>
                              </a:xfrm>
                              <a:prstGeom prst="rect">
                                <a:avLst/>
                              </a:prstGeom>
                              <a:extLst>
                                <a:ext uri="{AF507438-7753-43E0-B8FC-AC1667EBCBE1}">
                                  <a14:hiddenEffects xmlns:a14="http://schemas.microsoft.com/office/drawing/2010/main">
                                    <a:effectLst/>
                                  </a14:hiddenEffects>
                                </a:ext>
                              </a:extLst>
                            </wps:spPr>
                            <wps:txbx>
                              <w:txbxContent>
                                <w:p w14:paraId="24C1253C" w14:textId="77777777" w:rsidR="008E6109" w:rsidRDefault="008E6109" w:rsidP="00087F34">
                                  <w:pPr>
                                    <w:pStyle w:val="NormalWeb"/>
                                    <w:jc w:val="center"/>
                                  </w:pPr>
                                  <w:r>
                                    <w:rPr>
                                      <w:rFonts w:ascii="Arial Black" w:hAnsi="Arial Black"/>
                                      <w:color w:val="808080" w:themeColor="background1" w:themeShade="80"/>
                                      <w:sz w:val="72"/>
                                      <w:szCs w:val="72"/>
                                      <w14:textOutline w14:w="9525" w14:cap="flat" w14:cmpd="sng" w14:algn="ctr">
                                        <w14:solidFill>
                                          <w14:schemeClr w14:val="bg1">
                                            <w14:lumMod w14:val="50000"/>
                                            <w14:lumOff w14:val="0"/>
                                          </w14:schemeClr>
                                        </w14:solidFill>
                                        <w14:prstDash w14:val="solid"/>
                                        <w14:round/>
                                      </w14:textOutline>
                                    </w:rPr>
                                    <w:t>SAMPLE</w:t>
                                  </w:r>
                                </w:p>
                              </w:txbxContent>
                            </wps:txbx>
                            <wps:bodyPr wrap="square" numCol="1" fromWordArt="1">
                              <a:prstTxWarp prst="textPlain">
                                <a:avLst>
                                  <a:gd name="adj" fmla="val 50000"/>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94A8961" id="_x0000_t202" coordsize="21600,21600" o:spt="202" path="m,l,21600r21600,l21600,xe">
                      <v:stroke joinstyle="miter"/>
                      <v:path gradientshapeok="t" o:connecttype="rect"/>
                    </v:shapetype>
                    <v:shape id="WordArt 5" o:spid="_x0000_s1026" type="#_x0000_t202" style="position:absolute;left:0;text-align:left;margin-left:-14.7pt;margin-top:2pt;width:682pt;height:76.55pt;rotation:-2004893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" filled="f" stroked="f">
                      <o:lock v:ext="edit" shapetype="t"/>
                      <v:textbox style="mso-fit-shape-to-text:t">
                        <w:txbxContent>
                          <w:p w14:paraId="24C1253C" w14:textId="77777777" w:rsidR="008E6109" w:rsidRDefault="008E6109" w:rsidP="00087F34">
                            <w:pPr>
                              <w:pStyle w:val="NormalWeb"/>
                              <w:jc w:val="center"/>
                            </w:pPr>
                            <w:r>
                              <w:rPr>
                                <w:rFonts w:ascii="Arial Black" w:hAnsi="Arial Black"/>
                                <w:color w:val="808080" w:themeColor="background1" w:themeShade="80"/>
                                <w:sz w:val="72"/>
                                <w:szCs w:val="72"/>
                                <w14:textOutline w14:w="9525" w14:cap="flat" w14:cmpd="sng" w14:algn="ctr">
                                  <w14:solidFill>
                                    <w14:schemeClr w14:val="bg1">
                                      <w14:lumMod w14:val="50000"/>
                                      <w14:lumOff w14:val="0"/>
                                    </w14:schemeClr>
                                  </w14:solidFill>
                                  <w14:prstDash w14:val="solid"/>
                                  <w14:round/>
                                </w14:textOutline>
                              </w:rPr>
                              <w:t>SAMPLE</w:t>
                            </w:r>
                          </w:p>
                        </w:txbxContent>
                      </v:textbox>
                    </v:shape>
                  </w:pict>
                </mc:Fallback>
              </mc:AlternateContent>
            </w:r>
          </w:p>
        </w:tc>
        <w:tc>
          <w:tcPr>
            <w:tcW w:w="1170" w:type="dxa"/>
            <w:vMerge w:val="restart"/>
            <w:vAlign w:val="center"/>
          </w:tcPr>
          <w:p w14:paraId="5BA8B41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210D8B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B5633C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50D30B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13752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382901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DDC4C7" w14:textId="77777777" w:rsidR="005C63AD" w:rsidRPr="00564680" w:rsidRDefault="005C63AD" w:rsidP="0085330A">
            <w:pPr>
              <w:jc w:val="center"/>
              <w:rPr>
                <w:rFonts w:asciiTheme="majorHAnsi" w:hAnsiTheme="majorHAnsi" w:cstheme="majorHAnsi"/>
                <w:sz w:val="20"/>
              </w:rPr>
            </w:pPr>
          </w:p>
        </w:tc>
      </w:tr>
      <w:tr w:rsidR="005C63AD" w:rsidRPr="003813CD" w14:paraId="38574457" w14:textId="77777777" w:rsidTr="0085330A">
        <w:trPr>
          <w:jc w:val="center"/>
        </w:trPr>
        <w:tc>
          <w:tcPr>
            <w:tcW w:w="504" w:type="dxa"/>
            <w:vMerge/>
            <w:vAlign w:val="center"/>
          </w:tcPr>
          <w:p w14:paraId="1274E67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9BAA1A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7D73F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7B1E34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E68ED2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A5E497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E34DD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D0F3E7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CDD140F" w14:textId="77777777" w:rsidR="005C63AD" w:rsidRPr="00564680" w:rsidRDefault="005C63AD" w:rsidP="0085330A">
            <w:pPr>
              <w:jc w:val="center"/>
              <w:rPr>
                <w:rFonts w:asciiTheme="majorHAnsi" w:hAnsiTheme="majorHAnsi" w:cstheme="majorHAnsi"/>
                <w:sz w:val="20"/>
              </w:rPr>
            </w:pPr>
          </w:p>
        </w:tc>
      </w:tr>
      <w:tr w:rsidR="005C63AD" w:rsidRPr="003813CD" w14:paraId="20716F09" w14:textId="77777777" w:rsidTr="0085330A">
        <w:trPr>
          <w:jc w:val="center"/>
        </w:trPr>
        <w:tc>
          <w:tcPr>
            <w:tcW w:w="504" w:type="dxa"/>
            <w:vMerge/>
            <w:vAlign w:val="center"/>
          </w:tcPr>
          <w:p w14:paraId="06E57CA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EAB063"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27D8A8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538183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406A2A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D9B5109"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A80BB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795F55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EF2B75E" w14:textId="77777777" w:rsidR="005C63AD" w:rsidRPr="00564680" w:rsidRDefault="005C63AD" w:rsidP="0085330A">
            <w:pPr>
              <w:jc w:val="center"/>
              <w:rPr>
                <w:rFonts w:asciiTheme="majorHAnsi" w:hAnsiTheme="majorHAnsi" w:cstheme="majorHAnsi"/>
                <w:sz w:val="20"/>
              </w:rPr>
            </w:pPr>
          </w:p>
        </w:tc>
      </w:tr>
      <w:tr w:rsidR="005C63AD" w:rsidRPr="003813CD" w14:paraId="7D0F6A23" w14:textId="77777777" w:rsidTr="0085330A">
        <w:trPr>
          <w:jc w:val="center"/>
        </w:trPr>
        <w:tc>
          <w:tcPr>
            <w:tcW w:w="504" w:type="dxa"/>
            <w:vMerge w:val="restart"/>
            <w:vAlign w:val="center"/>
          </w:tcPr>
          <w:p w14:paraId="3ABD769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5</w:t>
            </w:r>
          </w:p>
        </w:tc>
        <w:tc>
          <w:tcPr>
            <w:tcW w:w="3834" w:type="dxa"/>
            <w:vAlign w:val="center"/>
          </w:tcPr>
          <w:p w14:paraId="117BAC9E"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5099E57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B05E02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B75EA2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5A5934C"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C1081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34DE7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74855C7" w14:textId="77777777" w:rsidR="005C63AD" w:rsidRPr="00564680" w:rsidRDefault="005C63AD" w:rsidP="0085330A">
            <w:pPr>
              <w:jc w:val="center"/>
              <w:rPr>
                <w:rFonts w:asciiTheme="majorHAnsi" w:hAnsiTheme="majorHAnsi" w:cstheme="majorHAnsi"/>
                <w:sz w:val="20"/>
              </w:rPr>
            </w:pPr>
          </w:p>
        </w:tc>
      </w:tr>
      <w:tr w:rsidR="005C63AD" w:rsidRPr="003813CD" w14:paraId="58C4B40D" w14:textId="77777777" w:rsidTr="0085330A">
        <w:trPr>
          <w:jc w:val="center"/>
        </w:trPr>
        <w:tc>
          <w:tcPr>
            <w:tcW w:w="504" w:type="dxa"/>
            <w:vMerge/>
            <w:vAlign w:val="center"/>
          </w:tcPr>
          <w:p w14:paraId="5367CDCB"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04ED6DC"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B95A84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764F33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6D3A64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9FB49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9DFA573"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3DB073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4B0AC0A" w14:textId="77777777" w:rsidR="005C63AD" w:rsidRPr="00564680" w:rsidRDefault="005C63AD" w:rsidP="0085330A">
            <w:pPr>
              <w:jc w:val="center"/>
              <w:rPr>
                <w:rFonts w:asciiTheme="majorHAnsi" w:hAnsiTheme="majorHAnsi" w:cstheme="majorHAnsi"/>
                <w:sz w:val="20"/>
              </w:rPr>
            </w:pPr>
          </w:p>
        </w:tc>
      </w:tr>
      <w:tr w:rsidR="005C63AD" w:rsidRPr="003813CD" w14:paraId="03E7D1FB" w14:textId="77777777" w:rsidTr="0085330A">
        <w:trPr>
          <w:jc w:val="center"/>
        </w:trPr>
        <w:tc>
          <w:tcPr>
            <w:tcW w:w="504" w:type="dxa"/>
            <w:vMerge/>
            <w:vAlign w:val="center"/>
          </w:tcPr>
          <w:p w14:paraId="0D3C4E5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D9502A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3893348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2530EE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76FE1C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346C2E"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826DAA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59E3BF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2702928" w14:textId="77777777" w:rsidR="005C63AD" w:rsidRPr="00564680" w:rsidRDefault="005C63AD" w:rsidP="0085330A">
            <w:pPr>
              <w:jc w:val="center"/>
              <w:rPr>
                <w:rFonts w:asciiTheme="majorHAnsi" w:hAnsiTheme="majorHAnsi" w:cstheme="majorHAnsi"/>
                <w:sz w:val="20"/>
              </w:rPr>
            </w:pPr>
          </w:p>
        </w:tc>
      </w:tr>
      <w:tr w:rsidR="005C63AD" w:rsidRPr="003813CD" w14:paraId="6BA297DB" w14:textId="77777777" w:rsidTr="0085330A">
        <w:trPr>
          <w:jc w:val="center"/>
        </w:trPr>
        <w:tc>
          <w:tcPr>
            <w:tcW w:w="504" w:type="dxa"/>
            <w:vMerge w:val="restart"/>
            <w:vAlign w:val="center"/>
          </w:tcPr>
          <w:p w14:paraId="6F6F339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6</w:t>
            </w:r>
          </w:p>
        </w:tc>
        <w:tc>
          <w:tcPr>
            <w:tcW w:w="3834" w:type="dxa"/>
            <w:vAlign w:val="center"/>
          </w:tcPr>
          <w:p w14:paraId="181C1F66"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9ED4E3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DE7CB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63E93A"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F7211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7BCA8EC"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BA94976"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742B02" w14:textId="77777777" w:rsidR="005C63AD" w:rsidRPr="00564680" w:rsidRDefault="005C63AD" w:rsidP="0085330A">
            <w:pPr>
              <w:jc w:val="center"/>
              <w:rPr>
                <w:rFonts w:asciiTheme="majorHAnsi" w:hAnsiTheme="majorHAnsi" w:cstheme="majorHAnsi"/>
                <w:sz w:val="20"/>
              </w:rPr>
            </w:pPr>
          </w:p>
        </w:tc>
      </w:tr>
      <w:tr w:rsidR="005C63AD" w:rsidRPr="003813CD" w14:paraId="06D660E0" w14:textId="77777777" w:rsidTr="0085330A">
        <w:trPr>
          <w:jc w:val="center"/>
        </w:trPr>
        <w:tc>
          <w:tcPr>
            <w:tcW w:w="504" w:type="dxa"/>
            <w:vMerge/>
            <w:vAlign w:val="center"/>
          </w:tcPr>
          <w:p w14:paraId="57A8AC3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CE4676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616043B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513C22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20BAB0F"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AE18F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0B69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346A7AA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3F13049" w14:textId="77777777" w:rsidR="005C63AD" w:rsidRPr="00564680" w:rsidRDefault="005C63AD" w:rsidP="0085330A">
            <w:pPr>
              <w:jc w:val="center"/>
              <w:rPr>
                <w:rFonts w:asciiTheme="majorHAnsi" w:hAnsiTheme="majorHAnsi" w:cstheme="majorHAnsi"/>
                <w:sz w:val="20"/>
              </w:rPr>
            </w:pPr>
          </w:p>
        </w:tc>
      </w:tr>
      <w:tr w:rsidR="005C63AD" w:rsidRPr="003813CD" w14:paraId="35C17A18" w14:textId="77777777" w:rsidTr="0085330A">
        <w:trPr>
          <w:jc w:val="center"/>
        </w:trPr>
        <w:tc>
          <w:tcPr>
            <w:tcW w:w="504" w:type="dxa"/>
            <w:vMerge/>
            <w:vAlign w:val="center"/>
          </w:tcPr>
          <w:p w14:paraId="694F2AB1"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D25C6C8"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D47B18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271B3A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F06B97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058D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134D9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F9429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03C5A1" w14:textId="77777777" w:rsidR="005C63AD" w:rsidRPr="00564680" w:rsidRDefault="005C63AD" w:rsidP="0085330A">
            <w:pPr>
              <w:jc w:val="center"/>
              <w:rPr>
                <w:rFonts w:asciiTheme="majorHAnsi" w:hAnsiTheme="majorHAnsi" w:cstheme="majorHAnsi"/>
                <w:sz w:val="20"/>
              </w:rPr>
            </w:pPr>
          </w:p>
        </w:tc>
      </w:tr>
      <w:tr w:rsidR="005C63AD" w:rsidRPr="003813CD" w14:paraId="242DB530" w14:textId="77777777" w:rsidTr="0085330A">
        <w:trPr>
          <w:jc w:val="center"/>
        </w:trPr>
        <w:tc>
          <w:tcPr>
            <w:tcW w:w="504" w:type="dxa"/>
            <w:vMerge w:val="restart"/>
            <w:vAlign w:val="center"/>
          </w:tcPr>
          <w:p w14:paraId="5A75C4E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7</w:t>
            </w:r>
          </w:p>
        </w:tc>
        <w:tc>
          <w:tcPr>
            <w:tcW w:w="3834" w:type="dxa"/>
            <w:vAlign w:val="center"/>
          </w:tcPr>
          <w:p w14:paraId="7310D2F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77A859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2645B8E"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F19450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77A13B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152CB6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0517D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1480D28" w14:textId="77777777" w:rsidR="005C63AD" w:rsidRPr="00564680" w:rsidRDefault="005C63AD" w:rsidP="0085330A">
            <w:pPr>
              <w:jc w:val="center"/>
              <w:rPr>
                <w:rFonts w:asciiTheme="majorHAnsi" w:hAnsiTheme="majorHAnsi" w:cstheme="majorHAnsi"/>
                <w:sz w:val="20"/>
              </w:rPr>
            </w:pPr>
          </w:p>
        </w:tc>
      </w:tr>
      <w:tr w:rsidR="005C63AD" w:rsidRPr="003813CD" w14:paraId="62EB58AE" w14:textId="77777777" w:rsidTr="0085330A">
        <w:trPr>
          <w:jc w:val="center"/>
        </w:trPr>
        <w:tc>
          <w:tcPr>
            <w:tcW w:w="504" w:type="dxa"/>
            <w:vMerge/>
            <w:vAlign w:val="center"/>
          </w:tcPr>
          <w:p w14:paraId="088CBD5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A498B3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26E0B6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2B758A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ED03B3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57D345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F4E4C8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9DA4C68"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6B1ED5A" w14:textId="77777777" w:rsidR="005C63AD" w:rsidRPr="00564680" w:rsidRDefault="005C63AD" w:rsidP="0085330A">
            <w:pPr>
              <w:jc w:val="center"/>
              <w:rPr>
                <w:rFonts w:asciiTheme="majorHAnsi" w:hAnsiTheme="majorHAnsi" w:cstheme="majorHAnsi"/>
                <w:sz w:val="20"/>
              </w:rPr>
            </w:pPr>
          </w:p>
        </w:tc>
      </w:tr>
      <w:tr w:rsidR="005C63AD" w:rsidRPr="003813CD" w14:paraId="5E3E0A27" w14:textId="77777777" w:rsidTr="0085330A">
        <w:trPr>
          <w:jc w:val="center"/>
        </w:trPr>
        <w:tc>
          <w:tcPr>
            <w:tcW w:w="504" w:type="dxa"/>
            <w:vMerge/>
            <w:vAlign w:val="center"/>
          </w:tcPr>
          <w:p w14:paraId="79B5F3E2"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45A1BC9"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FE8E36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469E5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831C6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9E44D8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7E951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12AB940"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F118591" w14:textId="77777777" w:rsidR="005C63AD" w:rsidRPr="00564680" w:rsidRDefault="005C63AD" w:rsidP="0085330A">
            <w:pPr>
              <w:jc w:val="center"/>
              <w:rPr>
                <w:rFonts w:asciiTheme="majorHAnsi" w:hAnsiTheme="majorHAnsi" w:cstheme="majorHAnsi"/>
                <w:sz w:val="20"/>
              </w:rPr>
            </w:pPr>
          </w:p>
        </w:tc>
      </w:tr>
      <w:tr w:rsidR="005C63AD" w:rsidRPr="003813CD" w14:paraId="436F5E01" w14:textId="77777777" w:rsidTr="0085330A">
        <w:trPr>
          <w:jc w:val="center"/>
        </w:trPr>
        <w:tc>
          <w:tcPr>
            <w:tcW w:w="504" w:type="dxa"/>
            <w:vMerge w:val="restart"/>
            <w:vAlign w:val="center"/>
          </w:tcPr>
          <w:p w14:paraId="0D186B6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8</w:t>
            </w:r>
          </w:p>
        </w:tc>
        <w:tc>
          <w:tcPr>
            <w:tcW w:w="3834" w:type="dxa"/>
            <w:vAlign w:val="center"/>
          </w:tcPr>
          <w:p w14:paraId="7CDC7A0C"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1430A55"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3F02EF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0470D5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0D7278F"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9155CD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39746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D899D97" w14:textId="77777777" w:rsidR="005C63AD" w:rsidRPr="00564680" w:rsidRDefault="005C63AD" w:rsidP="0085330A">
            <w:pPr>
              <w:jc w:val="center"/>
              <w:rPr>
                <w:rFonts w:asciiTheme="majorHAnsi" w:hAnsiTheme="majorHAnsi" w:cstheme="majorHAnsi"/>
                <w:sz w:val="20"/>
              </w:rPr>
            </w:pPr>
          </w:p>
        </w:tc>
      </w:tr>
      <w:tr w:rsidR="005C63AD" w:rsidRPr="003813CD" w14:paraId="492E62C1" w14:textId="77777777" w:rsidTr="0085330A">
        <w:trPr>
          <w:jc w:val="center"/>
        </w:trPr>
        <w:tc>
          <w:tcPr>
            <w:tcW w:w="504" w:type="dxa"/>
            <w:vMerge/>
            <w:vAlign w:val="center"/>
          </w:tcPr>
          <w:p w14:paraId="22763664"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114EA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F02481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594466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45E22D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A6BF6F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AED24B0"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6A5430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D0A8F75" w14:textId="77777777" w:rsidR="005C63AD" w:rsidRPr="00564680" w:rsidRDefault="005C63AD" w:rsidP="0085330A">
            <w:pPr>
              <w:jc w:val="center"/>
              <w:rPr>
                <w:rFonts w:asciiTheme="majorHAnsi" w:hAnsiTheme="majorHAnsi" w:cstheme="majorHAnsi"/>
                <w:sz w:val="20"/>
              </w:rPr>
            </w:pPr>
          </w:p>
        </w:tc>
      </w:tr>
      <w:tr w:rsidR="005C63AD" w:rsidRPr="003813CD" w14:paraId="5CC95C14" w14:textId="77777777" w:rsidTr="0085330A">
        <w:trPr>
          <w:jc w:val="center"/>
        </w:trPr>
        <w:tc>
          <w:tcPr>
            <w:tcW w:w="504" w:type="dxa"/>
            <w:vMerge/>
            <w:vAlign w:val="center"/>
          </w:tcPr>
          <w:p w14:paraId="138F6BA5"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021512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9328E6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38D9B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A801CD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FDEEE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67147AB"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D765C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C686A78" w14:textId="77777777" w:rsidR="005C63AD" w:rsidRPr="00564680" w:rsidRDefault="005C63AD" w:rsidP="0085330A">
            <w:pPr>
              <w:jc w:val="center"/>
              <w:rPr>
                <w:rFonts w:asciiTheme="majorHAnsi" w:hAnsiTheme="majorHAnsi" w:cstheme="majorHAnsi"/>
                <w:sz w:val="20"/>
              </w:rPr>
            </w:pPr>
          </w:p>
        </w:tc>
      </w:tr>
      <w:tr w:rsidR="005C63AD" w:rsidRPr="003813CD" w14:paraId="40B79334" w14:textId="77777777" w:rsidTr="0085330A">
        <w:trPr>
          <w:jc w:val="center"/>
        </w:trPr>
        <w:tc>
          <w:tcPr>
            <w:tcW w:w="504" w:type="dxa"/>
            <w:vMerge w:val="restart"/>
            <w:vAlign w:val="center"/>
          </w:tcPr>
          <w:p w14:paraId="33DE4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9</w:t>
            </w:r>
          </w:p>
        </w:tc>
        <w:tc>
          <w:tcPr>
            <w:tcW w:w="3834" w:type="dxa"/>
            <w:vAlign w:val="center"/>
          </w:tcPr>
          <w:p w14:paraId="7155CB3F"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363155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B36825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335EB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EC51F7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B541C2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4C8BF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464F92A" w14:textId="77777777" w:rsidR="005C63AD" w:rsidRPr="00564680" w:rsidRDefault="005C63AD" w:rsidP="0085330A">
            <w:pPr>
              <w:jc w:val="center"/>
              <w:rPr>
                <w:rFonts w:asciiTheme="majorHAnsi" w:hAnsiTheme="majorHAnsi" w:cstheme="majorHAnsi"/>
                <w:sz w:val="20"/>
              </w:rPr>
            </w:pPr>
          </w:p>
        </w:tc>
      </w:tr>
      <w:tr w:rsidR="005C63AD" w:rsidRPr="003813CD" w14:paraId="769B3D86" w14:textId="77777777" w:rsidTr="0085330A">
        <w:trPr>
          <w:jc w:val="center"/>
        </w:trPr>
        <w:tc>
          <w:tcPr>
            <w:tcW w:w="504" w:type="dxa"/>
            <w:vMerge/>
            <w:vAlign w:val="center"/>
          </w:tcPr>
          <w:p w14:paraId="5D970EA6"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719F19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954F370"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B0BC62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BDEEC2"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A7D567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56B638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3D630B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18EF26" w14:textId="77777777" w:rsidR="005C63AD" w:rsidRPr="00564680" w:rsidRDefault="005C63AD" w:rsidP="0085330A">
            <w:pPr>
              <w:jc w:val="center"/>
              <w:rPr>
                <w:rFonts w:asciiTheme="majorHAnsi" w:hAnsiTheme="majorHAnsi" w:cstheme="majorHAnsi"/>
                <w:sz w:val="20"/>
              </w:rPr>
            </w:pPr>
          </w:p>
        </w:tc>
      </w:tr>
      <w:tr w:rsidR="005C63AD" w:rsidRPr="003813CD" w14:paraId="76D05F13" w14:textId="77777777" w:rsidTr="0085330A">
        <w:trPr>
          <w:jc w:val="center"/>
        </w:trPr>
        <w:tc>
          <w:tcPr>
            <w:tcW w:w="504" w:type="dxa"/>
            <w:vMerge/>
            <w:vAlign w:val="center"/>
          </w:tcPr>
          <w:p w14:paraId="3C942AC7"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B39D9C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563833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AD1D5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A3B1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3CA921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D534C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979F6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6CBE301" w14:textId="77777777" w:rsidR="005C63AD" w:rsidRPr="00564680" w:rsidRDefault="005C63AD" w:rsidP="0085330A">
            <w:pPr>
              <w:jc w:val="center"/>
              <w:rPr>
                <w:rFonts w:asciiTheme="majorHAnsi" w:hAnsiTheme="majorHAnsi" w:cstheme="majorHAnsi"/>
                <w:sz w:val="20"/>
              </w:rPr>
            </w:pPr>
          </w:p>
        </w:tc>
      </w:tr>
      <w:tr w:rsidR="005C63AD" w:rsidRPr="003813CD" w14:paraId="1D97770F" w14:textId="77777777" w:rsidTr="0085330A">
        <w:trPr>
          <w:jc w:val="center"/>
        </w:trPr>
        <w:tc>
          <w:tcPr>
            <w:tcW w:w="504" w:type="dxa"/>
            <w:vMerge w:val="restart"/>
            <w:vAlign w:val="center"/>
          </w:tcPr>
          <w:p w14:paraId="32DC41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10</w:t>
            </w:r>
          </w:p>
        </w:tc>
        <w:tc>
          <w:tcPr>
            <w:tcW w:w="3834" w:type="dxa"/>
            <w:vAlign w:val="center"/>
          </w:tcPr>
          <w:p w14:paraId="46BE57E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F3F4E5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AACA75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C9C58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F33A9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21B7F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3F4913B"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74380E" w14:textId="77777777" w:rsidR="005C63AD" w:rsidRPr="00564680" w:rsidRDefault="005C63AD" w:rsidP="0085330A">
            <w:pPr>
              <w:jc w:val="center"/>
              <w:rPr>
                <w:rFonts w:asciiTheme="majorHAnsi" w:hAnsiTheme="majorHAnsi" w:cstheme="majorHAnsi"/>
                <w:sz w:val="20"/>
              </w:rPr>
            </w:pPr>
          </w:p>
        </w:tc>
      </w:tr>
      <w:tr w:rsidR="005C63AD" w:rsidRPr="003813CD" w14:paraId="17D970F7" w14:textId="77777777" w:rsidTr="0085330A">
        <w:trPr>
          <w:jc w:val="center"/>
        </w:trPr>
        <w:tc>
          <w:tcPr>
            <w:tcW w:w="504" w:type="dxa"/>
            <w:vMerge/>
            <w:vAlign w:val="center"/>
          </w:tcPr>
          <w:p w14:paraId="56BF4B9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3C3FB8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09661A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42D598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AD04E5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459047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C31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CD0FC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871265C" w14:textId="77777777" w:rsidR="005C63AD" w:rsidRPr="00564680" w:rsidRDefault="005C63AD" w:rsidP="0085330A">
            <w:pPr>
              <w:jc w:val="center"/>
              <w:rPr>
                <w:rFonts w:asciiTheme="majorHAnsi" w:hAnsiTheme="majorHAnsi" w:cstheme="majorHAnsi"/>
                <w:sz w:val="20"/>
              </w:rPr>
            </w:pPr>
          </w:p>
        </w:tc>
      </w:tr>
      <w:tr w:rsidR="005C63AD" w:rsidRPr="003813CD" w14:paraId="04E2AE64" w14:textId="77777777" w:rsidTr="0085330A">
        <w:trPr>
          <w:jc w:val="center"/>
        </w:trPr>
        <w:tc>
          <w:tcPr>
            <w:tcW w:w="504" w:type="dxa"/>
            <w:vMerge/>
            <w:vAlign w:val="center"/>
          </w:tcPr>
          <w:p w14:paraId="0BCF698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F1049E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EF0891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CC85DE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C7F867"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B91872B"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8FB714A"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135D05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858241" w14:textId="77777777" w:rsidR="005C63AD" w:rsidRPr="00564680" w:rsidRDefault="005C63AD" w:rsidP="0085330A">
            <w:pPr>
              <w:jc w:val="center"/>
              <w:rPr>
                <w:rFonts w:asciiTheme="majorHAnsi" w:hAnsiTheme="majorHAnsi" w:cstheme="majorHAnsi"/>
                <w:sz w:val="20"/>
              </w:rPr>
            </w:pPr>
          </w:p>
        </w:tc>
      </w:tr>
    </w:tbl>
    <w:p w14:paraId="0748E8D8" w14:textId="77777777" w:rsidR="005C63AD" w:rsidRDefault="005C63AD" w:rsidP="005C63AD">
      <w:pPr>
        <w:ind w:left="2880" w:hanging="2520"/>
        <w:rPr>
          <w:rFonts w:asciiTheme="majorHAnsi" w:hAnsiTheme="majorHAnsi" w:cstheme="majorHAnsi"/>
          <w:sz w:val="18"/>
          <w:szCs w:val="18"/>
        </w:rPr>
      </w:pPr>
    </w:p>
    <w:p w14:paraId="13194C46" w14:textId="77777777" w:rsidR="005C63AD" w:rsidRPr="002A3944" w:rsidRDefault="005C63AD" w:rsidP="005C63AD">
      <w:pPr>
        <w:spacing w:after="120"/>
        <w:ind w:left="2880" w:hanging="2520"/>
        <w:rPr>
          <w:rFonts w:asciiTheme="majorHAnsi" w:hAnsiTheme="majorHAnsi" w:cstheme="majorHAnsi"/>
          <w:b/>
          <w:sz w:val="18"/>
          <w:szCs w:val="18"/>
        </w:rPr>
      </w:pPr>
      <w:r w:rsidRPr="002A3944">
        <w:rPr>
          <w:rFonts w:asciiTheme="majorHAnsi" w:hAnsiTheme="majorHAnsi" w:cstheme="majorHAnsi"/>
          <w:b/>
          <w:sz w:val="18"/>
          <w:szCs w:val="18"/>
        </w:rPr>
        <w:t>Notes:</w:t>
      </w:r>
    </w:p>
    <w:p w14:paraId="4C8FD230" w14:textId="36068FCF" w:rsidR="005C63AD" w:rsidRDefault="009E7B69"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Certification</w:t>
      </w:r>
      <w:r w:rsidR="00BC6D06">
        <w:rPr>
          <w:rFonts w:asciiTheme="majorHAnsi" w:hAnsiTheme="majorHAnsi" w:cstheme="majorHAnsi"/>
          <w:sz w:val="18"/>
          <w:szCs w:val="18"/>
        </w:rPr>
        <w:t>:</w:t>
      </w:r>
      <w:r w:rsidR="00BC6D06">
        <w:rPr>
          <w:rFonts w:asciiTheme="majorHAnsi" w:hAnsiTheme="majorHAnsi" w:cstheme="majorHAnsi"/>
          <w:sz w:val="18"/>
          <w:szCs w:val="18"/>
        </w:rPr>
        <w:tab/>
        <w:t>MW</w:t>
      </w:r>
      <w:r w:rsidR="005C63AD">
        <w:rPr>
          <w:rFonts w:asciiTheme="majorHAnsi" w:hAnsiTheme="majorHAnsi" w:cstheme="majorHAnsi"/>
          <w:sz w:val="18"/>
          <w:szCs w:val="18"/>
        </w:rPr>
        <w:t xml:space="preserve">BE, MBE, WBE, or </w:t>
      </w:r>
      <w:r>
        <w:rPr>
          <w:rFonts w:asciiTheme="majorHAnsi" w:hAnsiTheme="majorHAnsi" w:cstheme="majorHAnsi"/>
          <w:sz w:val="18"/>
          <w:szCs w:val="18"/>
        </w:rPr>
        <w:t>SDVOB</w:t>
      </w:r>
    </w:p>
    <w:p w14:paraId="447F58D6" w14:textId="77777777" w:rsidR="005C63AD" w:rsidRDefault="005C63AD"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Method(s) of Contact:</w:t>
      </w:r>
      <w:r>
        <w:rPr>
          <w:rFonts w:asciiTheme="majorHAnsi" w:hAnsiTheme="majorHAnsi" w:cstheme="majorHAnsi"/>
          <w:sz w:val="18"/>
          <w:szCs w:val="18"/>
        </w:rPr>
        <w:tab/>
        <w:t>Mail, E-Mail, Phone, Fax, or Face-to-Face</w:t>
      </w:r>
    </w:p>
    <w:p w14:paraId="647FE05B" w14:textId="0146B89A" w:rsidR="005C63AD" w:rsidRDefault="005C63AD" w:rsidP="005C63AD">
      <w:pPr>
        <w:spacing w:after="120"/>
        <w:ind w:left="2880" w:hanging="2520"/>
        <w:rPr>
          <w:rFonts w:asciiTheme="majorHAnsi" w:hAnsiTheme="majorHAnsi" w:cstheme="majorHAnsi"/>
          <w:sz w:val="18"/>
          <w:szCs w:val="18"/>
        </w:rPr>
      </w:pPr>
      <w:r w:rsidRPr="009F4E4C">
        <w:rPr>
          <w:rFonts w:asciiTheme="majorHAnsi" w:hAnsiTheme="majorHAnsi" w:cstheme="majorHAnsi"/>
          <w:sz w:val="18"/>
          <w:szCs w:val="18"/>
        </w:rPr>
        <w:t>M</w:t>
      </w:r>
      <w:del w:id="6" w:author="Conlon, Kathryn" w:date="2019-02-14T15:56:00Z">
        <w:r w:rsidRPr="009F4E4C" w:rsidDel="00EA1CDA">
          <w:rPr>
            <w:rFonts w:asciiTheme="majorHAnsi" w:hAnsiTheme="majorHAnsi" w:cstheme="majorHAnsi"/>
            <w:sz w:val="18"/>
            <w:szCs w:val="18"/>
          </w:rPr>
          <w:delText>/</w:delText>
        </w:r>
      </w:del>
      <w:r w:rsidRPr="009F4E4C">
        <w:rPr>
          <w:rFonts w:asciiTheme="majorHAnsi" w:hAnsiTheme="majorHAnsi" w:cstheme="majorHAnsi"/>
          <w:sz w:val="18"/>
          <w:szCs w:val="18"/>
        </w:rPr>
        <w:t>WBE</w:t>
      </w:r>
      <w:ins w:id="7" w:author="Conlon, Kathryn" w:date="2019-02-14T15:56:00Z">
        <w:r w:rsidR="00EA1CDA">
          <w:rPr>
            <w:rFonts w:asciiTheme="majorHAnsi" w:hAnsiTheme="majorHAnsi" w:cstheme="majorHAnsi"/>
            <w:sz w:val="18"/>
            <w:szCs w:val="18"/>
          </w:rPr>
          <w:t>/SDVOB</w:t>
        </w:r>
      </w:ins>
      <w:r w:rsidRPr="009F4E4C">
        <w:rPr>
          <w:rFonts w:asciiTheme="majorHAnsi" w:hAnsiTheme="majorHAnsi" w:cstheme="majorHAnsi"/>
          <w:sz w:val="18"/>
          <w:szCs w:val="18"/>
        </w:rPr>
        <w:t xml:space="preserve"> Response Codes:</w:t>
      </w:r>
      <w:r w:rsidRPr="009F4E4C">
        <w:rPr>
          <w:rFonts w:asciiTheme="majorHAnsi" w:hAnsiTheme="majorHAnsi" w:cstheme="majorHAnsi"/>
          <w:sz w:val="18"/>
          <w:szCs w:val="18"/>
        </w:rPr>
        <w:tab/>
        <w:t xml:space="preserve">11–Submitted </w:t>
      </w:r>
      <w:r>
        <w:rPr>
          <w:rFonts w:asciiTheme="majorHAnsi" w:hAnsiTheme="majorHAnsi" w:cstheme="majorHAnsi"/>
          <w:sz w:val="18"/>
          <w:szCs w:val="18"/>
        </w:rPr>
        <w:t xml:space="preserve">Written Quote    12-Submitted Verbal Quote    13-Negotiating with Prime    </w:t>
      </w:r>
      <w:r w:rsidRPr="009F4E4C">
        <w:rPr>
          <w:rFonts w:asciiTheme="majorHAnsi" w:hAnsiTheme="majorHAnsi" w:cstheme="majorHAnsi"/>
          <w:sz w:val="18"/>
          <w:szCs w:val="18"/>
        </w:rPr>
        <w:t>14-Developing Quote</w:t>
      </w:r>
      <w:r>
        <w:rPr>
          <w:rFonts w:asciiTheme="majorHAnsi" w:hAnsiTheme="majorHAnsi" w:cstheme="majorHAnsi"/>
          <w:sz w:val="18"/>
          <w:szCs w:val="18"/>
        </w:rPr>
        <w:t xml:space="preserve">     21-Not Certified for Item(s)      </w:t>
      </w:r>
      <w:r w:rsidRPr="009F4E4C">
        <w:rPr>
          <w:rFonts w:asciiTheme="majorHAnsi" w:hAnsiTheme="majorHAnsi" w:cstheme="majorHAnsi"/>
          <w:sz w:val="18"/>
          <w:szCs w:val="18"/>
        </w:rPr>
        <w:t>22-Location Unacceptable</w:t>
      </w:r>
      <w:r w:rsidRPr="009F4E4C">
        <w:rPr>
          <w:rFonts w:asciiTheme="majorHAnsi" w:hAnsiTheme="majorHAnsi" w:cstheme="majorHAnsi"/>
          <w:sz w:val="18"/>
          <w:szCs w:val="18"/>
        </w:rPr>
        <w:tab/>
      </w:r>
      <w:r>
        <w:rPr>
          <w:rFonts w:asciiTheme="majorHAnsi" w:hAnsiTheme="majorHAnsi" w:cstheme="majorHAnsi"/>
          <w:sz w:val="18"/>
          <w:szCs w:val="18"/>
        </w:rPr>
        <w:t xml:space="preserve">    23-No Price Agreement    24-No Time for Bid    </w:t>
      </w:r>
      <w:r w:rsidRPr="009F4E4C">
        <w:rPr>
          <w:rFonts w:asciiTheme="majorHAnsi" w:hAnsiTheme="majorHAnsi" w:cstheme="majorHAnsi"/>
          <w:sz w:val="18"/>
          <w:szCs w:val="18"/>
        </w:rPr>
        <w:t>25-Sch</w:t>
      </w:r>
      <w:r>
        <w:rPr>
          <w:rFonts w:asciiTheme="majorHAnsi" w:hAnsiTheme="majorHAnsi" w:cstheme="majorHAnsi"/>
          <w:sz w:val="18"/>
          <w:szCs w:val="18"/>
        </w:rPr>
        <w:t xml:space="preserve">edule Unacceptable    </w:t>
      </w:r>
      <w:r w:rsidRPr="009F4E4C">
        <w:rPr>
          <w:rFonts w:asciiTheme="majorHAnsi" w:hAnsiTheme="majorHAnsi" w:cstheme="majorHAnsi"/>
          <w:sz w:val="18"/>
          <w:szCs w:val="18"/>
        </w:rPr>
        <w:t>26-Other</w:t>
      </w:r>
    </w:p>
    <w:p w14:paraId="18CF025D" w14:textId="77777777" w:rsidR="005C63AD" w:rsidRPr="003813CD" w:rsidRDefault="005C63AD" w:rsidP="005C63AD">
      <w:pPr>
        <w:spacing w:after="120"/>
        <w:ind w:left="2880" w:hanging="2520"/>
        <w:rPr>
          <w:rFonts w:asciiTheme="majorHAnsi" w:hAnsiTheme="majorHAnsi" w:cstheme="majorHAnsi"/>
        </w:rPr>
      </w:pPr>
      <w:r>
        <w:rPr>
          <w:rFonts w:asciiTheme="majorHAnsi" w:hAnsiTheme="majorHAnsi" w:cstheme="majorHAnsi"/>
          <w:sz w:val="18"/>
          <w:szCs w:val="18"/>
        </w:rPr>
        <w:t>Bidder Codes:</w:t>
      </w:r>
      <w:r>
        <w:rPr>
          <w:rFonts w:asciiTheme="majorHAnsi" w:hAnsiTheme="majorHAnsi" w:cstheme="majorHAnsi"/>
          <w:sz w:val="18"/>
          <w:szCs w:val="18"/>
        </w:rPr>
        <w:tab/>
        <w:t>31-Selected    32-Unavailable    33-No Longer in Business    34-Undeliverable    35-Unreachble    36-Unresponsive</w:t>
      </w:r>
      <w:r>
        <w:rPr>
          <w:rFonts w:asciiTheme="majorHAnsi" w:hAnsiTheme="majorHAnsi" w:cstheme="majorHAnsi"/>
          <w:sz w:val="18"/>
          <w:szCs w:val="18"/>
        </w:rPr>
        <w:tab/>
        <w:t>37-Not Selected</w:t>
      </w:r>
    </w:p>
    <w:p w14:paraId="589A7490" w14:textId="77777777" w:rsidR="00CC394C" w:rsidRDefault="00CC394C" w:rsidP="005C63AD">
      <w:pPr>
        <w:spacing w:after="120"/>
        <w:ind w:left="2880" w:hanging="2520"/>
        <w:rPr>
          <w:rFonts w:asciiTheme="majorHAnsi" w:hAnsiTheme="majorHAnsi" w:cstheme="majorHAnsi"/>
          <w:sz w:val="18"/>
          <w:szCs w:val="18"/>
        </w:rPr>
      </w:pPr>
    </w:p>
    <w:p w14:paraId="38769CCB" w14:textId="230F4A51" w:rsidR="005C63AD" w:rsidRDefault="00CC394C" w:rsidP="00CC394C">
      <w:pPr>
        <w:spacing w:after="120"/>
        <w:ind w:left="2880" w:hanging="2520"/>
      </w:pPr>
      <w:r>
        <w:rPr>
          <w:rFonts w:asciiTheme="majorHAnsi" w:hAnsiTheme="majorHAnsi" w:cstheme="majorHAnsi"/>
          <w:sz w:val="18"/>
          <w:szCs w:val="18"/>
        </w:rPr>
        <w:t xml:space="preserve">Proposers shall complete Form AAP-10 using the form-enabled pdf file located on the </w:t>
      </w:r>
      <w:r w:rsidR="00EC33EC">
        <w:rPr>
          <w:rFonts w:asciiTheme="majorHAnsi" w:hAnsiTheme="majorHAnsi" w:cstheme="majorHAnsi"/>
          <w:sz w:val="18"/>
          <w:szCs w:val="18"/>
        </w:rPr>
        <w:t>Authority</w:t>
      </w:r>
      <w:r>
        <w:rPr>
          <w:rFonts w:asciiTheme="majorHAnsi" w:hAnsiTheme="majorHAnsi" w:cstheme="majorHAnsi"/>
          <w:sz w:val="18"/>
          <w:szCs w:val="18"/>
        </w:rPr>
        <w:t>’s Project web site.</w:t>
      </w:r>
    </w:p>
    <w:p w14:paraId="3969E17A" w14:textId="77777777" w:rsidR="005C63AD" w:rsidRDefault="005C63AD" w:rsidP="005C63AD">
      <w:pPr>
        <w:pStyle w:val="Para1"/>
        <w:sectPr w:rsidR="005C63AD" w:rsidSect="0085330A">
          <w:headerReference w:type="even" r:id="rId19"/>
          <w:headerReference w:type="default" r:id="rId20"/>
          <w:footerReference w:type="default" r:id="rId21"/>
          <w:headerReference w:type="first" r:id="rId22"/>
          <w:footerReference w:type="first" r:id="rId23"/>
          <w:pgSz w:w="15840" w:h="12240" w:orient="landscape" w:code="1"/>
          <w:pgMar w:top="864" w:right="1440" w:bottom="1008" w:left="1440" w:header="432" w:footer="288" w:gutter="0"/>
          <w:pgNumType w:start="1"/>
          <w:cols w:space="720"/>
          <w:noEndnote/>
          <w:docGrid w:linePitch="326"/>
        </w:sectPr>
      </w:pPr>
    </w:p>
    <w:p w14:paraId="2DFBD4F8" w14:textId="77777777" w:rsidR="005C63AD" w:rsidRPr="0012653A" w:rsidRDefault="005C63AD" w:rsidP="005C63AD">
      <w:pPr>
        <w:pStyle w:val="Para1"/>
      </w:pPr>
    </w:p>
    <w:p w14:paraId="31260B28" w14:textId="77777777" w:rsidR="005C63AD" w:rsidRPr="0012653A" w:rsidRDefault="005B65FE" w:rsidP="005C63AD">
      <w:pPr>
        <w:spacing w:before="78"/>
        <w:ind w:right="-20"/>
        <w:jc w:val="center"/>
        <w:rPr>
          <w:rFonts w:ascii="Arial" w:hAnsi="Arial"/>
          <w:b/>
          <w:w w:val="105"/>
          <w:sz w:val="28"/>
          <w:szCs w:val="28"/>
          <w:u w:val="single"/>
        </w:rPr>
      </w:pPr>
      <w:r w:rsidRPr="005B65FE">
        <w:rPr>
          <w:rFonts w:ascii="Arial" w:hAnsi="Arial"/>
          <w:b/>
          <w:w w:val="105"/>
          <w:sz w:val="28"/>
          <w:szCs w:val="28"/>
          <w:u w:val="single"/>
        </w:rPr>
        <w:t xml:space="preserve">FORM AR - ACKNOWLEDGMENT OF RECEIPT OF RFP, </w:t>
      </w:r>
      <w:r w:rsidR="005C63AD" w:rsidRPr="0012653A">
        <w:rPr>
          <w:rFonts w:ascii="Arial" w:hAnsi="Arial"/>
          <w:b/>
          <w:w w:val="105"/>
          <w:sz w:val="28"/>
          <w:szCs w:val="28"/>
          <w:u w:val="single"/>
        </w:rPr>
        <w:t>ADDENDA AND RESPONSES TO QUESTIONS</w:t>
      </w:r>
    </w:p>
    <w:p w14:paraId="1B86C7F0" w14:textId="77777777" w:rsidR="005C63AD" w:rsidRPr="0012653A" w:rsidRDefault="005C63AD" w:rsidP="005C63AD">
      <w:pPr>
        <w:spacing w:before="78"/>
        <w:ind w:right="-20"/>
        <w:jc w:val="center"/>
        <w:rPr>
          <w:rFonts w:ascii="Arial" w:hAnsi="Arial"/>
          <w:sz w:val="20"/>
        </w:rPr>
      </w:pPr>
      <w:r w:rsidRPr="0012653A">
        <w:rPr>
          <w:rFonts w:ascii="Arial" w:hAnsi="Arial"/>
          <w:sz w:val="20"/>
        </w:rPr>
        <w:t>(to be attached to Volume 1 of Proposal)</w:t>
      </w:r>
    </w:p>
    <w:p w14:paraId="1CB103D4" w14:textId="77777777" w:rsidR="005C63AD" w:rsidRPr="0012653A" w:rsidRDefault="005C63AD" w:rsidP="005C63AD">
      <w:pPr>
        <w:ind w:left="90" w:right="-20" w:hanging="90"/>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0"/>
      </w:tblGrid>
      <w:tr w:rsidR="005C63AD" w:rsidRPr="0012653A" w14:paraId="07F61EB1" w14:textId="77777777" w:rsidTr="0085330A">
        <w:tc>
          <w:tcPr>
            <w:tcW w:w="9736" w:type="dxa"/>
            <w:shd w:val="clear" w:color="auto" w:fill="D9D9D9"/>
          </w:tcPr>
          <w:p w14:paraId="4DEC93FD" w14:textId="77777777" w:rsidR="005C63AD" w:rsidRPr="0012653A" w:rsidRDefault="005C63AD" w:rsidP="0085330A">
            <w:pPr>
              <w:ind w:left="90" w:right="-20" w:hanging="90"/>
              <w:rPr>
                <w:rFonts w:ascii="Arial" w:hAnsi="Arial"/>
                <w:sz w:val="20"/>
              </w:rPr>
            </w:pPr>
            <w:r w:rsidRPr="0012653A">
              <w:rPr>
                <w:rFonts w:ascii="Arial" w:hAnsi="Arial"/>
                <w:b/>
                <w:sz w:val="20"/>
              </w:rPr>
              <w:t>NA</w:t>
            </w:r>
            <w:r w:rsidRPr="0012653A">
              <w:rPr>
                <w:rFonts w:ascii="Arial" w:hAnsi="Arial"/>
                <w:b/>
                <w:spacing w:val="-2"/>
                <w:sz w:val="20"/>
              </w:rPr>
              <w:t>M</w:t>
            </w:r>
            <w:r w:rsidRPr="0012653A">
              <w:rPr>
                <w:rFonts w:ascii="Arial" w:hAnsi="Arial"/>
                <w:b/>
                <w:sz w:val="20"/>
              </w:rPr>
              <w:t>E OF</w:t>
            </w:r>
            <w:r w:rsidRPr="0012653A">
              <w:rPr>
                <w:rFonts w:ascii="Arial" w:hAnsi="Arial"/>
                <w:b/>
                <w:spacing w:val="-1"/>
                <w:sz w:val="20"/>
              </w:rPr>
              <w:t xml:space="preserve"> </w:t>
            </w:r>
            <w:r w:rsidRPr="0012653A">
              <w:rPr>
                <w:rFonts w:ascii="Arial" w:hAnsi="Arial"/>
                <w:b/>
                <w:sz w:val="20"/>
              </w:rPr>
              <w:t>PROPOSER</w:t>
            </w:r>
          </w:p>
        </w:tc>
      </w:tr>
      <w:tr w:rsidR="005C63AD" w:rsidRPr="0012653A" w14:paraId="3859030A" w14:textId="77777777" w:rsidTr="0085330A">
        <w:tc>
          <w:tcPr>
            <w:tcW w:w="9736" w:type="dxa"/>
          </w:tcPr>
          <w:p w14:paraId="08040E3F" w14:textId="77777777" w:rsidR="005C63AD" w:rsidRPr="0012653A" w:rsidRDefault="005C63AD" w:rsidP="0085330A">
            <w:pPr>
              <w:spacing w:line="200" w:lineRule="exact"/>
              <w:rPr>
                <w:sz w:val="20"/>
              </w:rPr>
            </w:pPr>
          </w:p>
          <w:p w14:paraId="1EA3453B" w14:textId="77777777" w:rsidR="005C63AD" w:rsidRPr="0012653A" w:rsidRDefault="005C63AD" w:rsidP="0085330A">
            <w:pPr>
              <w:spacing w:line="200" w:lineRule="exact"/>
              <w:rPr>
                <w:sz w:val="20"/>
              </w:rPr>
            </w:pPr>
          </w:p>
          <w:p w14:paraId="78A3A0B4" w14:textId="77777777" w:rsidR="005C63AD" w:rsidRPr="0012653A" w:rsidRDefault="005C63AD" w:rsidP="0085330A">
            <w:pPr>
              <w:spacing w:line="200" w:lineRule="exact"/>
              <w:rPr>
                <w:sz w:val="20"/>
              </w:rPr>
            </w:pPr>
          </w:p>
        </w:tc>
      </w:tr>
    </w:tbl>
    <w:p w14:paraId="49D674F8" w14:textId="77777777" w:rsidR="005C63AD" w:rsidRPr="0012653A" w:rsidRDefault="005C63AD" w:rsidP="005C63AD">
      <w:pPr>
        <w:spacing w:before="16" w:line="260" w:lineRule="exact"/>
        <w:rPr>
          <w:sz w:val="26"/>
          <w:szCs w:val="26"/>
        </w:rPr>
      </w:pPr>
    </w:p>
    <w:p w14:paraId="43521BDF" w14:textId="00C7DC20" w:rsidR="005C63AD" w:rsidRPr="0012653A" w:rsidRDefault="005C63AD" w:rsidP="005C63AD">
      <w:pPr>
        <w:ind w:left="79" w:right="61"/>
        <w:jc w:val="both"/>
        <w:rPr>
          <w:rFonts w:ascii="Arial" w:hAnsi="Arial"/>
          <w:sz w:val="20"/>
        </w:rPr>
      </w:pPr>
      <w:r w:rsidRPr="0012653A">
        <w:rPr>
          <w:rFonts w:ascii="Arial" w:hAnsi="Arial"/>
          <w:sz w:val="20"/>
        </w:rPr>
        <w:t>We</w:t>
      </w:r>
      <w:r w:rsidRPr="0012653A">
        <w:rPr>
          <w:rFonts w:ascii="Arial" w:hAnsi="Arial"/>
          <w:spacing w:val="-3"/>
          <w:sz w:val="20"/>
        </w:rPr>
        <w:t xml:space="preserve"> </w:t>
      </w:r>
      <w:r w:rsidRPr="0012653A">
        <w:rPr>
          <w:rFonts w:ascii="Arial" w:hAnsi="Arial"/>
          <w:sz w:val="20"/>
        </w:rPr>
        <w:t>hereby</w:t>
      </w:r>
      <w:r w:rsidRPr="0012653A">
        <w:rPr>
          <w:rFonts w:ascii="Arial" w:hAnsi="Arial"/>
          <w:spacing w:val="-7"/>
          <w:sz w:val="20"/>
        </w:rPr>
        <w:t xml:space="preserve"> </w:t>
      </w:r>
      <w:r w:rsidRPr="0012653A">
        <w:rPr>
          <w:rFonts w:ascii="Arial" w:hAnsi="Arial"/>
          <w:sz w:val="20"/>
        </w:rPr>
        <w:t>acknowledge</w:t>
      </w:r>
      <w:r w:rsidRPr="0012653A">
        <w:rPr>
          <w:rFonts w:ascii="Arial" w:hAnsi="Arial"/>
          <w:spacing w:val="-13"/>
          <w:sz w:val="20"/>
        </w:rPr>
        <w:t xml:space="preserve"> </w:t>
      </w:r>
      <w:r w:rsidRPr="0012653A">
        <w:rPr>
          <w:rFonts w:ascii="Arial" w:hAnsi="Arial"/>
          <w:sz w:val="20"/>
        </w:rPr>
        <w:t>receipt</w:t>
      </w:r>
      <w:r w:rsidRPr="0012653A">
        <w:rPr>
          <w:rFonts w:ascii="Arial" w:hAnsi="Arial"/>
          <w:spacing w:val="-7"/>
          <w:sz w:val="20"/>
        </w:rPr>
        <w:t xml:space="preserve"> </w:t>
      </w:r>
      <w:r w:rsidRPr="0012653A">
        <w:rPr>
          <w:rFonts w:ascii="Arial" w:hAnsi="Arial"/>
          <w:sz w:val="20"/>
        </w:rPr>
        <w:t xml:space="preserve">of the </w:t>
      </w:r>
      <w:sdt>
        <w:sdtPr>
          <w:rPr>
            <w:rFonts w:ascii="Arial" w:hAnsi="Arial"/>
            <w:sz w:val="20"/>
          </w:rPr>
          <w:alias w:val="Title"/>
          <w:id w:val="7048512"/>
          <w:placeholder>
            <w:docPart w:val="66AA3EE27DD240759E9ADBA36A2CEF1B"/>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sz w:val="20"/>
            </w:rPr>
            <w:t>Cashless Tolling</w:t>
          </w:r>
        </w:sdtContent>
      </w:sdt>
      <w:r>
        <w:rPr>
          <w:rFonts w:ascii="Arial" w:hAnsi="Arial"/>
          <w:spacing w:val="-7"/>
          <w:sz w:val="20"/>
        </w:rPr>
        <w:t xml:space="preserve">, Design-Build Project </w:t>
      </w:r>
      <w:r w:rsidRPr="0012653A">
        <w:rPr>
          <w:rFonts w:ascii="Arial" w:hAnsi="Arial"/>
          <w:sz w:val="20"/>
        </w:rPr>
        <w:t>RFP</w:t>
      </w:r>
      <w:r>
        <w:rPr>
          <w:rFonts w:ascii="Arial" w:hAnsi="Arial"/>
          <w:sz w:val="20"/>
        </w:rPr>
        <w:t>,</w:t>
      </w:r>
      <w:r w:rsidRPr="0012653A">
        <w:rPr>
          <w:rFonts w:ascii="Arial" w:hAnsi="Arial"/>
          <w:spacing w:val="-6"/>
          <w:sz w:val="20"/>
        </w:rPr>
        <w:t xml:space="preserve"> dated</w:t>
      </w:r>
      <w:r w:rsidR="000066CB">
        <w:rPr>
          <w:rFonts w:ascii="Arial" w:hAnsi="Arial"/>
          <w:spacing w:val="-6"/>
          <w:sz w:val="20"/>
        </w:rPr>
        <w:t xml:space="preserve"> February 4, 2019 </w:t>
      </w:r>
      <w:r w:rsidRPr="0012653A">
        <w:rPr>
          <w:rFonts w:ascii="Arial" w:hAnsi="Arial"/>
          <w:sz w:val="20"/>
        </w:rPr>
        <w:t>and</w:t>
      </w:r>
      <w:r w:rsidRPr="0012653A">
        <w:rPr>
          <w:rFonts w:ascii="Arial" w:hAnsi="Arial"/>
          <w:spacing w:val="-3"/>
          <w:sz w:val="20"/>
        </w:rPr>
        <w:t xml:space="preserve"> </w:t>
      </w:r>
      <w:r w:rsidRPr="0012653A">
        <w:rPr>
          <w:rFonts w:ascii="Arial" w:hAnsi="Arial"/>
          <w:sz w:val="20"/>
        </w:rPr>
        <w:t>subsequent responses to</w:t>
      </w:r>
      <w:r w:rsidRPr="0012653A">
        <w:rPr>
          <w:rFonts w:ascii="Arial" w:hAnsi="Arial"/>
          <w:spacing w:val="-2"/>
          <w:sz w:val="20"/>
        </w:rPr>
        <w:t xml:space="preserve"> </w:t>
      </w:r>
      <w:r w:rsidRPr="0012653A">
        <w:rPr>
          <w:rFonts w:ascii="Arial" w:hAnsi="Arial"/>
          <w:sz w:val="20"/>
        </w:rPr>
        <w:t>questions</w:t>
      </w:r>
      <w:r w:rsidRPr="0012653A">
        <w:rPr>
          <w:rFonts w:ascii="Arial" w:hAnsi="Arial"/>
          <w:spacing w:val="-7"/>
          <w:sz w:val="20"/>
        </w:rPr>
        <w:t xml:space="preserve"> </w:t>
      </w:r>
      <w:r w:rsidRPr="0012653A">
        <w:rPr>
          <w:rFonts w:ascii="Arial" w:hAnsi="Arial"/>
          <w:sz w:val="20"/>
        </w:rPr>
        <w:t xml:space="preserve">and Addenda issued by the </w:t>
      </w:r>
      <w:r w:rsidR="00EC33EC">
        <w:rPr>
          <w:rFonts w:ascii="Arial" w:hAnsi="Arial"/>
          <w:sz w:val="20"/>
        </w:rPr>
        <w:t>Authority</w:t>
      </w:r>
      <w:r w:rsidRPr="0012653A">
        <w:rPr>
          <w:rFonts w:ascii="Arial" w:hAnsi="Arial"/>
          <w:sz w:val="20"/>
        </w:rPr>
        <w:t xml:space="preserve">, as listed below.  </w:t>
      </w:r>
    </w:p>
    <w:p w14:paraId="40040251" w14:textId="77777777" w:rsidR="005C63AD" w:rsidRPr="0012653A" w:rsidRDefault="005C63AD" w:rsidP="005C63AD">
      <w:pPr>
        <w:spacing w:before="120"/>
        <w:ind w:left="72" w:right="58"/>
        <w:jc w:val="right"/>
        <w:rPr>
          <w:rFonts w:ascii="Arial" w:hAnsi="Arial"/>
          <w:i/>
          <w:sz w:val="16"/>
          <w:szCs w:val="16"/>
        </w:rPr>
      </w:pPr>
      <w:r w:rsidRPr="0012653A">
        <w:rPr>
          <w:rFonts w:ascii="Arial" w:hAnsi="Arial"/>
          <w:i/>
          <w:sz w:val="16"/>
          <w:szCs w:val="16"/>
        </w:rPr>
        <w:t>Add additional lines in tables below, if needed.</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4494"/>
      </w:tblGrid>
      <w:tr w:rsidR="005C63AD" w:rsidRPr="0012653A" w14:paraId="56B09F7C" w14:textId="77777777" w:rsidTr="0085330A">
        <w:tc>
          <w:tcPr>
            <w:tcW w:w="4834" w:type="dxa"/>
            <w:shd w:val="clear" w:color="auto" w:fill="D9D9D9"/>
          </w:tcPr>
          <w:p w14:paraId="74D9C220" w14:textId="77777777" w:rsidR="005C63AD" w:rsidRPr="0012653A" w:rsidRDefault="005C63AD" w:rsidP="0085330A">
            <w:pPr>
              <w:ind w:right="61"/>
              <w:rPr>
                <w:rFonts w:ascii="Arial" w:hAnsi="Arial"/>
                <w:b/>
              </w:rPr>
            </w:pPr>
            <w:r w:rsidRPr="0012653A">
              <w:rPr>
                <w:rFonts w:ascii="Arial" w:hAnsi="Arial"/>
                <w:b/>
              </w:rPr>
              <w:t>Addendum number:</w:t>
            </w:r>
          </w:p>
        </w:tc>
        <w:tc>
          <w:tcPr>
            <w:tcW w:w="4823" w:type="dxa"/>
            <w:shd w:val="clear" w:color="auto" w:fill="D9D9D9"/>
          </w:tcPr>
          <w:p w14:paraId="60F94A9F" w14:textId="55FB8CA5" w:rsidR="005C63AD" w:rsidRPr="0012653A" w:rsidRDefault="005C63AD" w:rsidP="0085330A">
            <w:pPr>
              <w:ind w:left="79" w:right="61"/>
              <w:rPr>
                <w:rFonts w:ascii="Arial" w:hAnsi="Arial"/>
                <w:b/>
              </w:rPr>
            </w:pPr>
            <w:r>
              <w:rPr>
                <w:rFonts w:ascii="Arial" w:hAnsi="Arial"/>
                <w:b/>
              </w:rPr>
              <w:t xml:space="preserve">Date issued by </w:t>
            </w:r>
            <w:r w:rsidR="00EC33EC">
              <w:rPr>
                <w:rFonts w:ascii="Arial" w:hAnsi="Arial"/>
                <w:b/>
              </w:rPr>
              <w:t>Authority</w:t>
            </w:r>
            <w:r w:rsidRPr="0012653A">
              <w:rPr>
                <w:rFonts w:ascii="Arial" w:hAnsi="Arial"/>
                <w:b/>
              </w:rPr>
              <w:t>:</w:t>
            </w:r>
          </w:p>
        </w:tc>
      </w:tr>
      <w:tr w:rsidR="005C63AD" w:rsidRPr="0012653A" w14:paraId="46F0C498" w14:textId="77777777" w:rsidTr="0085330A">
        <w:tc>
          <w:tcPr>
            <w:tcW w:w="4834" w:type="dxa"/>
          </w:tcPr>
          <w:p w14:paraId="50E33D33" w14:textId="77777777" w:rsidR="005C63AD" w:rsidRPr="0012653A" w:rsidRDefault="005C63AD" w:rsidP="0085330A">
            <w:pPr>
              <w:ind w:right="61"/>
            </w:pPr>
          </w:p>
        </w:tc>
        <w:tc>
          <w:tcPr>
            <w:tcW w:w="4823" w:type="dxa"/>
          </w:tcPr>
          <w:p w14:paraId="38AFAF9C" w14:textId="77777777" w:rsidR="005C63AD" w:rsidRPr="0012653A" w:rsidRDefault="005C63AD" w:rsidP="0085330A">
            <w:pPr>
              <w:ind w:right="61"/>
            </w:pPr>
          </w:p>
        </w:tc>
      </w:tr>
      <w:tr w:rsidR="005C63AD" w:rsidRPr="0012653A" w14:paraId="57EF4F07" w14:textId="77777777" w:rsidTr="0085330A">
        <w:tc>
          <w:tcPr>
            <w:tcW w:w="4834" w:type="dxa"/>
          </w:tcPr>
          <w:p w14:paraId="1DB2DBA7" w14:textId="77777777" w:rsidR="005C63AD" w:rsidRPr="0012653A" w:rsidRDefault="005C63AD" w:rsidP="0085330A">
            <w:pPr>
              <w:ind w:right="61"/>
            </w:pPr>
          </w:p>
        </w:tc>
        <w:tc>
          <w:tcPr>
            <w:tcW w:w="4823" w:type="dxa"/>
          </w:tcPr>
          <w:p w14:paraId="71A166BD" w14:textId="77777777" w:rsidR="005C63AD" w:rsidRPr="0012653A" w:rsidRDefault="005C63AD" w:rsidP="0085330A">
            <w:pPr>
              <w:ind w:right="61"/>
            </w:pPr>
          </w:p>
        </w:tc>
      </w:tr>
      <w:tr w:rsidR="005C63AD" w:rsidRPr="0012653A" w14:paraId="2101A18D" w14:textId="77777777" w:rsidTr="0085330A">
        <w:tc>
          <w:tcPr>
            <w:tcW w:w="4834" w:type="dxa"/>
          </w:tcPr>
          <w:p w14:paraId="12B7AED1" w14:textId="77777777" w:rsidR="005C63AD" w:rsidRPr="0012653A" w:rsidRDefault="005C63AD" w:rsidP="0085330A">
            <w:pPr>
              <w:ind w:right="61"/>
            </w:pPr>
          </w:p>
        </w:tc>
        <w:tc>
          <w:tcPr>
            <w:tcW w:w="4823" w:type="dxa"/>
          </w:tcPr>
          <w:p w14:paraId="2BBA314A" w14:textId="77777777" w:rsidR="005C63AD" w:rsidRPr="0012653A" w:rsidRDefault="005C63AD" w:rsidP="0085330A">
            <w:pPr>
              <w:ind w:right="61"/>
            </w:pPr>
          </w:p>
        </w:tc>
      </w:tr>
      <w:tr w:rsidR="005C63AD" w:rsidRPr="0012653A" w14:paraId="0AD3ABFA" w14:textId="77777777" w:rsidTr="0085330A">
        <w:tc>
          <w:tcPr>
            <w:tcW w:w="4834" w:type="dxa"/>
          </w:tcPr>
          <w:p w14:paraId="569F6481" w14:textId="77777777" w:rsidR="005C63AD" w:rsidRPr="0012653A" w:rsidRDefault="005C63AD" w:rsidP="0085330A">
            <w:pPr>
              <w:ind w:right="61"/>
            </w:pPr>
          </w:p>
        </w:tc>
        <w:tc>
          <w:tcPr>
            <w:tcW w:w="4823" w:type="dxa"/>
          </w:tcPr>
          <w:p w14:paraId="3BDF913D" w14:textId="77777777" w:rsidR="005C63AD" w:rsidRPr="0012653A" w:rsidRDefault="005C63AD" w:rsidP="0085330A">
            <w:pPr>
              <w:ind w:right="61"/>
            </w:pPr>
          </w:p>
        </w:tc>
      </w:tr>
      <w:tr w:rsidR="005C63AD" w:rsidRPr="0012653A" w14:paraId="05C7A564" w14:textId="77777777" w:rsidTr="0085330A">
        <w:tc>
          <w:tcPr>
            <w:tcW w:w="4834" w:type="dxa"/>
          </w:tcPr>
          <w:p w14:paraId="75794EFD" w14:textId="77777777" w:rsidR="005C63AD" w:rsidRPr="0012653A" w:rsidRDefault="005C63AD" w:rsidP="0085330A">
            <w:pPr>
              <w:ind w:right="61"/>
            </w:pPr>
          </w:p>
        </w:tc>
        <w:tc>
          <w:tcPr>
            <w:tcW w:w="4823" w:type="dxa"/>
          </w:tcPr>
          <w:p w14:paraId="49D83074" w14:textId="77777777" w:rsidR="005C63AD" w:rsidRPr="0012653A" w:rsidRDefault="005C63AD" w:rsidP="0085330A">
            <w:pPr>
              <w:ind w:right="61"/>
            </w:pPr>
          </w:p>
        </w:tc>
      </w:tr>
      <w:tr w:rsidR="005C63AD" w:rsidRPr="0012653A" w14:paraId="53151DA8" w14:textId="77777777" w:rsidTr="0085330A">
        <w:tc>
          <w:tcPr>
            <w:tcW w:w="4834" w:type="dxa"/>
          </w:tcPr>
          <w:p w14:paraId="5720993C" w14:textId="77777777" w:rsidR="005C63AD" w:rsidRPr="0012653A" w:rsidRDefault="005C63AD" w:rsidP="0085330A">
            <w:pPr>
              <w:ind w:right="61"/>
            </w:pPr>
          </w:p>
        </w:tc>
        <w:tc>
          <w:tcPr>
            <w:tcW w:w="4823" w:type="dxa"/>
          </w:tcPr>
          <w:p w14:paraId="18A37D93" w14:textId="77777777" w:rsidR="005C63AD" w:rsidRPr="0012653A" w:rsidRDefault="005C63AD" w:rsidP="0085330A">
            <w:pPr>
              <w:ind w:right="61"/>
            </w:pPr>
          </w:p>
        </w:tc>
      </w:tr>
      <w:tr w:rsidR="005C63AD" w:rsidRPr="0012653A" w14:paraId="0653B652" w14:textId="77777777" w:rsidTr="0085330A">
        <w:tc>
          <w:tcPr>
            <w:tcW w:w="4834" w:type="dxa"/>
          </w:tcPr>
          <w:p w14:paraId="6C1FAB24" w14:textId="77777777" w:rsidR="005C63AD" w:rsidRPr="0012653A" w:rsidRDefault="005C63AD" w:rsidP="0085330A">
            <w:pPr>
              <w:ind w:right="61"/>
            </w:pPr>
          </w:p>
        </w:tc>
        <w:tc>
          <w:tcPr>
            <w:tcW w:w="4823" w:type="dxa"/>
          </w:tcPr>
          <w:p w14:paraId="15F5809D" w14:textId="77777777" w:rsidR="005C63AD" w:rsidRPr="0012653A" w:rsidRDefault="005C63AD" w:rsidP="0085330A">
            <w:pPr>
              <w:ind w:right="61"/>
            </w:pPr>
          </w:p>
        </w:tc>
      </w:tr>
    </w:tbl>
    <w:p w14:paraId="54860C81"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493"/>
      </w:tblGrid>
      <w:tr w:rsidR="005C63AD" w:rsidRPr="0012653A" w14:paraId="616B2BFB" w14:textId="77777777" w:rsidTr="0085330A">
        <w:tc>
          <w:tcPr>
            <w:tcW w:w="4834" w:type="dxa"/>
            <w:shd w:val="clear" w:color="auto" w:fill="D9D9D9"/>
          </w:tcPr>
          <w:p w14:paraId="359A8ADA" w14:textId="77777777" w:rsidR="005C63AD" w:rsidRPr="0012653A" w:rsidRDefault="005C63AD" w:rsidP="0085330A">
            <w:pPr>
              <w:ind w:right="61"/>
              <w:rPr>
                <w:rFonts w:ascii="Arial" w:hAnsi="Arial"/>
                <w:b/>
              </w:rPr>
            </w:pPr>
            <w:r w:rsidRPr="0012653A">
              <w:rPr>
                <w:rFonts w:ascii="Arial" w:hAnsi="Arial"/>
                <w:b/>
              </w:rPr>
              <w:t>Responses to questions number:</w:t>
            </w:r>
          </w:p>
        </w:tc>
        <w:tc>
          <w:tcPr>
            <w:tcW w:w="4823" w:type="dxa"/>
            <w:shd w:val="clear" w:color="auto" w:fill="D9D9D9"/>
          </w:tcPr>
          <w:p w14:paraId="04CDACCF" w14:textId="3C5FD0B6" w:rsidR="005C63AD" w:rsidRPr="0012653A" w:rsidRDefault="005C63AD" w:rsidP="0085330A">
            <w:pPr>
              <w:ind w:left="79" w:right="61"/>
              <w:rPr>
                <w:rFonts w:ascii="Arial" w:hAnsi="Arial"/>
                <w:b/>
              </w:rPr>
            </w:pPr>
            <w:r w:rsidRPr="0012653A">
              <w:rPr>
                <w:rFonts w:ascii="Arial" w:hAnsi="Arial"/>
                <w:b/>
              </w:rPr>
              <w:t xml:space="preserve">Date issued </w:t>
            </w:r>
            <w:r>
              <w:rPr>
                <w:rFonts w:ascii="Arial" w:hAnsi="Arial"/>
                <w:b/>
              </w:rPr>
              <w:t xml:space="preserve">by </w:t>
            </w:r>
            <w:r w:rsidR="00EC33EC">
              <w:rPr>
                <w:rFonts w:ascii="Arial" w:hAnsi="Arial"/>
                <w:b/>
              </w:rPr>
              <w:t>Authority</w:t>
            </w:r>
            <w:r w:rsidRPr="0012653A">
              <w:rPr>
                <w:rFonts w:ascii="Arial" w:hAnsi="Arial"/>
                <w:b/>
              </w:rPr>
              <w:t>:</w:t>
            </w:r>
          </w:p>
        </w:tc>
      </w:tr>
      <w:tr w:rsidR="005C63AD" w:rsidRPr="0012653A" w14:paraId="066F1376" w14:textId="77777777" w:rsidTr="0085330A">
        <w:tc>
          <w:tcPr>
            <w:tcW w:w="4834" w:type="dxa"/>
          </w:tcPr>
          <w:p w14:paraId="67833185" w14:textId="77777777" w:rsidR="005C63AD" w:rsidRPr="0012653A" w:rsidRDefault="005C63AD" w:rsidP="0085330A">
            <w:pPr>
              <w:ind w:right="61"/>
            </w:pPr>
          </w:p>
        </w:tc>
        <w:tc>
          <w:tcPr>
            <w:tcW w:w="4823" w:type="dxa"/>
          </w:tcPr>
          <w:p w14:paraId="2F0FA664" w14:textId="77777777" w:rsidR="005C63AD" w:rsidRPr="0012653A" w:rsidRDefault="005C63AD" w:rsidP="0085330A">
            <w:pPr>
              <w:ind w:right="61"/>
            </w:pPr>
          </w:p>
        </w:tc>
      </w:tr>
      <w:tr w:rsidR="005C63AD" w:rsidRPr="0012653A" w14:paraId="3E91AB60" w14:textId="77777777" w:rsidTr="0085330A">
        <w:tc>
          <w:tcPr>
            <w:tcW w:w="4834" w:type="dxa"/>
          </w:tcPr>
          <w:p w14:paraId="6E4A5421" w14:textId="77777777" w:rsidR="005C63AD" w:rsidRPr="0012653A" w:rsidRDefault="005C63AD" w:rsidP="0085330A">
            <w:pPr>
              <w:ind w:right="61"/>
            </w:pPr>
          </w:p>
        </w:tc>
        <w:tc>
          <w:tcPr>
            <w:tcW w:w="4823" w:type="dxa"/>
          </w:tcPr>
          <w:p w14:paraId="348A7405" w14:textId="77777777" w:rsidR="005C63AD" w:rsidRPr="0012653A" w:rsidRDefault="005C63AD" w:rsidP="0085330A">
            <w:pPr>
              <w:ind w:right="61"/>
            </w:pPr>
          </w:p>
        </w:tc>
      </w:tr>
      <w:tr w:rsidR="005C63AD" w:rsidRPr="0012653A" w14:paraId="77ECBE7A" w14:textId="77777777" w:rsidTr="0085330A">
        <w:tc>
          <w:tcPr>
            <w:tcW w:w="4834" w:type="dxa"/>
          </w:tcPr>
          <w:p w14:paraId="75684741" w14:textId="77777777" w:rsidR="005C63AD" w:rsidRPr="0012653A" w:rsidRDefault="005C63AD" w:rsidP="0085330A">
            <w:pPr>
              <w:ind w:right="61"/>
            </w:pPr>
          </w:p>
        </w:tc>
        <w:tc>
          <w:tcPr>
            <w:tcW w:w="4823" w:type="dxa"/>
          </w:tcPr>
          <w:p w14:paraId="3C829075" w14:textId="77777777" w:rsidR="005C63AD" w:rsidRPr="0012653A" w:rsidRDefault="005C63AD" w:rsidP="0085330A">
            <w:pPr>
              <w:ind w:right="61"/>
            </w:pPr>
          </w:p>
        </w:tc>
      </w:tr>
      <w:tr w:rsidR="005C63AD" w:rsidRPr="0012653A" w14:paraId="4DF4382B" w14:textId="77777777" w:rsidTr="0085330A">
        <w:tc>
          <w:tcPr>
            <w:tcW w:w="4834" w:type="dxa"/>
          </w:tcPr>
          <w:p w14:paraId="505456B0" w14:textId="77777777" w:rsidR="005C63AD" w:rsidRPr="0012653A" w:rsidRDefault="005C63AD" w:rsidP="0085330A">
            <w:pPr>
              <w:ind w:right="61"/>
            </w:pPr>
          </w:p>
        </w:tc>
        <w:tc>
          <w:tcPr>
            <w:tcW w:w="4823" w:type="dxa"/>
          </w:tcPr>
          <w:p w14:paraId="4E8E8E41" w14:textId="77777777" w:rsidR="005C63AD" w:rsidRPr="0012653A" w:rsidRDefault="005C63AD" w:rsidP="0085330A">
            <w:pPr>
              <w:ind w:right="61"/>
            </w:pPr>
          </w:p>
        </w:tc>
      </w:tr>
      <w:tr w:rsidR="005C63AD" w:rsidRPr="0012653A" w14:paraId="5DB18BDC" w14:textId="77777777" w:rsidTr="0085330A">
        <w:tc>
          <w:tcPr>
            <w:tcW w:w="4834" w:type="dxa"/>
          </w:tcPr>
          <w:p w14:paraId="2D1B9A52" w14:textId="77777777" w:rsidR="005C63AD" w:rsidRPr="0012653A" w:rsidRDefault="005C63AD" w:rsidP="0085330A">
            <w:pPr>
              <w:ind w:right="61"/>
            </w:pPr>
          </w:p>
        </w:tc>
        <w:tc>
          <w:tcPr>
            <w:tcW w:w="4823" w:type="dxa"/>
          </w:tcPr>
          <w:p w14:paraId="16FC0752" w14:textId="77777777" w:rsidR="005C63AD" w:rsidRPr="0012653A" w:rsidRDefault="005C63AD" w:rsidP="0085330A">
            <w:pPr>
              <w:ind w:right="61"/>
            </w:pPr>
          </w:p>
        </w:tc>
      </w:tr>
      <w:tr w:rsidR="005C63AD" w:rsidRPr="0012653A" w14:paraId="7B750EBC" w14:textId="77777777" w:rsidTr="0085330A">
        <w:tc>
          <w:tcPr>
            <w:tcW w:w="4834" w:type="dxa"/>
          </w:tcPr>
          <w:p w14:paraId="7F4F642A" w14:textId="77777777" w:rsidR="005C63AD" w:rsidRPr="0012653A" w:rsidRDefault="005C63AD" w:rsidP="0085330A">
            <w:pPr>
              <w:ind w:right="61"/>
            </w:pPr>
          </w:p>
        </w:tc>
        <w:tc>
          <w:tcPr>
            <w:tcW w:w="4823" w:type="dxa"/>
          </w:tcPr>
          <w:p w14:paraId="23C29905" w14:textId="77777777" w:rsidR="005C63AD" w:rsidRPr="0012653A" w:rsidRDefault="005C63AD" w:rsidP="0085330A">
            <w:pPr>
              <w:ind w:right="61"/>
            </w:pPr>
          </w:p>
        </w:tc>
      </w:tr>
      <w:tr w:rsidR="005C63AD" w:rsidRPr="0012653A" w14:paraId="2364EE81" w14:textId="77777777" w:rsidTr="0085330A">
        <w:tc>
          <w:tcPr>
            <w:tcW w:w="4834" w:type="dxa"/>
          </w:tcPr>
          <w:p w14:paraId="54C32BCC" w14:textId="77777777" w:rsidR="005C63AD" w:rsidRPr="0012653A" w:rsidRDefault="005C63AD" w:rsidP="0085330A">
            <w:pPr>
              <w:ind w:right="61"/>
            </w:pPr>
          </w:p>
        </w:tc>
        <w:tc>
          <w:tcPr>
            <w:tcW w:w="4823" w:type="dxa"/>
          </w:tcPr>
          <w:p w14:paraId="5E74015B" w14:textId="77777777" w:rsidR="005C63AD" w:rsidRPr="0012653A" w:rsidRDefault="005C63AD" w:rsidP="0085330A">
            <w:pPr>
              <w:ind w:right="61"/>
            </w:pPr>
          </w:p>
        </w:tc>
      </w:tr>
      <w:tr w:rsidR="005C63AD" w:rsidRPr="0012653A" w14:paraId="3CED54DB" w14:textId="77777777" w:rsidTr="0085330A">
        <w:tc>
          <w:tcPr>
            <w:tcW w:w="4834" w:type="dxa"/>
          </w:tcPr>
          <w:p w14:paraId="721E9AA9" w14:textId="77777777" w:rsidR="005C63AD" w:rsidRPr="0012653A" w:rsidRDefault="005C63AD" w:rsidP="0085330A">
            <w:pPr>
              <w:ind w:right="61"/>
            </w:pPr>
          </w:p>
        </w:tc>
        <w:tc>
          <w:tcPr>
            <w:tcW w:w="4823" w:type="dxa"/>
          </w:tcPr>
          <w:p w14:paraId="1B203065" w14:textId="77777777" w:rsidR="005C63AD" w:rsidRPr="0012653A" w:rsidRDefault="005C63AD" w:rsidP="0085330A">
            <w:pPr>
              <w:ind w:right="61"/>
            </w:pPr>
          </w:p>
        </w:tc>
      </w:tr>
      <w:tr w:rsidR="005C63AD" w:rsidRPr="0012653A" w14:paraId="457F9A42" w14:textId="77777777" w:rsidTr="0085330A">
        <w:tc>
          <w:tcPr>
            <w:tcW w:w="4834" w:type="dxa"/>
          </w:tcPr>
          <w:p w14:paraId="77DD17F1" w14:textId="77777777" w:rsidR="005C63AD" w:rsidRPr="0012653A" w:rsidRDefault="005C63AD" w:rsidP="0085330A">
            <w:pPr>
              <w:ind w:right="61"/>
            </w:pPr>
          </w:p>
        </w:tc>
        <w:tc>
          <w:tcPr>
            <w:tcW w:w="4823" w:type="dxa"/>
          </w:tcPr>
          <w:p w14:paraId="77EC7634" w14:textId="77777777" w:rsidR="005C63AD" w:rsidRPr="0012653A" w:rsidRDefault="005C63AD" w:rsidP="0085330A">
            <w:pPr>
              <w:ind w:right="61"/>
            </w:pPr>
          </w:p>
        </w:tc>
      </w:tr>
    </w:tbl>
    <w:p w14:paraId="4B4DA912"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6891"/>
      </w:tblGrid>
      <w:tr w:rsidR="005C63AD" w:rsidRPr="0012653A" w14:paraId="029517FE" w14:textId="77777777" w:rsidTr="0085330A">
        <w:tc>
          <w:tcPr>
            <w:tcW w:w="2170" w:type="dxa"/>
            <w:shd w:val="clear" w:color="auto" w:fill="D9D9D9"/>
            <w:vAlign w:val="center"/>
          </w:tcPr>
          <w:p w14:paraId="7D5C023C" w14:textId="77777777" w:rsidR="005C63AD" w:rsidRPr="0012653A" w:rsidRDefault="005C63AD" w:rsidP="0085330A">
            <w:pPr>
              <w:ind w:right="61"/>
              <w:jc w:val="right"/>
              <w:rPr>
                <w:rFonts w:ascii="Arial" w:hAnsi="Arial"/>
                <w:b/>
              </w:rPr>
            </w:pPr>
            <w:r w:rsidRPr="0012653A">
              <w:rPr>
                <w:rFonts w:ascii="Arial" w:hAnsi="Arial"/>
                <w:b/>
              </w:rPr>
              <w:t>SIGNED</w:t>
            </w:r>
          </w:p>
        </w:tc>
        <w:tc>
          <w:tcPr>
            <w:tcW w:w="7327" w:type="dxa"/>
          </w:tcPr>
          <w:p w14:paraId="4DCEAAD0" w14:textId="77777777" w:rsidR="005C63AD" w:rsidRPr="0012653A" w:rsidRDefault="005C63AD" w:rsidP="0085330A">
            <w:pPr>
              <w:ind w:right="61"/>
            </w:pPr>
          </w:p>
          <w:p w14:paraId="0C7BC083" w14:textId="77777777" w:rsidR="005C63AD" w:rsidRPr="0012653A" w:rsidRDefault="005C63AD" w:rsidP="0085330A">
            <w:pPr>
              <w:ind w:right="61"/>
            </w:pPr>
          </w:p>
        </w:tc>
      </w:tr>
      <w:tr w:rsidR="005C63AD" w:rsidRPr="0012653A" w14:paraId="0017A045" w14:textId="77777777" w:rsidTr="0085330A">
        <w:tc>
          <w:tcPr>
            <w:tcW w:w="2170" w:type="dxa"/>
            <w:shd w:val="clear" w:color="auto" w:fill="D9D9D9"/>
            <w:vAlign w:val="center"/>
          </w:tcPr>
          <w:p w14:paraId="2CC619CE" w14:textId="77777777" w:rsidR="005C63AD" w:rsidRPr="0012653A" w:rsidRDefault="005C63AD" w:rsidP="0085330A">
            <w:pPr>
              <w:ind w:right="61"/>
              <w:jc w:val="right"/>
              <w:rPr>
                <w:rFonts w:ascii="Arial" w:hAnsi="Arial"/>
                <w:b/>
              </w:rPr>
            </w:pPr>
            <w:r w:rsidRPr="0012653A">
              <w:rPr>
                <w:rFonts w:ascii="Arial" w:hAnsi="Arial"/>
                <w:b/>
              </w:rPr>
              <w:t>DATE</w:t>
            </w:r>
          </w:p>
        </w:tc>
        <w:tc>
          <w:tcPr>
            <w:tcW w:w="7327" w:type="dxa"/>
          </w:tcPr>
          <w:p w14:paraId="46D8C5F6" w14:textId="77777777" w:rsidR="005C63AD" w:rsidRPr="0012653A" w:rsidRDefault="005C63AD" w:rsidP="0085330A">
            <w:pPr>
              <w:ind w:right="61"/>
            </w:pPr>
          </w:p>
          <w:p w14:paraId="052F3BD9" w14:textId="77777777" w:rsidR="005C63AD" w:rsidRPr="0012653A" w:rsidRDefault="005C63AD" w:rsidP="0085330A">
            <w:pPr>
              <w:ind w:right="61"/>
            </w:pPr>
          </w:p>
        </w:tc>
      </w:tr>
      <w:tr w:rsidR="005C63AD" w:rsidRPr="0012653A" w14:paraId="4450C2F9" w14:textId="77777777" w:rsidTr="0085330A">
        <w:tc>
          <w:tcPr>
            <w:tcW w:w="2170" w:type="dxa"/>
            <w:shd w:val="clear" w:color="auto" w:fill="D9D9D9"/>
            <w:vAlign w:val="center"/>
          </w:tcPr>
          <w:p w14:paraId="256C1F88"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0025B2E"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327" w:type="dxa"/>
          </w:tcPr>
          <w:p w14:paraId="3570D2B9" w14:textId="77777777" w:rsidR="005C63AD" w:rsidRPr="0012653A" w:rsidRDefault="005C63AD" w:rsidP="0085330A">
            <w:pPr>
              <w:ind w:right="61"/>
            </w:pPr>
          </w:p>
        </w:tc>
      </w:tr>
      <w:tr w:rsidR="005C63AD" w:rsidRPr="0012653A" w14:paraId="3423D516" w14:textId="77777777" w:rsidTr="0085330A">
        <w:tc>
          <w:tcPr>
            <w:tcW w:w="2170" w:type="dxa"/>
            <w:shd w:val="clear" w:color="auto" w:fill="D9D9D9"/>
            <w:vAlign w:val="center"/>
          </w:tcPr>
          <w:p w14:paraId="69549409" w14:textId="77777777" w:rsidR="005C63AD" w:rsidRPr="0012653A" w:rsidRDefault="005C63AD" w:rsidP="0085330A">
            <w:pPr>
              <w:ind w:right="61"/>
              <w:jc w:val="right"/>
              <w:rPr>
                <w:rFonts w:ascii="Arial" w:hAnsi="Arial"/>
                <w:b/>
              </w:rPr>
            </w:pPr>
            <w:r w:rsidRPr="0012653A">
              <w:rPr>
                <w:rFonts w:ascii="Arial" w:hAnsi="Arial"/>
                <w:b/>
              </w:rPr>
              <w:t>TITLE</w:t>
            </w:r>
          </w:p>
        </w:tc>
        <w:tc>
          <w:tcPr>
            <w:tcW w:w="7327" w:type="dxa"/>
          </w:tcPr>
          <w:p w14:paraId="6CC00558" w14:textId="77777777" w:rsidR="005C63AD" w:rsidRPr="0012653A" w:rsidRDefault="005C63AD" w:rsidP="0085330A">
            <w:pPr>
              <w:ind w:right="61"/>
            </w:pPr>
          </w:p>
          <w:p w14:paraId="1D99E646" w14:textId="77777777" w:rsidR="005C63AD" w:rsidRPr="0012653A" w:rsidRDefault="005C63AD" w:rsidP="0085330A">
            <w:pPr>
              <w:ind w:right="61"/>
            </w:pPr>
          </w:p>
        </w:tc>
      </w:tr>
    </w:tbl>
    <w:p w14:paraId="5DB275AC" w14:textId="77777777" w:rsidR="005C63AD" w:rsidRDefault="005C63AD" w:rsidP="005C63AD">
      <w:pPr>
        <w:pStyle w:val="Para1"/>
      </w:pPr>
    </w:p>
    <w:p w14:paraId="225928AB" w14:textId="77777777" w:rsidR="005C63AD" w:rsidRDefault="005C63AD" w:rsidP="005C63AD">
      <w:pPr>
        <w:pStyle w:val="Para1"/>
        <w:sectPr w:rsidR="005C63AD" w:rsidSect="0085330A">
          <w:headerReference w:type="default" r:id="rId24"/>
          <w:footerReference w:type="default" r:id="rId25"/>
          <w:pgSz w:w="12240" w:h="15840" w:code="1"/>
          <w:pgMar w:top="1440" w:right="1710" w:bottom="1440" w:left="1440" w:header="720" w:footer="432" w:gutter="0"/>
          <w:pgNumType w:start="1"/>
          <w:cols w:space="720"/>
          <w:noEndnote/>
          <w:docGrid w:linePitch="326"/>
        </w:sectPr>
      </w:pPr>
    </w:p>
    <w:p w14:paraId="5179F226"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lastRenderedPageBreak/>
        <w:t>Alternative Technical Concept (ATC)</w:t>
      </w:r>
    </w:p>
    <w:p w14:paraId="4E4B8754"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t>Submittal Form</w:t>
      </w:r>
    </w:p>
    <w:p w14:paraId="42936E18"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t>Form ATC</w:t>
      </w:r>
    </w:p>
    <w:p w14:paraId="2CF35A9F" w14:textId="77777777" w:rsidR="005C63AD" w:rsidRDefault="005C63AD" w:rsidP="005C63AD">
      <w:pPr>
        <w:pStyle w:val="Para1"/>
      </w:pPr>
    </w:p>
    <w:tbl>
      <w:tblPr>
        <w:tblStyle w:val="TableGrid"/>
        <w:tblW w:w="0" w:type="auto"/>
        <w:tblLook w:val="04A0" w:firstRow="1" w:lastRow="0" w:firstColumn="1" w:lastColumn="0" w:noHBand="0" w:noVBand="1"/>
      </w:tblPr>
      <w:tblGrid>
        <w:gridCol w:w="1776"/>
        <w:gridCol w:w="2779"/>
        <w:gridCol w:w="1729"/>
        <w:gridCol w:w="2796"/>
      </w:tblGrid>
      <w:tr w:rsidR="005C63AD" w:rsidRPr="009B4DD9" w14:paraId="5D08B8AD" w14:textId="77777777" w:rsidTr="0085330A">
        <w:tc>
          <w:tcPr>
            <w:tcW w:w="1818" w:type="dxa"/>
            <w:shd w:val="clear" w:color="auto" w:fill="D9D9D9" w:themeFill="background1" w:themeFillShade="D9"/>
          </w:tcPr>
          <w:p w14:paraId="0EE85FAE" w14:textId="77777777" w:rsidR="005C63AD" w:rsidRPr="009B4DD9" w:rsidRDefault="005C63AD" w:rsidP="0085330A">
            <w:pPr>
              <w:spacing w:before="120" w:after="120"/>
              <w:rPr>
                <w:b/>
              </w:rPr>
            </w:pPr>
            <w:r w:rsidRPr="009B4DD9">
              <w:rPr>
                <w:b/>
              </w:rPr>
              <w:t>Proposer:</w:t>
            </w:r>
          </w:p>
        </w:tc>
        <w:tc>
          <w:tcPr>
            <w:tcW w:w="7758" w:type="dxa"/>
            <w:gridSpan w:val="3"/>
          </w:tcPr>
          <w:p w14:paraId="03AB487E" w14:textId="77777777" w:rsidR="005C63AD" w:rsidRPr="009B4DD9" w:rsidRDefault="005C63AD" w:rsidP="0085330A">
            <w:pPr>
              <w:spacing w:before="120" w:after="120"/>
            </w:pPr>
          </w:p>
        </w:tc>
      </w:tr>
      <w:tr w:rsidR="005325DC" w:rsidRPr="009B4DD9" w14:paraId="00373919" w14:textId="77777777" w:rsidTr="0085330A">
        <w:tc>
          <w:tcPr>
            <w:tcW w:w="1818" w:type="dxa"/>
            <w:shd w:val="clear" w:color="auto" w:fill="D9D9D9" w:themeFill="background1" w:themeFillShade="D9"/>
          </w:tcPr>
          <w:p w14:paraId="0BFA48A8" w14:textId="1140937F" w:rsidR="005325DC" w:rsidRPr="009B4DD9" w:rsidRDefault="005325DC" w:rsidP="0085330A">
            <w:pPr>
              <w:spacing w:before="120" w:after="120"/>
              <w:rPr>
                <w:b/>
              </w:rPr>
            </w:pPr>
            <w:r>
              <w:rPr>
                <w:b/>
              </w:rPr>
              <w:t>Project Title, Contract #:</w:t>
            </w:r>
          </w:p>
        </w:tc>
        <w:tc>
          <w:tcPr>
            <w:tcW w:w="7758" w:type="dxa"/>
            <w:gridSpan w:val="3"/>
          </w:tcPr>
          <w:p w14:paraId="1BC2189E" w14:textId="77777777" w:rsidR="005325DC" w:rsidRPr="009B4DD9" w:rsidRDefault="005325DC" w:rsidP="0085330A">
            <w:pPr>
              <w:spacing w:before="120" w:after="120"/>
            </w:pPr>
          </w:p>
        </w:tc>
      </w:tr>
      <w:tr w:rsidR="005325DC" w:rsidRPr="009B4DD9" w14:paraId="4D5C2BD0" w14:textId="77777777" w:rsidTr="0085330A">
        <w:tc>
          <w:tcPr>
            <w:tcW w:w="1818" w:type="dxa"/>
            <w:shd w:val="clear" w:color="auto" w:fill="D9D9D9" w:themeFill="background1" w:themeFillShade="D9"/>
          </w:tcPr>
          <w:p w14:paraId="0B0CEA35" w14:textId="32C0DB99" w:rsidR="005325DC" w:rsidRPr="009B4DD9" w:rsidRDefault="005325DC" w:rsidP="0085330A">
            <w:pPr>
              <w:spacing w:before="120" w:after="120"/>
              <w:rPr>
                <w:b/>
              </w:rPr>
            </w:pPr>
            <w:r>
              <w:rPr>
                <w:b/>
              </w:rPr>
              <w:t>ATC Title:</w:t>
            </w:r>
          </w:p>
        </w:tc>
        <w:tc>
          <w:tcPr>
            <w:tcW w:w="7758" w:type="dxa"/>
            <w:gridSpan w:val="3"/>
          </w:tcPr>
          <w:p w14:paraId="0981A323" w14:textId="77777777" w:rsidR="005325DC" w:rsidRPr="009B4DD9" w:rsidRDefault="005325DC" w:rsidP="0085330A">
            <w:pPr>
              <w:spacing w:before="120" w:after="120"/>
            </w:pPr>
          </w:p>
        </w:tc>
      </w:tr>
      <w:tr w:rsidR="005C63AD" w:rsidRPr="009B4DD9" w14:paraId="0A904378" w14:textId="77777777" w:rsidTr="0085330A">
        <w:tc>
          <w:tcPr>
            <w:tcW w:w="1818" w:type="dxa"/>
            <w:shd w:val="clear" w:color="auto" w:fill="D9D9D9" w:themeFill="background1" w:themeFillShade="D9"/>
          </w:tcPr>
          <w:p w14:paraId="32A1B9D0" w14:textId="77777777" w:rsidR="005C63AD" w:rsidRPr="009B4DD9" w:rsidRDefault="005C63AD" w:rsidP="0085330A">
            <w:pPr>
              <w:spacing w:before="120" w:after="120"/>
              <w:rPr>
                <w:b/>
              </w:rPr>
            </w:pPr>
            <w:r w:rsidRPr="009B4DD9">
              <w:rPr>
                <w:b/>
              </w:rPr>
              <w:t>ATC No.:</w:t>
            </w:r>
          </w:p>
        </w:tc>
        <w:tc>
          <w:tcPr>
            <w:tcW w:w="2970" w:type="dxa"/>
          </w:tcPr>
          <w:p w14:paraId="016228CC" w14:textId="77777777" w:rsidR="005C63AD" w:rsidRPr="009B4DD9" w:rsidRDefault="005C63AD" w:rsidP="0085330A">
            <w:pPr>
              <w:spacing w:before="120" w:after="120"/>
            </w:pPr>
          </w:p>
        </w:tc>
        <w:tc>
          <w:tcPr>
            <w:tcW w:w="1800" w:type="dxa"/>
            <w:shd w:val="clear" w:color="auto" w:fill="D9D9D9" w:themeFill="background1" w:themeFillShade="D9"/>
          </w:tcPr>
          <w:p w14:paraId="2DC3D17C" w14:textId="77777777" w:rsidR="005C63AD" w:rsidRPr="009B4DD9" w:rsidRDefault="005C63AD" w:rsidP="0085330A">
            <w:pPr>
              <w:spacing w:before="120" w:after="120"/>
              <w:rPr>
                <w:b/>
              </w:rPr>
            </w:pPr>
            <w:r w:rsidRPr="009B4DD9">
              <w:rPr>
                <w:b/>
              </w:rPr>
              <w:t>Date:</w:t>
            </w:r>
          </w:p>
        </w:tc>
        <w:tc>
          <w:tcPr>
            <w:tcW w:w="2988" w:type="dxa"/>
          </w:tcPr>
          <w:p w14:paraId="4C483E71" w14:textId="77777777" w:rsidR="005C63AD" w:rsidRPr="009B4DD9" w:rsidRDefault="005C63AD" w:rsidP="0085330A">
            <w:pPr>
              <w:spacing w:before="120" w:after="120"/>
            </w:pPr>
          </w:p>
        </w:tc>
      </w:tr>
    </w:tbl>
    <w:p w14:paraId="5B78F642" w14:textId="77777777" w:rsidR="005C63AD" w:rsidRDefault="005C63AD" w:rsidP="005C63AD">
      <w:pPr>
        <w:pStyle w:val="Para1"/>
      </w:pPr>
    </w:p>
    <w:tbl>
      <w:tblPr>
        <w:tblStyle w:val="TableGrid"/>
        <w:tblW w:w="9738" w:type="dxa"/>
        <w:tblLook w:val="04A0" w:firstRow="1" w:lastRow="0" w:firstColumn="1" w:lastColumn="0" w:noHBand="0" w:noVBand="1"/>
      </w:tblPr>
      <w:tblGrid>
        <w:gridCol w:w="816"/>
        <w:gridCol w:w="8922"/>
      </w:tblGrid>
      <w:tr w:rsidR="005C63AD" w14:paraId="4D384F2B" w14:textId="77777777" w:rsidTr="0085330A">
        <w:tc>
          <w:tcPr>
            <w:tcW w:w="816" w:type="dxa"/>
            <w:shd w:val="clear" w:color="auto" w:fill="D9D9D9" w:themeFill="background1" w:themeFillShade="D9"/>
            <w:vAlign w:val="center"/>
          </w:tcPr>
          <w:p w14:paraId="4A8C2D80" w14:textId="77777777" w:rsidR="005C63AD" w:rsidRPr="00833BA5" w:rsidRDefault="005C63AD" w:rsidP="0085330A">
            <w:pPr>
              <w:spacing w:before="60" w:after="60"/>
              <w:jc w:val="center"/>
              <w:rPr>
                <w:b/>
                <w:bCs/>
                <w:iCs/>
              </w:rPr>
            </w:pPr>
            <w:r>
              <w:rPr>
                <w:b/>
                <w:bCs/>
                <w:iCs/>
              </w:rPr>
              <w:t>A</w:t>
            </w:r>
          </w:p>
        </w:tc>
        <w:tc>
          <w:tcPr>
            <w:tcW w:w="8922" w:type="dxa"/>
            <w:shd w:val="clear" w:color="auto" w:fill="D9D9D9" w:themeFill="background1" w:themeFillShade="D9"/>
          </w:tcPr>
          <w:p w14:paraId="7EBA5413" w14:textId="79CEA9B8" w:rsidR="005C63AD" w:rsidRPr="00D25205" w:rsidRDefault="005325DC" w:rsidP="0085330A">
            <w:pPr>
              <w:pStyle w:val="ListParagraph"/>
              <w:spacing w:before="60" w:after="60"/>
              <w:ind w:left="252"/>
              <w:rPr>
                <w:b/>
              </w:rPr>
            </w:pPr>
            <w:r w:rsidRPr="00D25205">
              <w:rPr>
                <w:b/>
                <w:bCs/>
                <w:iCs/>
              </w:rPr>
              <w:t xml:space="preserve">Description: </w:t>
            </w:r>
            <w:r>
              <w:rPr>
                <w:b/>
                <w:bCs/>
                <w:iCs/>
              </w:rPr>
              <w:t>Provide a</w:t>
            </w:r>
            <w:r w:rsidRPr="00D25205">
              <w:rPr>
                <w:b/>
                <w:bCs/>
                <w:iCs/>
              </w:rPr>
              <w:t xml:space="preserve"> detailed description of the configuration of the ATC or other appropriate descriptive information</w:t>
            </w:r>
            <w:r>
              <w:rPr>
                <w:b/>
                <w:bCs/>
                <w:iCs/>
              </w:rPr>
              <w:t>.</w:t>
            </w:r>
          </w:p>
        </w:tc>
      </w:tr>
      <w:tr w:rsidR="005C63AD" w:rsidRPr="00D25205" w14:paraId="4E9B15B7" w14:textId="77777777" w:rsidTr="0085330A">
        <w:tc>
          <w:tcPr>
            <w:tcW w:w="9738" w:type="dxa"/>
            <w:gridSpan w:val="2"/>
            <w:tcBorders>
              <w:bottom w:val="single" w:sz="4" w:space="0" w:color="000000" w:themeColor="text1"/>
            </w:tcBorders>
          </w:tcPr>
          <w:p w14:paraId="0441FE9D" w14:textId="77777777" w:rsidR="005C63AD" w:rsidRDefault="005C63AD" w:rsidP="0085330A">
            <w:pPr>
              <w:pStyle w:val="ListParagraph"/>
              <w:spacing w:before="60" w:after="60"/>
              <w:ind w:left="270"/>
            </w:pPr>
          </w:p>
          <w:p w14:paraId="72D18647" w14:textId="77777777" w:rsidR="005C63AD" w:rsidRDefault="005C63AD" w:rsidP="0085330A">
            <w:pPr>
              <w:pStyle w:val="ListParagraph"/>
              <w:spacing w:before="60" w:after="60"/>
              <w:ind w:left="270"/>
            </w:pPr>
          </w:p>
          <w:p w14:paraId="6B19494D" w14:textId="77777777" w:rsidR="005C63AD" w:rsidRDefault="005C63AD" w:rsidP="0085330A">
            <w:pPr>
              <w:pStyle w:val="ListParagraph"/>
              <w:spacing w:before="60" w:after="60"/>
              <w:ind w:left="270"/>
            </w:pPr>
          </w:p>
          <w:p w14:paraId="441E0463" w14:textId="77777777" w:rsidR="005C63AD" w:rsidRPr="00D25205" w:rsidRDefault="005C63AD" w:rsidP="0085330A">
            <w:pPr>
              <w:pStyle w:val="ListParagraph"/>
              <w:spacing w:before="60" w:after="60"/>
            </w:pPr>
          </w:p>
        </w:tc>
      </w:tr>
      <w:tr w:rsidR="005C63AD" w14:paraId="51ECF881" w14:textId="77777777" w:rsidTr="0085330A">
        <w:tc>
          <w:tcPr>
            <w:tcW w:w="816" w:type="dxa"/>
            <w:shd w:val="clear" w:color="auto" w:fill="D9D9D9" w:themeFill="background1" w:themeFillShade="D9"/>
          </w:tcPr>
          <w:p w14:paraId="2E9CFFD3" w14:textId="77777777" w:rsidR="005C63AD" w:rsidRPr="00D25205" w:rsidRDefault="005C63AD" w:rsidP="0085330A">
            <w:pPr>
              <w:spacing w:before="60" w:after="60"/>
              <w:jc w:val="center"/>
              <w:rPr>
                <w:b/>
                <w:bCs/>
                <w:iCs/>
              </w:rPr>
            </w:pPr>
            <w:r>
              <w:rPr>
                <w:b/>
                <w:bCs/>
                <w:iCs/>
              </w:rPr>
              <w:t>B</w:t>
            </w:r>
          </w:p>
        </w:tc>
        <w:tc>
          <w:tcPr>
            <w:tcW w:w="8922" w:type="dxa"/>
            <w:shd w:val="clear" w:color="auto" w:fill="D9D9D9" w:themeFill="background1" w:themeFillShade="D9"/>
          </w:tcPr>
          <w:p w14:paraId="580EFC2C" w14:textId="77777777" w:rsidR="005C63AD" w:rsidRPr="00D25205" w:rsidRDefault="005C63AD" w:rsidP="0085330A">
            <w:pPr>
              <w:pStyle w:val="ListParagraph"/>
              <w:spacing w:before="60" w:after="60"/>
              <w:ind w:left="252"/>
              <w:rPr>
                <w:b/>
              </w:rPr>
            </w:pPr>
            <w:r w:rsidRPr="00D25205">
              <w:rPr>
                <w:b/>
                <w:bCs/>
                <w:iCs/>
              </w:rPr>
              <w:t xml:space="preserve">Usage: </w:t>
            </w:r>
            <w:r>
              <w:rPr>
                <w:b/>
                <w:bCs/>
                <w:iCs/>
              </w:rPr>
              <w:t>Describe w</w:t>
            </w:r>
            <w:r w:rsidRPr="00D25205">
              <w:rPr>
                <w:b/>
                <w:bCs/>
                <w:iCs/>
              </w:rPr>
              <w:t>here and how the ATC would be used on the Project</w:t>
            </w:r>
            <w:r>
              <w:rPr>
                <w:b/>
                <w:bCs/>
                <w:iCs/>
              </w:rPr>
              <w:t>.</w:t>
            </w:r>
          </w:p>
        </w:tc>
      </w:tr>
      <w:tr w:rsidR="005C63AD" w:rsidRPr="00D25205" w14:paraId="443756FD" w14:textId="77777777" w:rsidTr="0085330A">
        <w:tc>
          <w:tcPr>
            <w:tcW w:w="9738" w:type="dxa"/>
            <w:gridSpan w:val="2"/>
            <w:tcBorders>
              <w:bottom w:val="single" w:sz="4" w:space="0" w:color="000000" w:themeColor="text1"/>
            </w:tcBorders>
          </w:tcPr>
          <w:p w14:paraId="0B064283" w14:textId="77777777" w:rsidR="005C63AD" w:rsidRDefault="005C63AD" w:rsidP="0085330A">
            <w:pPr>
              <w:pStyle w:val="ListParagraph"/>
              <w:spacing w:before="60" w:after="60"/>
              <w:ind w:left="270"/>
            </w:pPr>
          </w:p>
          <w:p w14:paraId="0A32404F" w14:textId="77777777" w:rsidR="005C63AD" w:rsidRDefault="005C63AD" w:rsidP="0085330A">
            <w:pPr>
              <w:pStyle w:val="ListParagraph"/>
              <w:spacing w:before="60" w:after="60"/>
              <w:ind w:left="270"/>
            </w:pPr>
          </w:p>
          <w:p w14:paraId="44D9CA53" w14:textId="77777777" w:rsidR="005C63AD" w:rsidRDefault="005C63AD" w:rsidP="0085330A">
            <w:pPr>
              <w:pStyle w:val="ListParagraph"/>
              <w:spacing w:before="60" w:after="60"/>
              <w:ind w:left="270"/>
            </w:pPr>
          </w:p>
          <w:p w14:paraId="7233B1C2" w14:textId="77777777" w:rsidR="005C63AD" w:rsidRPr="00D25205" w:rsidRDefault="005C63AD" w:rsidP="0085330A">
            <w:pPr>
              <w:pStyle w:val="ListParagraph"/>
              <w:spacing w:before="60" w:after="60"/>
            </w:pPr>
          </w:p>
        </w:tc>
      </w:tr>
      <w:tr w:rsidR="005C63AD" w14:paraId="621E1C5E" w14:textId="77777777" w:rsidTr="0085330A">
        <w:tc>
          <w:tcPr>
            <w:tcW w:w="816" w:type="dxa"/>
            <w:shd w:val="clear" w:color="auto" w:fill="D9D9D9" w:themeFill="background1" w:themeFillShade="D9"/>
            <w:vAlign w:val="center"/>
          </w:tcPr>
          <w:p w14:paraId="1A10F6F6" w14:textId="77777777" w:rsidR="005C63AD" w:rsidRPr="00833BA5" w:rsidRDefault="005C63AD" w:rsidP="0085330A">
            <w:pPr>
              <w:spacing w:before="60" w:after="60"/>
              <w:jc w:val="center"/>
              <w:rPr>
                <w:b/>
                <w:bCs/>
                <w:iCs/>
              </w:rPr>
            </w:pPr>
            <w:r>
              <w:rPr>
                <w:b/>
                <w:bCs/>
                <w:iCs/>
              </w:rPr>
              <w:t>C1</w:t>
            </w:r>
          </w:p>
        </w:tc>
        <w:tc>
          <w:tcPr>
            <w:tcW w:w="8922" w:type="dxa"/>
            <w:shd w:val="clear" w:color="auto" w:fill="D9D9D9" w:themeFill="background1" w:themeFillShade="D9"/>
          </w:tcPr>
          <w:p w14:paraId="17DF070C" w14:textId="77777777" w:rsidR="005C63AD" w:rsidRPr="00833BA5" w:rsidRDefault="005C63AD" w:rsidP="0085330A">
            <w:pPr>
              <w:pStyle w:val="ListParagraph"/>
              <w:spacing w:before="60" w:after="60"/>
              <w:ind w:left="252"/>
              <w:rPr>
                <w:b/>
                <w:bCs/>
                <w:iCs/>
              </w:rPr>
            </w:pPr>
            <w:r w:rsidRPr="00D25205">
              <w:rPr>
                <w:b/>
                <w:bCs/>
                <w:iCs/>
              </w:rPr>
              <w:t xml:space="preserve">Deviations: </w:t>
            </w:r>
            <w:r>
              <w:rPr>
                <w:b/>
                <w:bCs/>
                <w:iCs/>
              </w:rPr>
              <w:t>Provide r</w:t>
            </w:r>
            <w:r w:rsidRPr="00D25205">
              <w:rPr>
                <w:b/>
                <w:bCs/>
                <w:iCs/>
              </w:rPr>
              <w:t>eferences to any requirements of the RFP Documents or to any elements of the Contract Documents that are inc</w:t>
            </w:r>
            <w:r>
              <w:rPr>
                <w:b/>
                <w:bCs/>
                <w:iCs/>
              </w:rPr>
              <w:t>onsistent with the proposed ATC.</w:t>
            </w:r>
            <w:r w:rsidRPr="00D25205">
              <w:rPr>
                <w:b/>
                <w:bCs/>
                <w:iCs/>
              </w:rPr>
              <w:t xml:space="preserve"> </w:t>
            </w:r>
          </w:p>
        </w:tc>
      </w:tr>
      <w:tr w:rsidR="005C63AD" w:rsidRPr="00D25205" w14:paraId="240E4D3B" w14:textId="77777777" w:rsidTr="0085330A">
        <w:tc>
          <w:tcPr>
            <w:tcW w:w="9738" w:type="dxa"/>
            <w:gridSpan w:val="2"/>
            <w:tcBorders>
              <w:bottom w:val="single" w:sz="4" w:space="0" w:color="000000" w:themeColor="text1"/>
            </w:tcBorders>
            <w:vAlign w:val="center"/>
          </w:tcPr>
          <w:p w14:paraId="38332727" w14:textId="77777777" w:rsidR="005C63AD" w:rsidRDefault="005C63AD" w:rsidP="0085330A">
            <w:pPr>
              <w:pStyle w:val="ListParagraph"/>
              <w:spacing w:before="60" w:after="60"/>
              <w:ind w:left="252"/>
              <w:rPr>
                <w:b/>
                <w:bCs/>
                <w:iCs/>
              </w:rPr>
            </w:pPr>
          </w:p>
          <w:p w14:paraId="1D71D751" w14:textId="77777777" w:rsidR="005C63AD" w:rsidRDefault="005C63AD" w:rsidP="0085330A">
            <w:pPr>
              <w:pStyle w:val="ListParagraph"/>
              <w:spacing w:before="60" w:after="60"/>
              <w:ind w:left="252"/>
              <w:rPr>
                <w:b/>
                <w:bCs/>
                <w:iCs/>
              </w:rPr>
            </w:pPr>
          </w:p>
          <w:p w14:paraId="335DF13A" w14:textId="77777777" w:rsidR="005C63AD" w:rsidRDefault="005C63AD" w:rsidP="0085330A">
            <w:pPr>
              <w:pStyle w:val="ListParagraph"/>
              <w:spacing w:before="60" w:after="60"/>
              <w:ind w:left="252"/>
              <w:rPr>
                <w:b/>
                <w:bCs/>
                <w:iCs/>
              </w:rPr>
            </w:pPr>
          </w:p>
          <w:p w14:paraId="35FC1DC1" w14:textId="77777777" w:rsidR="005C63AD" w:rsidRPr="00833BA5" w:rsidRDefault="005C63AD" w:rsidP="0085330A">
            <w:pPr>
              <w:pStyle w:val="ListParagraph"/>
              <w:spacing w:before="60" w:after="60"/>
              <w:ind w:left="252"/>
              <w:rPr>
                <w:b/>
                <w:bCs/>
                <w:iCs/>
              </w:rPr>
            </w:pPr>
          </w:p>
        </w:tc>
      </w:tr>
      <w:tr w:rsidR="005C63AD" w:rsidRPr="00D25205" w14:paraId="6F6431B3" w14:textId="77777777" w:rsidTr="0085330A">
        <w:tc>
          <w:tcPr>
            <w:tcW w:w="816" w:type="dxa"/>
            <w:shd w:val="clear" w:color="auto" w:fill="D9D9D9" w:themeFill="background1" w:themeFillShade="D9"/>
            <w:vAlign w:val="center"/>
          </w:tcPr>
          <w:p w14:paraId="53B59B49" w14:textId="77777777" w:rsidR="005C63AD" w:rsidRPr="00833BA5" w:rsidRDefault="005C63AD" w:rsidP="0085330A">
            <w:pPr>
              <w:spacing w:before="60" w:after="60"/>
              <w:jc w:val="center"/>
              <w:rPr>
                <w:b/>
                <w:bCs/>
                <w:iCs/>
              </w:rPr>
            </w:pPr>
            <w:r>
              <w:rPr>
                <w:b/>
                <w:bCs/>
                <w:iCs/>
              </w:rPr>
              <w:t>C2</w:t>
            </w:r>
          </w:p>
        </w:tc>
        <w:tc>
          <w:tcPr>
            <w:tcW w:w="8922" w:type="dxa"/>
            <w:shd w:val="clear" w:color="auto" w:fill="D9D9D9" w:themeFill="background1" w:themeFillShade="D9"/>
          </w:tcPr>
          <w:p w14:paraId="79132AF7" w14:textId="77777777" w:rsidR="005C63AD" w:rsidRPr="00833BA5" w:rsidRDefault="005C63AD" w:rsidP="0085330A">
            <w:pPr>
              <w:pStyle w:val="ListParagraph"/>
              <w:spacing w:before="60" w:after="60"/>
              <w:ind w:left="252"/>
              <w:rPr>
                <w:b/>
                <w:bCs/>
                <w:iCs/>
              </w:rPr>
            </w:pPr>
            <w:r>
              <w:rPr>
                <w:b/>
                <w:bCs/>
                <w:iCs/>
              </w:rPr>
              <w:t xml:space="preserve">Provide </w:t>
            </w:r>
            <w:r w:rsidRPr="00D25205">
              <w:rPr>
                <w:b/>
                <w:bCs/>
                <w:iCs/>
              </w:rPr>
              <w:t>an explanation of the nature of the proposed deviation and a request for: (a) approval of such deviations or (b) a determination that the ATC is consistent with applicable requirements</w:t>
            </w:r>
            <w:r>
              <w:rPr>
                <w:b/>
                <w:bCs/>
                <w:iCs/>
              </w:rPr>
              <w:t>.</w:t>
            </w:r>
          </w:p>
        </w:tc>
      </w:tr>
      <w:tr w:rsidR="005C63AD" w:rsidRPr="00D25205" w14:paraId="4CD50426" w14:textId="77777777" w:rsidTr="0085330A">
        <w:tc>
          <w:tcPr>
            <w:tcW w:w="9738" w:type="dxa"/>
            <w:gridSpan w:val="2"/>
            <w:tcBorders>
              <w:bottom w:val="single" w:sz="4" w:space="0" w:color="000000" w:themeColor="text1"/>
            </w:tcBorders>
            <w:vAlign w:val="center"/>
          </w:tcPr>
          <w:p w14:paraId="71D3967C" w14:textId="77777777" w:rsidR="005C63AD" w:rsidRDefault="005C63AD" w:rsidP="0085330A">
            <w:pPr>
              <w:pStyle w:val="ListParagraph"/>
              <w:spacing w:before="60" w:after="60"/>
              <w:ind w:left="252"/>
              <w:rPr>
                <w:b/>
                <w:bCs/>
                <w:iCs/>
              </w:rPr>
            </w:pPr>
          </w:p>
          <w:p w14:paraId="5D4119FE" w14:textId="77777777" w:rsidR="005C63AD" w:rsidRDefault="005C63AD" w:rsidP="0085330A">
            <w:pPr>
              <w:pStyle w:val="ListParagraph"/>
              <w:spacing w:before="60" w:after="60"/>
              <w:ind w:left="252"/>
              <w:rPr>
                <w:b/>
                <w:bCs/>
                <w:iCs/>
              </w:rPr>
            </w:pPr>
          </w:p>
          <w:p w14:paraId="258F045C" w14:textId="77777777" w:rsidR="005C63AD" w:rsidRDefault="005C63AD" w:rsidP="0085330A">
            <w:pPr>
              <w:pStyle w:val="ListParagraph"/>
              <w:spacing w:before="60" w:after="60"/>
              <w:ind w:left="252"/>
              <w:rPr>
                <w:b/>
                <w:bCs/>
                <w:iCs/>
              </w:rPr>
            </w:pPr>
          </w:p>
          <w:p w14:paraId="7AA70427" w14:textId="77777777" w:rsidR="005C63AD" w:rsidRDefault="005C63AD" w:rsidP="0085330A">
            <w:pPr>
              <w:pStyle w:val="ListParagraph"/>
              <w:spacing w:before="60" w:after="60"/>
              <w:ind w:left="252"/>
              <w:rPr>
                <w:b/>
                <w:bCs/>
                <w:iCs/>
              </w:rPr>
            </w:pPr>
          </w:p>
          <w:p w14:paraId="745737FD" w14:textId="77777777" w:rsidR="005C63AD" w:rsidRDefault="005C63AD" w:rsidP="0085330A">
            <w:pPr>
              <w:pStyle w:val="ListParagraph"/>
              <w:spacing w:before="60" w:after="60"/>
              <w:ind w:left="252"/>
              <w:rPr>
                <w:b/>
                <w:bCs/>
                <w:iCs/>
              </w:rPr>
            </w:pPr>
          </w:p>
          <w:p w14:paraId="510BCD6F" w14:textId="77777777" w:rsidR="005C63AD" w:rsidRPr="00833BA5" w:rsidRDefault="005C63AD" w:rsidP="0085330A">
            <w:pPr>
              <w:pStyle w:val="ListParagraph"/>
              <w:spacing w:before="60" w:after="60"/>
              <w:ind w:left="252"/>
              <w:rPr>
                <w:b/>
                <w:bCs/>
                <w:iCs/>
              </w:rPr>
            </w:pPr>
          </w:p>
        </w:tc>
      </w:tr>
      <w:tr w:rsidR="005C63AD" w14:paraId="531B7DF9" w14:textId="77777777" w:rsidTr="0085330A">
        <w:tc>
          <w:tcPr>
            <w:tcW w:w="816" w:type="dxa"/>
            <w:shd w:val="clear" w:color="auto" w:fill="D9D9D9" w:themeFill="background1" w:themeFillShade="D9"/>
            <w:vAlign w:val="center"/>
          </w:tcPr>
          <w:p w14:paraId="230D0411" w14:textId="77777777" w:rsidR="005C63AD" w:rsidRPr="00833BA5" w:rsidRDefault="005C63AD" w:rsidP="0085330A">
            <w:pPr>
              <w:spacing w:before="60" w:after="60"/>
              <w:jc w:val="center"/>
              <w:rPr>
                <w:b/>
                <w:bCs/>
                <w:iCs/>
              </w:rPr>
            </w:pPr>
            <w:r>
              <w:rPr>
                <w:b/>
                <w:bCs/>
                <w:iCs/>
              </w:rPr>
              <w:lastRenderedPageBreak/>
              <w:t>D</w:t>
            </w:r>
          </w:p>
        </w:tc>
        <w:tc>
          <w:tcPr>
            <w:tcW w:w="8922" w:type="dxa"/>
            <w:shd w:val="clear" w:color="auto" w:fill="D9D9D9" w:themeFill="background1" w:themeFillShade="D9"/>
          </w:tcPr>
          <w:p w14:paraId="4561C6FC" w14:textId="77777777" w:rsidR="005C63AD" w:rsidRPr="00833BA5" w:rsidRDefault="005C63AD" w:rsidP="0085330A">
            <w:pPr>
              <w:pStyle w:val="ListParagraph"/>
              <w:spacing w:before="60" w:after="60"/>
              <w:ind w:left="252"/>
              <w:rPr>
                <w:b/>
                <w:bCs/>
                <w:iCs/>
              </w:rPr>
            </w:pPr>
            <w:r w:rsidRPr="00D25205">
              <w:rPr>
                <w:b/>
                <w:bCs/>
                <w:iCs/>
              </w:rPr>
              <w:t xml:space="preserve">Analysis: </w:t>
            </w:r>
            <w:r>
              <w:rPr>
                <w:b/>
                <w:bCs/>
                <w:iCs/>
              </w:rPr>
              <w:t xml:space="preserve">Provide an </w:t>
            </w:r>
            <w:r w:rsidRPr="00D25205">
              <w:rPr>
                <w:b/>
                <w:bCs/>
                <w:iCs/>
              </w:rPr>
              <w:t>analysis justifying use of the ATC and why the deviations from the requirements of the RFP Documents should be allowed</w:t>
            </w:r>
            <w:r>
              <w:rPr>
                <w:b/>
                <w:bCs/>
                <w:iCs/>
              </w:rPr>
              <w:t>.</w:t>
            </w:r>
          </w:p>
        </w:tc>
      </w:tr>
      <w:tr w:rsidR="005C63AD" w:rsidRPr="00D25205" w14:paraId="69B0B943" w14:textId="77777777" w:rsidTr="0085330A">
        <w:tc>
          <w:tcPr>
            <w:tcW w:w="9738" w:type="dxa"/>
            <w:gridSpan w:val="2"/>
            <w:tcBorders>
              <w:bottom w:val="single" w:sz="4" w:space="0" w:color="000000" w:themeColor="text1"/>
            </w:tcBorders>
            <w:vAlign w:val="center"/>
          </w:tcPr>
          <w:p w14:paraId="60BC9DC9" w14:textId="77777777" w:rsidR="005C63AD" w:rsidRDefault="005C63AD" w:rsidP="0085330A">
            <w:pPr>
              <w:pStyle w:val="ListParagraph"/>
              <w:spacing w:before="60" w:after="60"/>
              <w:ind w:left="252"/>
              <w:rPr>
                <w:b/>
                <w:bCs/>
                <w:iCs/>
              </w:rPr>
            </w:pPr>
          </w:p>
          <w:p w14:paraId="3EFE0A2D" w14:textId="77777777" w:rsidR="005C63AD" w:rsidRDefault="005C63AD" w:rsidP="0085330A">
            <w:pPr>
              <w:pStyle w:val="ListParagraph"/>
              <w:spacing w:before="60" w:after="60"/>
              <w:ind w:left="252"/>
              <w:rPr>
                <w:b/>
                <w:bCs/>
                <w:iCs/>
              </w:rPr>
            </w:pPr>
          </w:p>
          <w:p w14:paraId="32D9383D" w14:textId="77777777" w:rsidR="005C63AD" w:rsidRDefault="005C63AD" w:rsidP="0085330A">
            <w:pPr>
              <w:pStyle w:val="ListParagraph"/>
              <w:spacing w:before="60" w:after="60"/>
              <w:ind w:left="252"/>
              <w:rPr>
                <w:b/>
                <w:bCs/>
                <w:iCs/>
              </w:rPr>
            </w:pPr>
          </w:p>
          <w:p w14:paraId="524F5879" w14:textId="77777777" w:rsidR="005C63AD" w:rsidRDefault="005C63AD" w:rsidP="0085330A">
            <w:pPr>
              <w:pStyle w:val="ListParagraph"/>
              <w:spacing w:before="60" w:after="60"/>
              <w:ind w:left="252"/>
              <w:rPr>
                <w:b/>
                <w:bCs/>
                <w:iCs/>
              </w:rPr>
            </w:pPr>
          </w:p>
          <w:p w14:paraId="4901EB67" w14:textId="77777777" w:rsidR="005C63AD" w:rsidRPr="00833BA5" w:rsidRDefault="005C63AD" w:rsidP="0085330A">
            <w:pPr>
              <w:pStyle w:val="ListParagraph"/>
              <w:spacing w:before="60" w:after="60"/>
              <w:ind w:left="252"/>
              <w:rPr>
                <w:b/>
                <w:bCs/>
                <w:iCs/>
              </w:rPr>
            </w:pPr>
          </w:p>
        </w:tc>
      </w:tr>
      <w:tr w:rsidR="005C63AD" w14:paraId="1D2532EB" w14:textId="77777777" w:rsidTr="0085330A">
        <w:tc>
          <w:tcPr>
            <w:tcW w:w="816" w:type="dxa"/>
            <w:shd w:val="clear" w:color="auto" w:fill="D9D9D9" w:themeFill="background1" w:themeFillShade="D9"/>
            <w:vAlign w:val="center"/>
          </w:tcPr>
          <w:p w14:paraId="3BC0404B" w14:textId="77777777" w:rsidR="005C63AD" w:rsidRPr="00833BA5" w:rsidRDefault="005C63AD" w:rsidP="0085330A">
            <w:pPr>
              <w:spacing w:before="60" w:after="60"/>
              <w:jc w:val="center"/>
              <w:rPr>
                <w:b/>
                <w:bCs/>
                <w:iCs/>
              </w:rPr>
            </w:pPr>
            <w:r>
              <w:rPr>
                <w:b/>
                <w:bCs/>
                <w:iCs/>
              </w:rPr>
              <w:t>E1</w:t>
            </w:r>
          </w:p>
        </w:tc>
        <w:tc>
          <w:tcPr>
            <w:tcW w:w="8922" w:type="dxa"/>
            <w:shd w:val="clear" w:color="auto" w:fill="D9D9D9" w:themeFill="background1" w:themeFillShade="D9"/>
          </w:tcPr>
          <w:p w14:paraId="596F47E0" w14:textId="77777777" w:rsidR="005C63AD" w:rsidRPr="00D25205" w:rsidRDefault="005C63AD" w:rsidP="0085330A">
            <w:pPr>
              <w:pStyle w:val="ListParagraph"/>
              <w:spacing w:before="60" w:after="60"/>
              <w:ind w:left="252"/>
              <w:rPr>
                <w:b/>
                <w:bCs/>
                <w:iCs/>
              </w:rPr>
            </w:pPr>
            <w:r w:rsidRPr="00D25205">
              <w:rPr>
                <w:b/>
                <w:bCs/>
                <w:iCs/>
              </w:rPr>
              <w:t xml:space="preserve">Impacts: </w:t>
            </w:r>
            <w:r>
              <w:rPr>
                <w:b/>
                <w:bCs/>
                <w:iCs/>
              </w:rPr>
              <w:t>Provide an explanation</w:t>
            </w:r>
            <w:r w:rsidRPr="00D25205">
              <w:rPr>
                <w:b/>
                <w:bCs/>
                <w:iCs/>
              </w:rPr>
              <w:t xml:space="preserve"> of potential impacts of the ATCs on vehicular traffic with an emphasis on truck traffic in the co</w:t>
            </w:r>
            <w:r>
              <w:rPr>
                <w:b/>
                <w:bCs/>
                <w:iCs/>
              </w:rPr>
              <w:t>mmunity due to the construction.</w:t>
            </w:r>
          </w:p>
        </w:tc>
      </w:tr>
      <w:tr w:rsidR="005C63AD" w:rsidRPr="00D25205" w14:paraId="1783FCD3" w14:textId="77777777" w:rsidTr="0085330A">
        <w:tc>
          <w:tcPr>
            <w:tcW w:w="9738" w:type="dxa"/>
            <w:gridSpan w:val="2"/>
            <w:tcBorders>
              <w:bottom w:val="single" w:sz="4" w:space="0" w:color="000000" w:themeColor="text1"/>
            </w:tcBorders>
            <w:vAlign w:val="center"/>
          </w:tcPr>
          <w:p w14:paraId="371F3358" w14:textId="77777777" w:rsidR="005C63AD" w:rsidRDefault="005C63AD" w:rsidP="0085330A">
            <w:pPr>
              <w:pStyle w:val="ListParagraph"/>
              <w:spacing w:before="60" w:after="60"/>
              <w:ind w:left="252"/>
              <w:rPr>
                <w:b/>
                <w:bCs/>
                <w:iCs/>
              </w:rPr>
            </w:pPr>
          </w:p>
          <w:p w14:paraId="430185DE" w14:textId="77777777" w:rsidR="005C63AD" w:rsidRDefault="005C63AD" w:rsidP="0085330A">
            <w:pPr>
              <w:pStyle w:val="ListParagraph"/>
              <w:spacing w:before="60" w:after="60"/>
              <w:ind w:left="252"/>
              <w:rPr>
                <w:b/>
                <w:bCs/>
                <w:iCs/>
              </w:rPr>
            </w:pPr>
          </w:p>
          <w:p w14:paraId="2C7979C1" w14:textId="77777777" w:rsidR="005C63AD" w:rsidRDefault="005C63AD" w:rsidP="0085330A">
            <w:pPr>
              <w:pStyle w:val="ListParagraph"/>
              <w:spacing w:before="60" w:after="60"/>
              <w:ind w:left="252"/>
              <w:rPr>
                <w:b/>
                <w:bCs/>
                <w:iCs/>
              </w:rPr>
            </w:pPr>
          </w:p>
          <w:p w14:paraId="4B40AE5D" w14:textId="77777777" w:rsidR="005C63AD" w:rsidRDefault="005C63AD" w:rsidP="0085330A">
            <w:pPr>
              <w:pStyle w:val="ListParagraph"/>
              <w:spacing w:before="60" w:after="60"/>
              <w:ind w:left="252"/>
              <w:rPr>
                <w:b/>
                <w:bCs/>
                <w:iCs/>
              </w:rPr>
            </w:pPr>
          </w:p>
          <w:p w14:paraId="0B6E0A0B" w14:textId="77777777" w:rsidR="005C63AD" w:rsidRPr="00833BA5" w:rsidRDefault="005C63AD" w:rsidP="0085330A">
            <w:pPr>
              <w:pStyle w:val="ListParagraph"/>
              <w:spacing w:before="60" w:after="60"/>
              <w:ind w:left="252"/>
              <w:rPr>
                <w:b/>
                <w:bCs/>
                <w:iCs/>
              </w:rPr>
            </w:pPr>
          </w:p>
        </w:tc>
      </w:tr>
      <w:tr w:rsidR="005C63AD" w14:paraId="1450509E" w14:textId="77777777" w:rsidTr="0085330A">
        <w:tc>
          <w:tcPr>
            <w:tcW w:w="816" w:type="dxa"/>
            <w:shd w:val="clear" w:color="auto" w:fill="D9D9D9" w:themeFill="background1" w:themeFillShade="D9"/>
            <w:vAlign w:val="center"/>
          </w:tcPr>
          <w:p w14:paraId="3D86E04D" w14:textId="77777777" w:rsidR="005C63AD" w:rsidRDefault="005C63AD" w:rsidP="0085330A">
            <w:pPr>
              <w:spacing w:before="60" w:after="60"/>
              <w:jc w:val="center"/>
              <w:rPr>
                <w:b/>
                <w:bCs/>
                <w:iCs/>
              </w:rPr>
            </w:pPr>
            <w:r>
              <w:rPr>
                <w:b/>
                <w:bCs/>
                <w:iCs/>
              </w:rPr>
              <w:t>E2</w:t>
            </w:r>
          </w:p>
        </w:tc>
        <w:tc>
          <w:tcPr>
            <w:tcW w:w="8922" w:type="dxa"/>
            <w:shd w:val="clear" w:color="auto" w:fill="D9D9D9" w:themeFill="background1" w:themeFillShade="D9"/>
          </w:tcPr>
          <w:p w14:paraId="7A57C5E8"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environment </w:t>
            </w:r>
            <w:r w:rsidRPr="00D25205">
              <w:rPr>
                <w:b/>
                <w:bCs/>
                <w:iCs/>
              </w:rPr>
              <w:t>(favorable and unfavorable) identified in appropriate environmental documents (especially with regard to the impacts and commitments of the EIS)</w:t>
            </w:r>
            <w:r>
              <w:rPr>
                <w:b/>
                <w:bCs/>
                <w:iCs/>
              </w:rPr>
              <w:t>.</w:t>
            </w:r>
          </w:p>
        </w:tc>
      </w:tr>
      <w:tr w:rsidR="005C63AD" w14:paraId="7713DD33" w14:textId="77777777" w:rsidTr="0085330A">
        <w:tc>
          <w:tcPr>
            <w:tcW w:w="9738" w:type="dxa"/>
            <w:gridSpan w:val="2"/>
            <w:tcBorders>
              <w:bottom w:val="single" w:sz="4" w:space="0" w:color="000000" w:themeColor="text1"/>
            </w:tcBorders>
            <w:vAlign w:val="center"/>
          </w:tcPr>
          <w:p w14:paraId="68317046" w14:textId="77777777" w:rsidR="005C63AD" w:rsidRDefault="005C63AD" w:rsidP="0085330A">
            <w:pPr>
              <w:pStyle w:val="ListParagraph"/>
              <w:spacing w:before="60" w:after="60"/>
              <w:ind w:left="252"/>
              <w:rPr>
                <w:b/>
                <w:bCs/>
                <w:iCs/>
              </w:rPr>
            </w:pPr>
          </w:p>
          <w:p w14:paraId="4BAD1415" w14:textId="77777777" w:rsidR="005C63AD" w:rsidRDefault="005C63AD" w:rsidP="0085330A">
            <w:pPr>
              <w:pStyle w:val="ListParagraph"/>
              <w:spacing w:before="60" w:after="60"/>
              <w:ind w:left="252"/>
              <w:rPr>
                <w:b/>
                <w:bCs/>
                <w:iCs/>
              </w:rPr>
            </w:pPr>
          </w:p>
          <w:p w14:paraId="49E83DA0" w14:textId="77777777" w:rsidR="005C63AD" w:rsidRDefault="005C63AD" w:rsidP="0085330A">
            <w:pPr>
              <w:pStyle w:val="ListParagraph"/>
              <w:spacing w:before="60" w:after="60"/>
              <w:ind w:left="252"/>
              <w:rPr>
                <w:b/>
                <w:bCs/>
                <w:iCs/>
              </w:rPr>
            </w:pPr>
          </w:p>
          <w:p w14:paraId="6D90EE5A" w14:textId="77777777" w:rsidR="005C63AD" w:rsidRDefault="005C63AD" w:rsidP="0085330A">
            <w:pPr>
              <w:pStyle w:val="ListParagraph"/>
              <w:spacing w:before="60" w:after="60"/>
              <w:ind w:left="252"/>
              <w:rPr>
                <w:b/>
                <w:bCs/>
                <w:iCs/>
              </w:rPr>
            </w:pPr>
          </w:p>
          <w:p w14:paraId="6C14DA9E" w14:textId="77777777" w:rsidR="005C63AD" w:rsidRPr="00D25205" w:rsidRDefault="005C63AD" w:rsidP="0085330A">
            <w:pPr>
              <w:pStyle w:val="ListParagraph"/>
              <w:spacing w:before="60" w:after="60"/>
              <w:ind w:left="252"/>
              <w:rPr>
                <w:b/>
                <w:bCs/>
                <w:iCs/>
              </w:rPr>
            </w:pPr>
          </w:p>
        </w:tc>
      </w:tr>
      <w:tr w:rsidR="005C63AD" w14:paraId="38EE2CE2" w14:textId="77777777" w:rsidTr="0085330A">
        <w:tc>
          <w:tcPr>
            <w:tcW w:w="816" w:type="dxa"/>
            <w:shd w:val="clear" w:color="auto" w:fill="D9D9D9" w:themeFill="background1" w:themeFillShade="D9"/>
            <w:vAlign w:val="center"/>
          </w:tcPr>
          <w:p w14:paraId="5019ECD4" w14:textId="77777777" w:rsidR="005C63AD" w:rsidRDefault="005C63AD" w:rsidP="0085330A">
            <w:pPr>
              <w:spacing w:before="60" w:after="60"/>
              <w:jc w:val="center"/>
              <w:rPr>
                <w:b/>
                <w:bCs/>
                <w:iCs/>
              </w:rPr>
            </w:pPr>
            <w:r>
              <w:rPr>
                <w:b/>
                <w:bCs/>
                <w:iCs/>
              </w:rPr>
              <w:t>E3</w:t>
            </w:r>
          </w:p>
        </w:tc>
        <w:tc>
          <w:tcPr>
            <w:tcW w:w="8922" w:type="dxa"/>
            <w:shd w:val="clear" w:color="auto" w:fill="D9D9D9" w:themeFill="background1" w:themeFillShade="D9"/>
          </w:tcPr>
          <w:p w14:paraId="0D9F723C"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surrounding </w:t>
            </w:r>
            <w:r w:rsidRPr="00D25205">
              <w:rPr>
                <w:b/>
                <w:bCs/>
                <w:iCs/>
              </w:rPr>
              <w:t>community</w:t>
            </w:r>
            <w:r>
              <w:rPr>
                <w:b/>
                <w:bCs/>
                <w:iCs/>
              </w:rPr>
              <w:t>.</w:t>
            </w:r>
            <w:r w:rsidRPr="00D25205">
              <w:rPr>
                <w:b/>
                <w:bCs/>
                <w:iCs/>
              </w:rPr>
              <w:t xml:space="preserve"> </w:t>
            </w:r>
          </w:p>
        </w:tc>
      </w:tr>
      <w:tr w:rsidR="005C63AD" w14:paraId="20A6F662" w14:textId="77777777" w:rsidTr="0085330A">
        <w:tc>
          <w:tcPr>
            <w:tcW w:w="9738" w:type="dxa"/>
            <w:gridSpan w:val="2"/>
            <w:tcBorders>
              <w:bottom w:val="single" w:sz="4" w:space="0" w:color="000000" w:themeColor="text1"/>
            </w:tcBorders>
            <w:vAlign w:val="center"/>
          </w:tcPr>
          <w:p w14:paraId="243C9FB6" w14:textId="77777777" w:rsidR="005C63AD" w:rsidRDefault="005C63AD" w:rsidP="0085330A">
            <w:pPr>
              <w:pStyle w:val="ListParagraph"/>
              <w:spacing w:before="60" w:after="60"/>
              <w:ind w:left="252"/>
              <w:rPr>
                <w:b/>
                <w:bCs/>
                <w:iCs/>
              </w:rPr>
            </w:pPr>
          </w:p>
          <w:p w14:paraId="44C7D924" w14:textId="77777777" w:rsidR="005C63AD" w:rsidRDefault="005C63AD" w:rsidP="0085330A">
            <w:pPr>
              <w:pStyle w:val="ListParagraph"/>
              <w:spacing w:before="60" w:after="60"/>
              <w:ind w:left="252"/>
              <w:rPr>
                <w:b/>
                <w:bCs/>
                <w:iCs/>
              </w:rPr>
            </w:pPr>
          </w:p>
          <w:p w14:paraId="41E2139E" w14:textId="77777777" w:rsidR="005C63AD" w:rsidRDefault="005C63AD" w:rsidP="0085330A">
            <w:pPr>
              <w:pStyle w:val="ListParagraph"/>
              <w:spacing w:before="60" w:after="60"/>
              <w:ind w:left="252"/>
              <w:rPr>
                <w:b/>
                <w:bCs/>
                <w:iCs/>
              </w:rPr>
            </w:pPr>
          </w:p>
          <w:p w14:paraId="19177090" w14:textId="77777777" w:rsidR="005C63AD" w:rsidRDefault="005C63AD" w:rsidP="0085330A">
            <w:pPr>
              <w:pStyle w:val="ListParagraph"/>
              <w:spacing w:before="60" w:after="60"/>
              <w:ind w:left="252"/>
              <w:rPr>
                <w:b/>
                <w:bCs/>
                <w:iCs/>
              </w:rPr>
            </w:pPr>
          </w:p>
          <w:p w14:paraId="334607D3" w14:textId="77777777" w:rsidR="005C63AD" w:rsidRPr="00D25205" w:rsidRDefault="005C63AD" w:rsidP="0085330A">
            <w:pPr>
              <w:pStyle w:val="ListParagraph"/>
              <w:spacing w:before="60" w:after="60"/>
              <w:ind w:left="252"/>
              <w:rPr>
                <w:b/>
                <w:bCs/>
                <w:iCs/>
              </w:rPr>
            </w:pPr>
          </w:p>
        </w:tc>
      </w:tr>
      <w:tr w:rsidR="005C63AD" w14:paraId="7BD9E993" w14:textId="77777777" w:rsidTr="0085330A">
        <w:tc>
          <w:tcPr>
            <w:tcW w:w="816" w:type="dxa"/>
            <w:shd w:val="clear" w:color="auto" w:fill="D9D9D9" w:themeFill="background1" w:themeFillShade="D9"/>
            <w:vAlign w:val="center"/>
          </w:tcPr>
          <w:p w14:paraId="4046C114" w14:textId="77777777" w:rsidR="005C63AD" w:rsidRDefault="005C63AD" w:rsidP="0085330A">
            <w:pPr>
              <w:spacing w:before="60" w:after="60"/>
              <w:jc w:val="center"/>
              <w:rPr>
                <w:b/>
                <w:bCs/>
                <w:iCs/>
              </w:rPr>
            </w:pPr>
            <w:r>
              <w:rPr>
                <w:b/>
                <w:bCs/>
                <w:iCs/>
              </w:rPr>
              <w:t>E6</w:t>
            </w:r>
          </w:p>
        </w:tc>
        <w:tc>
          <w:tcPr>
            <w:tcW w:w="8922" w:type="dxa"/>
            <w:shd w:val="clear" w:color="auto" w:fill="D9D9D9" w:themeFill="background1" w:themeFillShade="D9"/>
          </w:tcPr>
          <w:p w14:paraId="7569EDEF"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w:t>
            </w:r>
            <w:r w:rsidRPr="00D25205">
              <w:rPr>
                <w:b/>
                <w:bCs/>
                <w:iCs/>
              </w:rPr>
              <w:t>safety and life-cycle, Project and infrastructure costs (including impacts on the cost of repair and maintenance)</w:t>
            </w:r>
            <w:r>
              <w:rPr>
                <w:b/>
                <w:bCs/>
                <w:iCs/>
              </w:rPr>
              <w:t>.</w:t>
            </w:r>
          </w:p>
        </w:tc>
      </w:tr>
      <w:tr w:rsidR="005C63AD" w14:paraId="2095BD2A" w14:textId="77777777" w:rsidTr="0085330A">
        <w:tc>
          <w:tcPr>
            <w:tcW w:w="9738" w:type="dxa"/>
            <w:gridSpan w:val="2"/>
            <w:tcBorders>
              <w:bottom w:val="single" w:sz="4" w:space="0" w:color="000000" w:themeColor="text1"/>
            </w:tcBorders>
            <w:vAlign w:val="center"/>
          </w:tcPr>
          <w:p w14:paraId="71E2A110" w14:textId="77777777" w:rsidR="005C63AD" w:rsidRDefault="005C63AD" w:rsidP="0085330A">
            <w:pPr>
              <w:pStyle w:val="ListParagraph"/>
              <w:spacing w:before="60" w:after="60"/>
              <w:ind w:left="252"/>
              <w:rPr>
                <w:b/>
                <w:bCs/>
                <w:iCs/>
              </w:rPr>
            </w:pPr>
          </w:p>
          <w:p w14:paraId="1E49DBF9" w14:textId="77777777" w:rsidR="005C63AD" w:rsidRDefault="005C63AD" w:rsidP="0085330A">
            <w:pPr>
              <w:pStyle w:val="ListParagraph"/>
              <w:spacing w:before="60" w:after="60"/>
              <w:ind w:left="252"/>
              <w:rPr>
                <w:b/>
                <w:bCs/>
                <w:iCs/>
              </w:rPr>
            </w:pPr>
          </w:p>
          <w:p w14:paraId="1288AE5C" w14:textId="77777777" w:rsidR="005C63AD" w:rsidRPr="00D25205" w:rsidRDefault="005C63AD" w:rsidP="0085330A">
            <w:pPr>
              <w:pStyle w:val="ListParagraph"/>
              <w:spacing w:before="60" w:after="60"/>
              <w:ind w:left="252"/>
              <w:rPr>
                <w:b/>
                <w:bCs/>
                <w:iCs/>
              </w:rPr>
            </w:pPr>
          </w:p>
        </w:tc>
      </w:tr>
      <w:tr w:rsidR="005C63AD" w14:paraId="6C4655DE" w14:textId="77777777" w:rsidTr="0085330A">
        <w:tc>
          <w:tcPr>
            <w:tcW w:w="816" w:type="dxa"/>
            <w:shd w:val="clear" w:color="auto" w:fill="D9D9D9" w:themeFill="background1" w:themeFillShade="D9"/>
            <w:vAlign w:val="center"/>
          </w:tcPr>
          <w:p w14:paraId="2B86C183" w14:textId="77777777" w:rsidR="005C63AD" w:rsidRPr="00833BA5" w:rsidRDefault="005C63AD" w:rsidP="0085330A">
            <w:pPr>
              <w:spacing w:before="60" w:after="60"/>
              <w:jc w:val="center"/>
              <w:rPr>
                <w:b/>
                <w:bCs/>
                <w:iCs/>
              </w:rPr>
            </w:pPr>
            <w:r>
              <w:rPr>
                <w:b/>
                <w:bCs/>
                <w:iCs/>
              </w:rPr>
              <w:lastRenderedPageBreak/>
              <w:t>F1</w:t>
            </w:r>
          </w:p>
        </w:tc>
        <w:tc>
          <w:tcPr>
            <w:tcW w:w="8922" w:type="dxa"/>
            <w:shd w:val="clear" w:color="auto" w:fill="D9D9D9" w:themeFill="background1" w:themeFillShade="D9"/>
          </w:tcPr>
          <w:p w14:paraId="6BBA7C7A" w14:textId="77777777" w:rsidR="005C63AD" w:rsidRPr="00D25205" w:rsidRDefault="005C63AD" w:rsidP="0085330A">
            <w:pPr>
              <w:pStyle w:val="ListParagraph"/>
              <w:spacing w:before="60" w:after="60"/>
              <w:ind w:left="252"/>
              <w:rPr>
                <w:b/>
                <w:bCs/>
                <w:iCs/>
              </w:rPr>
            </w:pPr>
            <w:r w:rsidRPr="00D25205">
              <w:rPr>
                <w:b/>
                <w:bCs/>
                <w:iCs/>
              </w:rPr>
              <w:t xml:space="preserve">Environmental Approvals: </w:t>
            </w:r>
            <w:r>
              <w:rPr>
                <w:b/>
                <w:bCs/>
                <w:iCs/>
              </w:rPr>
              <w:t xml:space="preserve">Provide an explanation </w:t>
            </w:r>
            <w:r w:rsidRPr="00D25205">
              <w:rPr>
                <w:b/>
                <w:bCs/>
                <w:iCs/>
              </w:rPr>
              <w:t xml:space="preserve">of any changes in any Environmental Approval </w:t>
            </w:r>
            <w:r>
              <w:rPr>
                <w:b/>
                <w:bCs/>
                <w:iCs/>
              </w:rPr>
              <w:t xml:space="preserve">which </w:t>
            </w:r>
            <w:r w:rsidRPr="00D25205">
              <w:rPr>
                <w:b/>
                <w:bCs/>
                <w:iCs/>
              </w:rPr>
              <w:t xml:space="preserve">would be required as a result of the ATC. </w:t>
            </w:r>
          </w:p>
        </w:tc>
      </w:tr>
      <w:tr w:rsidR="005C63AD" w14:paraId="1E6318D5" w14:textId="77777777" w:rsidTr="0085330A">
        <w:tc>
          <w:tcPr>
            <w:tcW w:w="9738" w:type="dxa"/>
            <w:gridSpan w:val="2"/>
            <w:tcBorders>
              <w:bottom w:val="single" w:sz="4" w:space="0" w:color="000000" w:themeColor="text1"/>
            </w:tcBorders>
            <w:vAlign w:val="center"/>
          </w:tcPr>
          <w:p w14:paraId="61592819" w14:textId="77777777" w:rsidR="005C63AD" w:rsidRDefault="005C63AD" w:rsidP="0085330A">
            <w:pPr>
              <w:pStyle w:val="ListParagraph"/>
              <w:spacing w:before="60" w:after="60"/>
              <w:ind w:left="252"/>
              <w:rPr>
                <w:b/>
                <w:bCs/>
                <w:iCs/>
              </w:rPr>
            </w:pPr>
          </w:p>
          <w:p w14:paraId="34642A10" w14:textId="77777777" w:rsidR="005C63AD" w:rsidRDefault="005C63AD" w:rsidP="0085330A">
            <w:pPr>
              <w:pStyle w:val="ListParagraph"/>
              <w:spacing w:before="60" w:after="60"/>
              <w:ind w:left="252"/>
              <w:rPr>
                <w:b/>
                <w:bCs/>
                <w:iCs/>
              </w:rPr>
            </w:pPr>
          </w:p>
          <w:p w14:paraId="01AE7FA2" w14:textId="77777777" w:rsidR="005C63AD" w:rsidRPr="00D25205" w:rsidRDefault="005C63AD" w:rsidP="0085330A">
            <w:pPr>
              <w:pStyle w:val="ListParagraph"/>
              <w:spacing w:before="60" w:after="60"/>
              <w:ind w:left="252"/>
              <w:rPr>
                <w:b/>
                <w:bCs/>
                <w:iCs/>
              </w:rPr>
            </w:pPr>
          </w:p>
        </w:tc>
      </w:tr>
      <w:tr w:rsidR="005C63AD" w:rsidRPr="00D25205" w14:paraId="36D21A5F" w14:textId="77777777" w:rsidTr="0085330A">
        <w:tc>
          <w:tcPr>
            <w:tcW w:w="816" w:type="dxa"/>
            <w:shd w:val="clear" w:color="auto" w:fill="D9D9D9" w:themeFill="background1" w:themeFillShade="D9"/>
            <w:vAlign w:val="center"/>
          </w:tcPr>
          <w:p w14:paraId="5ABC78F3" w14:textId="77777777" w:rsidR="005C63AD" w:rsidRPr="00833BA5" w:rsidRDefault="005C63AD" w:rsidP="0085330A">
            <w:pPr>
              <w:spacing w:before="60" w:after="60"/>
              <w:jc w:val="center"/>
              <w:rPr>
                <w:b/>
                <w:bCs/>
                <w:iCs/>
              </w:rPr>
            </w:pPr>
            <w:r>
              <w:rPr>
                <w:b/>
                <w:bCs/>
                <w:iCs/>
              </w:rPr>
              <w:t>F2</w:t>
            </w:r>
          </w:p>
        </w:tc>
        <w:tc>
          <w:tcPr>
            <w:tcW w:w="8922" w:type="dxa"/>
            <w:shd w:val="clear" w:color="auto" w:fill="D9D9D9" w:themeFill="background1" w:themeFillShade="D9"/>
          </w:tcPr>
          <w:p w14:paraId="0B78DD65" w14:textId="77777777" w:rsidR="005C63AD" w:rsidRPr="00833BA5" w:rsidRDefault="005C63AD" w:rsidP="0085330A">
            <w:pPr>
              <w:pStyle w:val="ListParagraph"/>
              <w:spacing w:before="60" w:after="60"/>
              <w:ind w:left="252"/>
              <w:rPr>
                <w:b/>
                <w:bCs/>
                <w:iCs/>
              </w:rPr>
            </w:pPr>
            <w:r>
              <w:rPr>
                <w:b/>
                <w:bCs/>
                <w:iCs/>
              </w:rPr>
              <w:t xml:space="preserve">Provide an explanation </w:t>
            </w:r>
            <w:r w:rsidRPr="00D25205">
              <w:rPr>
                <w:b/>
                <w:bCs/>
                <w:iCs/>
              </w:rPr>
              <w:t>of whether the ATC would require any deviation from the terms and conditions of any permit or of any anticipated or existing Environmental Approval or new Environmental Approval and, if so, an analysis of the steps required, costs involved and time that would be required to obtain, and the likelihood of success in obtaining, the required approval from the appropriate Governmental Agencies, as well as an analysis of all potential impacts on the Project</w:t>
            </w:r>
            <w:r>
              <w:rPr>
                <w:b/>
                <w:bCs/>
                <w:iCs/>
              </w:rPr>
              <w:t>.</w:t>
            </w:r>
          </w:p>
        </w:tc>
      </w:tr>
      <w:tr w:rsidR="005C63AD" w:rsidRPr="00D25205" w14:paraId="6D6FA9E0" w14:textId="77777777" w:rsidTr="0085330A">
        <w:tc>
          <w:tcPr>
            <w:tcW w:w="9738" w:type="dxa"/>
            <w:gridSpan w:val="2"/>
            <w:tcBorders>
              <w:bottom w:val="single" w:sz="4" w:space="0" w:color="000000" w:themeColor="text1"/>
            </w:tcBorders>
            <w:vAlign w:val="center"/>
          </w:tcPr>
          <w:p w14:paraId="354A8E92" w14:textId="77777777" w:rsidR="005C63AD" w:rsidRDefault="005C63AD" w:rsidP="0085330A">
            <w:pPr>
              <w:pStyle w:val="ListParagraph"/>
              <w:spacing w:before="60" w:after="60"/>
              <w:ind w:left="252"/>
              <w:rPr>
                <w:b/>
                <w:bCs/>
                <w:iCs/>
              </w:rPr>
            </w:pPr>
          </w:p>
          <w:p w14:paraId="084C4BA3" w14:textId="77777777" w:rsidR="005C63AD" w:rsidRDefault="005C63AD" w:rsidP="0085330A">
            <w:pPr>
              <w:pStyle w:val="ListParagraph"/>
              <w:spacing w:before="60" w:after="60"/>
              <w:ind w:left="252"/>
              <w:rPr>
                <w:b/>
                <w:bCs/>
                <w:iCs/>
              </w:rPr>
            </w:pPr>
          </w:p>
          <w:p w14:paraId="71FE6276" w14:textId="77777777" w:rsidR="005C63AD" w:rsidRDefault="005C63AD" w:rsidP="0085330A">
            <w:pPr>
              <w:pStyle w:val="ListParagraph"/>
              <w:spacing w:before="60" w:after="60"/>
              <w:ind w:left="252"/>
              <w:rPr>
                <w:b/>
                <w:bCs/>
                <w:iCs/>
              </w:rPr>
            </w:pPr>
          </w:p>
          <w:p w14:paraId="47143630" w14:textId="77777777" w:rsidR="005C63AD" w:rsidRPr="00833BA5" w:rsidRDefault="005C63AD" w:rsidP="0085330A">
            <w:pPr>
              <w:pStyle w:val="ListParagraph"/>
              <w:spacing w:before="60" w:after="60"/>
              <w:ind w:left="252"/>
              <w:rPr>
                <w:b/>
                <w:bCs/>
                <w:iCs/>
              </w:rPr>
            </w:pPr>
          </w:p>
        </w:tc>
      </w:tr>
      <w:tr w:rsidR="005C63AD" w:rsidRPr="00D25205" w14:paraId="2988436D" w14:textId="77777777" w:rsidTr="0085330A">
        <w:tc>
          <w:tcPr>
            <w:tcW w:w="816" w:type="dxa"/>
            <w:shd w:val="clear" w:color="auto" w:fill="D9D9D9" w:themeFill="background1" w:themeFillShade="D9"/>
            <w:vAlign w:val="center"/>
          </w:tcPr>
          <w:p w14:paraId="6FD4D96D" w14:textId="77777777" w:rsidR="005C63AD" w:rsidRPr="00833BA5" w:rsidRDefault="005C63AD" w:rsidP="0085330A">
            <w:pPr>
              <w:spacing w:before="60" w:after="60"/>
              <w:jc w:val="center"/>
              <w:rPr>
                <w:b/>
                <w:bCs/>
                <w:iCs/>
              </w:rPr>
            </w:pPr>
            <w:r>
              <w:rPr>
                <w:b/>
                <w:bCs/>
                <w:iCs/>
              </w:rPr>
              <w:t>G</w:t>
            </w:r>
          </w:p>
        </w:tc>
        <w:tc>
          <w:tcPr>
            <w:tcW w:w="8922" w:type="dxa"/>
            <w:shd w:val="clear" w:color="auto" w:fill="D9D9D9" w:themeFill="background1" w:themeFillShade="D9"/>
          </w:tcPr>
          <w:p w14:paraId="53A62FE5" w14:textId="77777777" w:rsidR="005C63AD" w:rsidRPr="00D25205" w:rsidRDefault="005C63AD" w:rsidP="0085330A">
            <w:pPr>
              <w:pStyle w:val="ListParagraph"/>
              <w:spacing w:before="60" w:after="60"/>
              <w:ind w:left="252"/>
              <w:rPr>
                <w:b/>
                <w:bCs/>
                <w:iCs/>
              </w:rPr>
            </w:pPr>
            <w:r w:rsidRPr="00D25205">
              <w:rPr>
                <w:b/>
                <w:bCs/>
                <w:iCs/>
              </w:rPr>
              <w:t xml:space="preserve">History: </w:t>
            </w:r>
            <w:r>
              <w:rPr>
                <w:b/>
                <w:bCs/>
                <w:iCs/>
              </w:rPr>
              <w:t>Provide a</w:t>
            </w:r>
            <w:r w:rsidRPr="00D25205">
              <w:rPr>
                <w:b/>
                <w:bCs/>
                <w:iCs/>
              </w:rPr>
              <w:t xml:space="preserve"> detailed description of other projects where the ATC has been used under comparable circumstances, if any, the success of such usage, and names, email addresses and contact telephone numbers of project owners that can confirm such statements</w:t>
            </w:r>
            <w:r>
              <w:rPr>
                <w:b/>
                <w:bCs/>
                <w:iCs/>
              </w:rPr>
              <w:t>.</w:t>
            </w:r>
          </w:p>
        </w:tc>
      </w:tr>
      <w:tr w:rsidR="005C63AD" w:rsidRPr="00D25205" w14:paraId="5A875D6F" w14:textId="77777777" w:rsidTr="0085330A">
        <w:tc>
          <w:tcPr>
            <w:tcW w:w="9738" w:type="dxa"/>
            <w:gridSpan w:val="2"/>
            <w:tcBorders>
              <w:bottom w:val="single" w:sz="4" w:space="0" w:color="000000" w:themeColor="text1"/>
            </w:tcBorders>
            <w:vAlign w:val="center"/>
          </w:tcPr>
          <w:p w14:paraId="6B8F8144" w14:textId="77777777" w:rsidR="005C63AD" w:rsidRDefault="005C63AD" w:rsidP="0085330A">
            <w:pPr>
              <w:pStyle w:val="ListParagraph"/>
              <w:spacing w:before="60" w:after="60"/>
              <w:ind w:left="252"/>
              <w:rPr>
                <w:b/>
                <w:bCs/>
                <w:iCs/>
              </w:rPr>
            </w:pPr>
          </w:p>
          <w:p w14:paraId="7B5EF148" w14:textId="77777777" w:rsidR="005C63AD" w:rsidRDefault="005C63AD" w:rsidP="0085330A">
            <w:pPr>
              <w:pStyle w:val="ListParagraph"/>
              <w:spacing w:before="60" w:after="60"/>
              <w:ind w:left="252"/>
              <w:rPr>
                <w:b/>
                <w:bCs/>
                <w:iCs/>
              </w:rPr>
            </w:pPr>
          </w:p>
          <w:p w14:paraId="045B406F" w14:textId="77777777" w:rsidR="005C63AD" w:rsidRDefault="005C63AD" w:rsidP="0085330A">
            <w:pPr>
              <w:pStyle w:val="ListParagraph"/>
              <w:spacing w:before="60" w:after="60"/>
              <w:ind w:left="252"/>
              <w:rPr>
                <w:b/>
                <w:bCs/>
                <w:iCs/>
              </w:rPr>
            </w:pPr>
          </w:p>
          <w:p w14:paraId="3BC39DBE" w14:textId="77777777" w:rsidR="005C63AD" w:rsidRPr="00833BA5" w:rsidRDefault="005C63AD" w:rsidP="0085330A">
            <w:pPr>
              <w:pStyle w:val="ListParagraph"/>
              <w:spacing w:before="60" w:after="60"/>
              <w:ind w:left="252"/>
              <w:rPr>
                <w:b/>
                <w:bCs/>
                <w:iCs/>
              </w:rPr>
            </w:pPr>
          </w:p>
        </w:tc>
      </w:tr>
      <w:tr w:rsidR="005C63AD" w14:paraId="3300432D" w14:textId="77777777" w:rsidTr="0085330A">
        <w:tc>
          <w:tcPr>
            <w:tcW w:w="816" w:type="dxa"/>
            <w:shd w:val="clear" w:color="auto" w:fill="D9D9D9" w:themeFill="background1" w:themeFillShade="D9"/>
            <w:vAlign w:val="center"/>
          </w:tcPr>
          <w:p w14:paraId="16185C3E" w14:textId="77777777" w:rsidR="005C63AD" w:rsidRPr="00833BA5" w:rsidRDefault="005C63AD" w:rsidP="0085330A">
            <w:pPr>
              <w:spacing w:before="60" w:after="60"/>
              <w:jc w:val="center"/>
              <w:rPr>
                <w:b/>
                <w:bCs/>
                <w:iCs/>
              </w:rPr>
            </w:pPr>
            <w:r>
              <w:rPr>
                <w:b/>
                <w:bCs/>
                <w:iCs/>
              </w:rPr>
              <w:t>H</w:t>
            </w:r>
          </w:p>
        </w:tc>
        <w:tc>
          <w:tcPr>
            <w:tcW w:w="8922" w:type="dxa"/>
            <w:shd w:val="clear" w:color="auto" w:fill="D9D9D9" w:themeFill="background1" w:themeFillShade="D9"/>
          </w:tcPr>
          <w:p w14:paraId="3F978619" w14:textId="77546CB1" w:rsidR="005C63AD" w:rsidRPr="00833BA5" w:rsidRDefault="005C63AD" w:rsidP="0085330A">
            <w:pPr>
              <w:pStyle w:val="ListParagraph"/>
              <w:spacing w:before="60" w:after="60"/>
              <w:ind w:left="252"/>
              <w:rPr>
                <w:b/>
                <w:bCs/>
                <w:iCs/>
              </w:rPr>
            </w:pPr>
            <w:r w:rsidRPr="00D25205">
              <w:rPr>
                <w:b/>
                <w:bCs/>
                <w:iCs/>
              </w:rPr>
              <w:t xml:space="preserve">Risks: </w:t>
            </w:r>
            <w:r>
              <w:rPr>
                <w:b/>
                <w:bCs/>
                <w:iCs/>
              </w:rPr>
              <w:t>Provide a</w:t>
            </w:r>
            <w:r w:rsidRPr="00D25205">
              <w:rPr>
                <w:b/>
                <w:bCs/>
                <w:iCs/>
              </w:rPr>
              <w:t xml:space="preserve"> description of any added or reduced risks to the </w:t>
            </w:r>
            <w:r w:rsidR="00EC33EC">
              <w:rPr>
                <w:b/>
                <w:bCs/>
                <w:iCs/>
              </w:rPr>
              <w:t>Authority</w:t>
            </w:r>
            <w:r w:rsidRPr="00D25205">
              <w:rPr>
                <w:b/>
                <w:bCs/>
                <w:iCs/>
              </w:rPr>
              <w:t xml:space="preserve"> and other Persons associated with implementing the ATC</w:t>
            </w:r>
            <w:r>
              <w:rPr>
                <w:b/>
                <w:bCs/>
                <w:iCs/>
              </w:rPr>
              <w:t>.</w:t>
            </w:r>
          </w:p>
        </w:tc>
      </w:tr>
      <w:tr w:rsidR="005C63AD" w:rsidRPr="00D25205" w14:paraId="4521DC3E" w14:textId="77777777" w:rsidTr="0085330A">
        <w:tc>
          <w:tcPr>
            <w:tcW w:w="9738" w:type="dxa"/>
            <w:gridSpan w:val="2"/>
            <w:tcBorders>
              <w:bottom w:val="single" w:sz="4" w:space="0" w:color="000000" w:themeColor="text1"/>
            </w:tcBorders>
            <w:vAlign w:val="center"/>
          </w:tcPr>
          <w:p w14:paraId="2C1DE3E0" w14:textId="77777777" w:rsidR="005C63AD" w:rsidRDefault="005C63AD" w:rsidP="0085330A">
            <w:pPr>
              <w:pStyle w:val="ListParagraph"/>
              <w:spacing w:before="60" w:after="60"/>
              <w:ind w:left="252"/>
              <w:rPr>
                <w:b/>
                <w:bCs/>
                <w:iCs/>
              </w:rPr>
            </w:pPr>
          </w:p>
          <w:p w14:paraId="11BBC9A4" w14:textId="77777777" w:rsidR="005C63AD" w:rsidRDefault="005C63AD" w:rsidP="0085330A">
            <w:pPr>
              <w:pStyle w:val="ListParagraph"/>
              <w:spacing w:before="60" w:after="60"/>
              <w:ind w:left="252"/>
              <w:rPr>
                <w:b/>
                <w:bCs/>
                <w:iCs/>
              </w:rPr>
            </w:pPr>
          </w:p>
          <w:p w14:paraId="6C335412" w14:textId="77777777" w:rsidR="005C63AD" w:rsidRDefault="005C63AD" w:rsidP="0085330A">
            <w:pPr>
              <w:pStyle w:val="ListParagraph"/>
              <w:spacing w:before="60" w:after="60"/>
              <w:ind w:left="252"/>
              <w:rPr>
                <w:b/>
                <w:bCs/>
                <w:iCs/>
              </w:rPr>
            </w:pPr>
          </w:p>
          <w:p w14:paraId="082D18EC" w14:textId="77777777" w:rsidR="005C63AD" w:rsidRPr="00833BA5" w:rsidRDefault="005C63AD" w:rsidP="0085330A">
            <w:pPr>
              <w:pStyle w:val="ListParagraph"/>
              <w:spacing w:before="60" w:after="60"/>
              <w:ind w:left="252"/>
              <w:rPr>
                <w:b/>
                <w:bCs/>
                <w:iCs/>
              </w:rPr>
            </w:pPr>
          </w:p>
        </w:tc>
      </w:tr>
      <w:tr w:rsidR="005C63AD" w14:paraId="3A41ED28" w14:textId="77777777" w:rsidTr="0085330A">
        <w:tc>
          <w:tcPr>
            <w:tcW w:w="816" w:type="dxa"/>
            <w:shd w:val="clear" w:color="auto" w:fill="D9D9D9" w:themeFill="background1" w:themeFillShade="D9"/>
            <w:vAlign w:val="center"/>
          </w:tcPr>
          <w:p w14:paraId="3F0B0D71" w14:textId="77777777" w:rsidR="005C63AD" w:rsidRPr="00833BA5" w:rsidRDefault="005C63AD" w:rsidP="0085330A">
            <w:pPr>
              <w:spacing w:before="60" w:after="60"/>
              <w:jc w:val="center"/>
              <w:rPr>
                <w:b/>
                <w:bCs/>
                <w:iCs/>
              </w:rPr>
            </w:pPr>
            <w:r>
              <w:rPr>
                <w:b/>
                <w:bCs/>
                <w:iCs/>
              </w:rPr>
              <w:t>I</w:t>
            </w:r>
          </w:p>
        </w:tc>
        <w:tc>
          <w:tcPr>
            <w:tcW w:w="8922" w:type="dxa"/>
            <w:shd w:val="clear" w:color="auto" w:fill="D9D9D9" w:themeFill="background1" w:themeFillShade="D9"/>
          </w:tcPr>
          <w:p w14:paraId="260F7681" w14:textId="77777777" w:rsidR="005C63AD" w:rsidRPr="00833BA5" w:rsidRDefault="005C63AD" w:rsidP="0085330A">
            <w:pPr>
              <w:pStyle w:val="ListParagraph"/>
              <w:spacing w:before="60" w:after="60"/>
              <w:ind w:left="252"/>
              <w:rPr>
                <w:b/>
                <w:bCs/>
                <w:iCs/>
              </w:rPr>
            </w:pPr>
            <w:r w:rsidRPr="00D25205">
              <w:rPr>
                <w:b/>
                <w:bCs/>
                <w:iCs/>
              </w:rPr>
              <w:t xml:space="preserve">Schedule: </w:t>
            </w:r>
            <w:r>
              <w:rPr>
                <w:b/>
                <w:bCs/>
                <w:iCs/>
              </w:rPr>
              <w:t>Provide a</w:t>
            </w:r>
            <w:r w:rsidRPr="00D25205">
              <w:rPr>
                <w:b/>
                <w:bCs/>
                <w:iCs/>
              </w:rPr>
              <w:t>n estimate of the impact of the ATC upon the Contract duration and schedule, including the Proposer’s estimate of the likely durations for any permits and consents necessary for the ATC</w:t>
            </w:r>
            <w:r>
              <w:rPr>
                <w:b/>
                <w:bCs/>
                <w:iCs/>
              </w:rPr>
              <w:t>.</w:t>
            </w:r>
          </w:p>
        </w:tc>
      </w:tr>
      <w:tr w:rsidR="005C63AD" w:rsidRPr="00D25205" w14:paraId="1404BFE8" w14:textId="77777777" w:rsidTr="0085330A">
        <w:tc>
          <w:tcPr>
            <w:tcW w:w="9738" w:type="dxa"/>
            <w:gridSpan w:val="2"/>
            <w:tcBorders>
              <w:bottom w:val="single" w:sz="4" w:space="0" w:color="000000" w:themeColor="text1"/>
            </w:tcBorders>
            <w:vAlign w:val="center"/>
          </w:tcPr>
          <w:p w14:paraId="0E33FD83" w14:textId="77777777" w:rsidR="005C63AD" w:rsidRDefault="005C63AD" w:rsidP="0085330A">
            <w:pPr>
              <w:pStyle w:val="ListParagraph"/>
              <w:spacing w:before="60" w:after="60"/>
              <w:ind w:left="252"/>
              <w:rPr>
                <w:b/>
                <w:bCs/>
                <w:iCs/>
              </w:rPr>
            </w:pPr>
          </w:p>
          <w:p w14:paraId="7B91463B" w14:textId="77777777" w:rsidR="005C63AD" w:rsidRDefault="005C63AD" w:rsidP="0085330A">
            <w:pPr>
              <w:pStyle w:val="ListParagraph"/>
              <w:spacing w:before="60" w:after="60"/>
              <w:ind w:left="252"/>
              <w:rPr>
                <w:b/>
                <w:bCs/>
                <w:iCs/>
              </w:rPr>
            </w:pPr>
          </w:p>
          <w:p w14:paraId="0F4035C1" w14:textId="77777777" w:rsidR="005C63AD" w:rsidRDefault="005C63AD" w:rsidP="0085330A">
            <w:pPr>
              <w:pStyle w:val="ListParagraph"/>
              <w:spacing w:before="60" w:after="60"/>
              <w:ind w:left="252"/>
              <w:rPr>
                <w:b/>
                <w:bCs/>
                <w:iCs/>
              </w:rPr>
            </w:pPr>
          </w:p>
          <w:p w14:paraId="2D5AEB61" w14:textId="77777777" w:rsidR="005C63AD" w:rsidRPr="00833BA5" w:rsidRDefault="005C63AD" w:rsidP="0085330A">
            <w:pPr>
              <w:pStyle w:val="ListParagraph"/>
              <w:spacing w:before="60" w:after="60"/>
              <w:ind w:left="252"/>
              <w:rPr>
                <w:b/>
                <w:bCs/>
                <w:iCs/>
              </w:rPr>
            </w:pPr>
          </w:p>
        </w:tc>
      </w:tr>
      <w:tr w:rsidR="005C63AD" w14:paraId="78BB901B" w14:textId="77777777" w:rsidTr="0085330A">
        <w:tc>
          <w:tcPr>
            <w:tcW w:w="816" w:type="dxa"/>
            <w:shd w:val="clear" w:color="auto" w:fill="D9D9D9" w:themeFill="background1" w:themeFillShade="D9"/>
            <w:vAlign w:val="center"/>
          </w:tcPr>
          <w:p w14:paraId="1542EEB1" w14:textId="77777777" w:rsidR="005C63AD" w:rsidRPr="00833BA5" w:rsidRDefault="005C63AD" w:rsidP="0085330A">
            <w:pPr>
              <w:spacing w:before="60" w:after="60"/>
              <w:jc w:val="center"/>
              <w:rPr>
                <w:b/>
                <w:bCs/>
                <w:iCs/>
              </w:rPr>
            </w:pPr>
            <w:r>
              <w:rPr>
                <w:b/>
                <w:bCs/>
                <w:iCs/>
              </w:rPr>
              <w:lastRenderedPageBreak/>
              <w:t>J</w:t>
            </w:r>
          </w:p>
        </w:tc>
        <w:tc>
          <w:tcPr>
            <w:tcW w:w="8922" w:type="dxa"/>
            <w:shd w:val="clear" w:color="auto" w:fill="D9D9D9" w:themeFill="background1" w:themeFillShade="D9"/>
          </w:tcPr>
          <w:p w14:paraId="43CBB3BF" w14:textId="7DC4DCA0" w:rsidR="005C63AD" w:rsidRPr="00D25205" w:rsidRDefault="005C63AD" w:rsidP="0085330A">
            <w:pPr>
              <w:pStyle w:val="ListParagraph"/>
              <w:spacing w:before="60" w:after="60"/>
              <w:ind w:left="252"/>
              <w:rPr>
                <w:b/>
                <w:bCs/>
                <w:iCs/>
              </w:rPr>
            </w:pPr>
            <w:r w:rsidRPr="00D25205">
              <w:rPr>
                <w:b/>
                <w:bCs/>
                <w:iCs/>
              </w:rPr>
              <w:t xml:space="preserve">Price: </w:t>
            </w:r>
            <w:r>
              <w:rPr>
                <w:b/>
                <w:bCs/>
                <w:iCs/>
              </w:rPr>
              <w:t>Provide a</w:t>
            </w:r>
            <w:r w:rsidRPr="00D25205">
              <w:rPr>
                <w:b/>
                <w:bCs/>
                <w:iCs/>
              </w:rPr>
              <w:t>n estimate of the impact</w:t>
            </w:r>
            <w:r>
              <w:rPr>
                <w:b/>
                <w:bCs/>
                <w:iCs/>
              </w:rPr>
              <w:t xml:space="preserve"> (</w:t>
            </w:r>
            <w:r w:rsidRPr="00BB3DB7">
              <w:rPr>
                <w:b/>
                <w:bCs/>
                <w:iCs/>
                <w:u w:val="single"/>
              </w:rPr>
              <w:t>Savings</w:t>
            </w:r>
            <w:r w:rsidR="00BB3DB7" w:rsidRPr="00BB3DB7">
              <w:rPr>
                <w:b/>
                <w:bCs/>
                <w:iCs/>
                <w:u w:val="single"/>
              </w:rPr>
              <w:t xml:space="preserve"> Only</w:t>
            </w:r>
            <w:r>
              <w:rPr>
                <w:b/>
                <w:bCs/>
                <w:iCs/>
              </w:rPr>
              <w:t>)</w:t>
            </w:r>
            <w:r w:rsidRPr="00D25205">
              <w:rPr>
                <w:b/>
                <w:bCs/>
                <w:iCs/>
              </w:rPr>
              <w:t xml:space="preserve"> of the ATC on the Proposal Price</w:t>
            </w:r>
            <w:r>
              <w:rPr>
                <w:b/>
                <w:bCs/>
                <w:iCs/>
              </w:rPr>
              <w:t>.</w:t>
            </w:r>
          </w:p>
        </w:tc>
      </w:tr>
      <w:tr w:rsidR="005C63AD" w:rsidRPr="00D25205" w14:paraId="31D04B46" w14:textId="77777777" w:rsidTr="0085330A">
        <w:tc>
          <w:tcPr>
            <w:tcW w:w="9738" w:type="dxa"/>
            <w:gridSpan w:val="2"/>
            <w:tcBorders>
              <w:bottom w:val="single" w:sz="4" w:space="0" w:color="000000" w:themeColor="text1"/>
            </w:tcBorders>
            <w:vAlign w:val="center"/>
          </w:tcPr>
          <w:p w14:paraId="4E946753" w14:textId="77777777" w:rsidR="005C63AD" w:rsidRDefault="005C63AD" w:rsidP="0085330A">
            <w:pPr>
              <w:pStyle w:val="ListParagraph"/>
              <w:spacing w:before="60" w:after="60"/>
              <w:ind w:left="252"/>
              <w:rPr>
                <w:b/>
                <w:bCs/>
                <w:iCs/>
              </w:rPr>
            </w:pPr>
          </w:p>
          <w:p w14:paraId="2E4CBD62" w14:textId="77777777" w:rsidR="005C63AD" w:rsidRDefault="005C63AD" w:rsidP="0085330A">
            <w:pPr>
              <w:pStyle w:val="ListParagraph"/>
              <w:spacing w:before="60" w:after="60"/>
              <w:ind w:left="252"/>
              <w:rPr>
                <w:b/>
                <w:bCs/>
                <w:iCs/>
              </w:rPr>
            </w:pPr>
          </w:p>
          <w:p w14:paraId="510A3776" w14:textId="77777777" w:rsidR="005C63AD" w:rsidRDefault="005C63AD" w:rsidP="0085330A">
            <w:pPr>
              <w:pStyle w:val="ListParagraph"/>
              <w:spacing w:before="60" w:after="60"/>
              <w:ind w:left="252"/>
              <w:rPr>
                <w:b/>
                <w:bCs/>
                <w:iCs/>
              </w:rPr>
            </w:pPr>
          </w:p>
          <w:p w14:paraId="0FFE8210" w14:textId="77777777" w:rsidR="005C63AD" w:rsidRPr="00833BA5" w:rsidRDefault="005C63AD" w:rsidP="0085330A">
            <w:pPr>
              <w:pStyle w:val="ListParagraph"/>
              <w:spacing w:before="60" w:after="60"/>
              <w:ind w:left="252"/>
              <w:rPr>
                <w:b/>
                <w:bCs/>
                <w:iCs/>
              </w:rPr>
            </w:pPr>
          </w:p>
        </w:tc>
      </w:tr>
      <w:tr w:rsidR="005C63AD" w14:paraId="4D692659" w14:textId="77777777" w:rsidTr="0085330A">
        <w:tc>
          <w:tcPr>
            <w:tcW w:w="816" w:type="dxa"/>
            <w:shd w:val="clear" w:color="auto" w:fill="D9D9D9" w:themeFill="background1" w:themeFillShade="D9"/>
            <w:vAlign w:val="center"/>
          </w:tcPr>
          <w:p w14:paraId="1EE47D65" w14:textId="77777777" w:rsidR="005C63AD" w:rsidRPr="00833BA5" w:rsidRDefault="005C63AD" w:rsidP="0085330A">
            <w:pPr>
              <w:spacing w:before="60" w:after="60"/>
              <w:jc w:val="center"/>
              <w:rPr>
                <w:b/>
                <w:bCs/>
                <w:iCs/>
              </w:rPr>
            </w:pPr>
            <w:r>
              <w:rPr>
                <w:b/>
                <w:bCs/>
                <w:iCs/>
              </w:rPr>
              <w:t>K</w:t>
            </w:r>
          </w:p>
        </w:tc>
        <w:tc>
          <w:tcPr>
            <w:tcW w:w="8922" w:type="dxa"/>
            <w:shd w:val="clear" w:color="auto" w:fill="D9D9D9" w:themeFill="background1" w:themeFillShade="D9"/>
          </w:tcPr>
          <w:p w14:paraId="3EAB51AD" w14:textId="77777777" w:rsidR="005C63AD" w:rsidRPr="00D25205" w:rsidRDefault="005C63AD" w:rsidP="0085330A">
            <w:pPr>
              <w:pStyle w:val="ListParagraph"/>
              <w:spacing w:before="60" w:after="60"/>
              <w:ind w:left="252"/>
              <w:rPr>
                <w:b/>
                <w:bCs/>
                <w:iCs/>
              </w:rPr>
            </w:pPr>
            <w:r w:rsidRPr="00D25205">
              <w:rPr>
                <w:b/>
                <w:bCs/>
                <w:iCs/>
              </w:rPr>
              <w:t xml:space="preserve">ROW Requirements: </w:t>
            </w:r>
            <w:r>
              <w:rPr>
                <w:b/>
                <w:bCs/>
                <w:iCs/>
              </w:rPr>
              <w:t>Provide a</w:t>
            </w:r>
            <w:r w:rsidRPr="00D25205">
              <w:rPr>
                <w:b/>
                <w:bCs/>
                <w:iCs/>
              </w:rPr>
              <w:t xml:space="preserve"> list of additional ROW requirements, if any, and a description of when additional ROW would be required in order to implement the ATC</w:t>
            </w:r>
            <w:r>
              <w:rPr>
                <w:b/>
                <w:bCs/>
                <w:iCs/>
              </w:rPr>
              <w:t>.</w:t>
            </w:r>
          </w:p>
        </w:tc>
      </w:tr>
      <w:tr w:rsidR="005C63AD" w:rsidRPr="00D25205" w14:paraId="443B8999" w14:textId="77777777" w:rsidTr="0085330A">
        <w:tc>
          <w:tcPr>
            <w:tcW w:w="9738" w:type="dxa"/>
            <w:gridSpan w:val="2"/>
            <w:tcBorders>
              <w:bottom w:val="single" w:sz="4" w:space="0" w:color="000000" w:themeColor="text1"/>
            </w:tcBorders>
            <w:vAlign w:val="center"/>
          </w:tcPr>
          <w:p w14:paraId="55F10FA1" w14:textId="77777777" w:rsidR="005C63AD" w:rsidRDefault="005C63AD" w:rsidP="0085330A">
            <w:pPr>
              <w:pStyle w:val="ListParagraph"/>
              <w:spacing w:before="60" w:after="60"/>
              <w:ind w:left="252"/>
              <w:rPr>
                <w:b/>
                <w:bCs/>
                <w:iCs/>
              </w:rPr>
            </w:pPr>
          </w:p>
          <w:p w14:paraId="1BF17187" w14:textId="77777777" w:rsidR="005C63AD" w:rsidRDefault="005C63AD" w:rsidP="0085330A">
            <w:pPr>
              <w:pStyle w:val="ListParagraph"/>
              <w:spacing w:before="60" w:after="60"/>
              <w:ind w:left="252"/>
              <w:rPr>
                <w:b/>
                <w:bCs/>
                <w:iCs/>
              </w:rPr>
            </w:pPr>
          </w:p>
          <w:p w14:paraId="189CF9F3" w14:textId="77777777" w:rsidR="005C63AD" w:rsidRDefault="005C63AD" w:rsidP="0085330A">
            <w:pPr>
              <w:pStyle w:val="ListParagraph"/>
              <w:spacing w:before="60" w:after="60"/>
              <w:ind w:left="252"/>
              <w:rPr>
                <w:b/>
                <w:bCs/>
                <w:iCs/>
              </w:rPr>
            </w:pPr>
          </w:p>
          <w:p w14:paraId="592D91B4" w14:textId="77777777" w:rsidR="005C63AD" w:rsidRPr="00833BA5" w:rsidRDefault="005C63AD" w:rsidP="0085330A">
            <w:pPr>
              <w:pStyle w:val="ListParagraph"/>
              <w:spacing w:before="60" w:after="60"/>
              <w:ind w:left="252"/>
              <w:rPr>
                <w:b/>
                <w:bCs/>
                <w:iCs/>
              </w:rPr>
            </w:pPr>
          </w:p>
        </w:tc>
      </w:tr>
      <w:tr w:rsidR="005C63AD" w14:paraId="3868FE19" w14:textId="77777777" w:rsidTr="0085330A">
        <w:tc>
          <w:tcPr>
            <w:tcW w:w="816" w:type="dxa"/>
            <w:shd w:val="clear" w:color="auto" w:fill="D9D9D9" w:themeFill="background1" w:themeFillShade="D9"/>
            <w:vAlign w:val="center"/>
          </w:tcPr>
          <w:p w14:paraId="3B1A78F1" w14:textId="77777777" w:rsidR="005C63AD" w:rsidRPr="00833BA5" w:rsidRDefault="005C63AD" w:rsidP="0085330A">
            <w:pPr>
              <w:spacing w:before="60" w:after="60"/>
              <w:jc w:val="center"/>
              <w:rPr>
                <w:b/>
                <w:bCs/>
                <w:iCs/>
              </w:rPr>
            </w:pPr>
            <w:r>
              <w:rPr>
                <w:b/>
                <w:bCs/>
                <w:iCs/>
              </w:rPr>
              <w:t>L</w:t>
            </w:r>
          </w:p>
        </w:tc>
        <w:tc>
          <w:tcPr>
            <w:tcW w:w="8922" w:type="dxa"/>
            <w:shd w:val="clear" w:color="auto" w:fill="D9D9D9" w:themeFill="background1" w:themeFillShade="D9"/>
          </w:tcPr>
          <w:p w14:paraId="019E7E89" w14:textId="703F16C7" w:rsidR="005C63AD" w:rsidRPr="00D25205" w:rsidRDefault="005C63AD" w:rsidP="0085330A">
            <w:pPr>
              <w:pStyle w:val="ListParagraph"/>
              <w:spacing w:before="60" w:after="60"/>
              <w:ind w:left="252"/>
              <w:rPr>
                <w:b/>
                <w:bCs/>
                <w:iCs/>
              </w:rPr>
            </w:pPr>
            <w:r w:rsidRPr="00D25205">
              <w:rPr>
                <w:b/>
                <w:bCs/>
                <w:iCs/>
              </w:rPr>
              <w:t xml:space="preserve">One-on-One Meeting: </w:t>
            </w:r>
            <w:r>
              <w:rPr>
                <w:b/>
                <w:bCs/>
                <w:iCs/>
              </w:rPr>
              <w:t>Provide a</w:t>
            </w:r>
            <w:r w:rsidRPr="00D25205">
              <w:rPr>
                <w:b/>
                <w:bCs/>
                <w:iCs/>
              </w:rPr>
              <w:t xml:space="preserve"> statement as to whether, in the Proposer’s view, a one-on-one meeting with the </w:t>
            </w:r>
            <w:r w:rsidR="00EC33EC">
              <w:rPr>
                <w:b/>
                <w:bCs/>
                <w:iCs/>
              </w:rPr>
              <w:t>Authority</w:t>
            </w:r>
            <w:r w:rsidRPr="00D25205">
              <w:rPr>
                <w:b/>
                <w:bCs/>
                <w:iCs/>
              </w:rPr>
              <w:t xml:space="preserve"> would be appropriate to discuss the ATC. </w:t>
            </w:r>
          </w:p>
        </w:tc>
      </w:tr>
      <w:tr w:rsidR="005C63AD" w14:paraId="2323556F" w14:textId="77777777" w:rsidTr="0085330A">
        <w:tc>
          <w:tcPr>
            <w:tcW w:w="9738" w:type="dxa"/>
            <w:gridSpan w:val="2"/>
          </w:tcPr>
          <w:p w14:paraId="2EE8E4FE" w14:textId="77777777" w:rsidR="005C63AD" w:rsidRDefault="005C63AD" w:rsidP="0085330A">
            <w:pPr>
              <w:pStyle w:val="ListParagraph"/>
              <w:spacing w:before="60" w:after="60"/>
              <w:ind w:left="252"/>
              <w:rPr>
                <w:b/>
                <w:bCs/>
                <w:iCs/>
              </w:rPr>
            </w:pPr>
          </w:p>
          <w:p w14:paraId="37A5B665" w14:textId="77777777" w:rsidR="005C63AD" w:rsidRDefault="005C63AD" w:rsidP="0085330A">
            <w:pPr>
              <w:pStyle w:val="ListParagraph"/>
              <w:spacing w:before="60" w:after="60"/>
              <w:ind w:left="252"/>
              <w:rPr>
                <w:b/>
                <w:bCs/>
                <w:iCs/>
              </w:rPr>
            </w:pPr>
          </w:p>
          <w:p w14:paraId="6B531D86" w14:textId="77777777" w:rsidR="005C63AD" w:rsidRDefault="005C63AD" w:rsidP="0085330A">
            <w:pPr>
              <w:pStyle w:val="ListParagraph"/>
              <w:spacing w:before="60" w:after="60"/>
              <w:ind w:left="252"/>
              <w:rPr>
                <w:b/>
                <w:bCs/>
                <w:iCs/>
              </w:rPr>
            </w:pPr>
          </w:p>
          <w:p w14:paraId="6EA09FE7" w14:textId="77777777" w:rsidR="005C63AD" w:rsidRPr="00833BA5" w:rsidRDefault="005C63AD" w:rsidP="0085330A">
            <w:pPr>
              <w:pStyle w:val="ListParagraph"/>
              <w:spacing w:before="60" w:after="60"/>
              <w:ind w:left="252"/>
              <w:rPr>
                <w:b/>
                <w:bCs/>
                <w:iCs/>
              </w:rPr>
            </w:pPr>
          </w:p>
        </w:tc>
      </w:tr>
      <w:tr w:rsidR="002B2A41" w14:paraId="6A3D08EB" w14:textId="77777777" w:rsidTr="0024207E">
        <w:tc>
          <w:tcPr>
            <w:tcW w:w="816" w:type="dxa"/>
            <w:shd w:val="clear" w:color="auto" w:fill="D9D9D9" w:themeFill="background1" w:themeFillShade="D9"/>
            <w:vAlign w:val="center"/>
          </w:tcPr>
          <w:p w14:paraId="789FD808" w14:textId="14DAB99F" w:rsidR="002B2A41" w:rsidRPr="00833BA5" w:rsidRDefault="002B2A41" w:rsidP="0024207E">
            <w:pPr>
              <w:spacing w:before="60" w:after="60"/>
              <w:jc w:val="center"/>
              <w:rPr>
                <w:b/>
                <w:bCs/>
                <w:iCs/>
              </w:rPr>
            </w:pPr>
            <w:r>
              <w:rPr>
                <w:b/>
                <w:bCs/>
                <w:iCs/>
              </w:rPr>
              <w:t>M</w:t>
            </w:r>
          </w:p>
        </w:tc>
        <w:tc>
          <w:tcPr>
            <w:tcW w:w="8922" w:type="dxa"/>
            <w:shd w:val="clear" w:color="auto" w:fill="D9D9D9" w:themeFill="background1" w:themeFillShade="D9"/>
          </w:tcPr>
          <w:p w14:paraId="272FA797" w14:textId="18CEB609" w:rsidR="002B2A41" w:rsidRPr="00D25205" w:rsidRDefault="002B2A41" w:rsidP="0024207E">
            <w:pPr>
              <w:pStyle w:val="ListParagraph"/>
              <w:spacing w:before="60" w:after="60"/>
              <w:ind w:left="252"/>
              <w:rPr>
                <w:b/>
                <w:bCs/>
                <w:iCs/>
              </w:rPr>
            </w:pPr>
            <w:r>
              <w:rPr>
                <w:b/>
                <w:bCs/>
                <w:iCs/>
              </w:rPr>
              <w:t>Attach supporting drawings/sketches (Required)</w:t>
            </w:r>
            <w:r w:rsidRPr="00D25205">
              <w:rPr>
                <w:b/>
                <w:bCs/>
                <w:iCs/>
              </w:rPr>
              <w:t xml:space="preserve">. </w:t>
            </w:r>
          </w:p>
        </w:tc>
      </w:tr>
      <w:tr w:rsidR="002B2A41" w14:paraId="34805692" w14:textId="77777777" w:rsidTr="0085330A">
        <w:tc>
          <w:tcPr>
            <w:tcW w:w="9738" w:type="dxa"/>
            <w:gridSpan w:val="2"/>
          </w:tcPr>
          <w:p w14:paraId="6FBCAE87" w14:textId="77777777" w:rsidR="002B2A41" w:rsidRDefault="002B2A41" w:rsidP="0085330A">
            <w:pPr>
              <w:pStyle w:val="ListParagraph"/>
              <w:spacing w:before="60" w:after="60"/>
              <w:ind w:left="252"/>
              <w:rPr>
                <w:b/>
                <w:bCs/>
                <w:iCs/>
              </w:rPr>
            </w:pPr>
          </w:p>
        </w:tc>
      </w:tr>
    </w:tbl>
    <w:p w14:paraId="1D914830" w14:textId="77777777" w:rsidR="005C63AD" w:rsidRDefault="005C63AD" w:rsidP="005C63AD">
      <w:pPr>
        <w:pStyle w:val="Para1"/>
      </w:pPr>
    </w:p>
    <w:p w14:paraId="698B0A24" w14:textId="77777777" w:rsidR="005C63AD" w:rsidRDefault="005C63AD" w:rsidP="005C63AD">
      <w:pPr>
        <w:pStyle w:val="Para1"/>
      </w:pPr>
    </w:p>
    <w:p w14:paraId="1610E378" w14:textId="77777777" w:rsidR="005C63AD" w:rsidRDefault="005C63AD" w:rsidP="005C63AD">
      <w:pPr>
        <w:pStyle w:val="Para1"/>
      </w:pPr>
    </w:p>
    <w:p w14:paraId="20F324A6" w14:textId="77777777" w:rsidR="005C63AD" w:rsidRDefault="005C63AD" w:rsidP="005C63AD">
      <w:pPr>
        <w:pStyle w:val="Para1"/>
        <w:sectPr w:rsidR="005C63AD" w:rsidSect="0085330A">
          <w:headerReference w:type="default" r:id="rId26"/>
          <w:footerReference w:type="default" r:id="rId27"/>
          <w:pgSz w:w="12240" w:h="15840" w:code="1"/>
          <w:pgMar w:top="1440" w:right="1710" w:bottom="1440" w:left="1440" w:header="720" w:footer="432" w:gutter="0"/>
          <w:pgNumType w:start="1"/>
          <w:cols w:space="720"/>
          <w:noEndnote/>
          <w:docGrid w:linePitch="326"/>
        </w:sectPr>
      </w:pPr>
    </w:p>
    <w:p w14:paraId="2AD1B4AB"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lastRenderedPageBreak/>
        <w:t xml:space="preserve">Form BDEA </w:t>
      </w:r>
    </w:p>
    <w:p w14:paraId="4A0CDF15" w14:textId="77777777" w:rsidR="005B65FE" w:rsidRPr="007C7B1F" w:rsidRDefault="005B65FE" w:rsidP="005B65FE">
      <w:pPr>
        <w:pStyle w:val="bodytext0"/>
        <w:jc w:val="center"/>
        <w:rPr>
          <w:rFonts w:ascii="Arial" w:hAnsi="Arial"/>
          <w:b/>
          <w:caps/>
          <w:sz w:val="28"/>
          <w:szCs w:val="28"/>
          <w:u w:val="single"/>
        </w:rPr>
      </w:pPr>
      <w:r w:rsidRPr="007C7B1F">
        <w:rPr>
          <w:rFonts w:ascii="Arial" w:hAnsi="Arial"/>
          <w:b/>
          <w:caps/>
          <w:sz w:val="28"/>
          <w:szCs w:val="28"/>
          <w:u w:val="single"/>
        </w:rPr>
        <w:t>Bid Document Escrow Agreement</w:t>
      </w:r>
    </w:p>
    <w:p w14:paraId="6AD71619" w14:textId="77777777" w:rsidR="005C63AD" w:rsidRPr="0012653A" w:rsidRDefault="005C63AD" w:rsidP="005C63AD">
      <w:pPr>
        <w:pStyle w:val="bodytext0"/>
        <w:ind w:left="864"/>
        <w:jc w:val="center"/>
        <w:rPr>
          <w:rFonts w:ascii="Arial" w:hAnsi="Arial"/>
          <w:b/>
        </w:rPr>
      </w:pPr>
    </w:p>
    <w:p w14:paraId="5877A562" w14:textId="77777777" w:rsidR="005C63AD" w:rsidRPr="0012653A" w:rsidRDefault="005C63AD" w:rsidP="005C63AD">
      <w:pPr>
        <w:rPr>
          <w:rFonts w:ascii="Arial" w:hAnsi="Arial"/>
          <w:b/>
          <w:bCs/>
        </w:rPr>
      </w:pPr>
    </w:p>
    <w:p w14:paraId="01107473"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F501D11" w14:textId="77777777" w:rsidR="005C63AD" w:rsidRPr="0012653A" w:rsidRDefault="005C63AD" w:rsidP="005C63AD">
      <w:pPr>
        <w:jc w:val="both"/>
        <w:rPr>
          <w:rFonts w:ascii="Arial" w:hAnsi="Arial"/>
          <w:sz w:val="22"/>
          <w:szCs w:val="22"/>
        </w:rPr>
      </w:pPr>
    </w:p>
    <w:p w14:paraId="6F780558" w14:textId="2B52CBFC" w:rsidR="005C63AD" w:rsidRPr="0012653A" w:rsidRDefault="00BB3DB7"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6A71E333" w14:textId="77777777" w:rsidR="005C63AD" w:rsidRPr="0012653A" w:rsidRDefault="005C63AD" w:rsidP="005C63AD">
      <w:pPr>
        <w:jc w:val="both"/>
        <w:rPr>
          <w:rFonts w:ascii="Arial" w:hAnsi="Arial"/>
          <w:sz w:val="22"/>
          <w:szCs w:val="22"/>
        </w:rPr>
      </w:pPr>
    </w:p>
    <w:p w14:paraId="2E25FA77"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02066008" w14:textId="77777777" w:rsidR="005C63AD" w:rsidRPr="0012653A" w:rsidRDefault="005C63AD" w:rsidP="005C63AD">
      <w:pPr>
        <w:jc w:val="both"/>
        <w:rPr>
          <w:rFonts w:ascii="Arial" w:hAnsi="Arial"/>
        </w:rPr>
      </w:pPr>
    </w:p>
    <w:p w14:paraId="499EBA3E" w14:textId="0717EDFD" w:rsidR="005C63AD" w:rsidRPr="0012653A" w:rsidRDefault="005C63AD" w:rsidP="005C63AD">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sidR="000066CB">
        <w:rPr>
          <w:rStyle w:val="StyleTimesNewRoman"/>
          <w:rFonts w:ascii="Arial" w:hAnsi="Arial"/>
          <w:szCs w:val="22"/>
        </w:rPr>
        <w:t>19</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 </w:t>
      </w:r>
      <w:r w:rsidR="000E72BE">
        <w:rPr>
          <w:rStyle w:val="StyleTimesNewRoman"/>
          <w:rFonts w:ascii="Arial" w:hAnsi="Arial"/>
          <w:szCs w:val="22"/>
        </w:rPr>
        <w:t xml:space="preserve">THRUWAY </w:t>
      </w:r>
      <w:r w:rsidR="00EC33EC">
        <w:rPr>
          <w:rStyle w:val="StyleTimesNewRoman"/>
          <w:rFonts w:ascii="Arial" w:hAnsi="Arial"/>
          <w:szCs w:val="22"/>
        </w:rPr>
        <w:t>AUTHORITY</w:t>
      </w:r>
      <w:r w:rsidRPr="0012653A">
        <w:rPr>
          <w:rFonts w:ascii="Arial" w:hAnsi="Arial"/>
          <w:sz w:val="22"/>
          <w:szCs w:val="22"/>
        </w:rPr>
        <w:t xml:space="preserve">  (hereinafter “</w:t>
      </w:r>
      <w:r w:rsidR="000E72BE">
        <w:rPr>
          <w:rFonts w:ascii="Arial" w:hAnsi="Arial"/>
          <w:sz w:val="22"/>
          <w:szCs w:val="22"/>
        </w:rPr>
        <w:t>NYSTA</w:t>
      </w:r>
      <w:r w:rsidRPr="0012653A">
        <w:rPr>
          <w:rFonts w:ascii="Arial" w:hAnsi="Arial"/>
          <w:sz w:val="22"/>
          <w:szCs w:val="22"/>
        </w:rPr>
        <w:t xml:space="preserve">”), whose principal office is located at </w:t>
      </w:r>
      <w:r w:rsidR="00BB3DB7">
        <w:rPr>
          <w:rFonts w:ascii="Arial" w:hAnsi="Arial"/>
          <w:sz w:val="22"/>
          <w:szCs w:val="22"/>
        </w:rPr>
        <w:t>200 Southern Blvd.</w:t>
      </w:r>
      <w:r w:rsidRPr="0012653A">
        <w:rPr>
          <w:rFonts w:ascii="Arial" w:hAnsi="Arial"/>
          <w:sz w:val="22"/>
          <w:szCs w:val="22"/>
        </w:rPr>
        <w:t xml:space="preserve">, Albany, New York </w:t>
      </w:r>
      <w:r w:rsidR="00BB3DB7">
        <w:rPr>
          <w:rFonts w:ascii="Arial" w:hAnsi="Arial"/>
          <w:sz w:val="22"/>
          <w:szCs w:val="22"/>
        </w:rPr>
        <w:t>12209</w:t>
      </w:r>
      <w:r w:rsidRPr="0012653A">
        <w:rPr>
          <w:rStyle w:val="StyleTimesNewRoman"/>
          <w:rFonts w:ascii="Arial" w:hAnsi="Arial"/>
          <w:szCs w:val="22"/>
        </w:rPr>
        <w:t xml:space="preserve">,  and  </w:t>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t xml:space="preserve"> </w:t>
      </w:r>
      <w:r w:rsidRPr="0012653A">
        <w:rPr>
          <w:rFonts w:ascii="Arial" w:hAnsi="Arial"/>
          <w:i/>
          <w:sz w:val="22"/>
          <w:szCs w:val="22"/>
          <w:u w:val="single"/>
        </w:rPr>
        <w:t xml:space="preserve">                                                     </w:t>
      </w:r>
      <w:r>
        <w:rPr>
          <w:rFonts w:ascii="Arial" w:hAnsi="Arial"/>
          <w:sz w:val="22"/>
          <w:szCs w:val="22"/>
        </w:rPr>
        <w:t xml:space="preserve">, </w:t>
      </w:r>
      <w:r w:rsidRPr="0012653A">
        <w:rPr>
          <w:rFonts w:ascii="Arial" w:hAnsi="Arial"/>
          <w:sz w:val="22"/>
          <w:szCs w:val="22"/>
        </w:rPr>
        <w:t>duly organi</w:t>
      </w:r>
      <w:r>
        <w:rPr>
          <w:rFonts w:ascii="Arial" w:hAnsi="Arial"/>
          <w:sz w:val="22"/>
          <w:szCs w:val="22"/>
        </w:rPr>
        <w:t>z</w:t>
      </w:r>
      <w:r w:rsidRPr="0012653A">
        <w:rPr>
          <w:rFonts w:ascii="Arial" w:hAnsi="Arial"/>
          <w:sz w:val="22"/>
          <w:szCs w:val="22"/>
        </w:rPr>
        <w:t xml:space="preserve">ed and existing under the laws of the State of _____________________, having its principal office at______________ </w:t>
      </w:r>
      <w:r w:rsidRPr="0012653A">
        <w:rPr>
          <w:rStyle w:val="StyleTimesNewRoman"/>
          <w:rFonts w:ascii="Arial" w:hAnsi="Arial"/>
          <w:szCs w:val="22"/>
        </w:rPr>
        <w:t>(hereinafter referred to as "Proposer").</w:t>
      </w:r>
    </w:p>
    <w:p w14:paraId="695BC439" w14:textId="77777777" w:rsidR="005C63AD" w:rsidRPr="0012653A" w:rsidRDefault="005C63AD" w:rsidP="005C63AD">
      <w:pPr>
        <w:jc w:val="both"/>
        <w:rPr>
          <w:rStyle w:val="StyleTimesNewRoman"/>
          <w:rFonts w:ascii="Arial" w:hAnsi="Arial"/>
          <w:szCs w:val="22"/>
        </w:rPr>
      </w:pPr>
    </w:p>
    <w:p w14:paraId="0083BE8A" w14:textId="77777777" w:rsidR="005C63AD" w:rsidRPr="0012653A" w:rsidRDefault="005C63AD" w:rsidP="005C63AD">
      <w:pPr>
        <w:jc w:val="both"/>
        <w:rPr>
          <w:rFonts w:ascii="Arial" w:hAnsi="Arial"/>
          <w:sz w:val="22"/>
          <w:szCs w:val="22"/>
        </w:rPr>
      </w:pPr>
      <w:r w:rsidRPr="0012653A">
        <w:rPr>
          <w:rFonts w:ascii="Arial" w:hAnsi="Arial"/>
          <w:sz w:val="22"/>
          <w:szCs w:val="22"/>
        </w:rPr>
        <w:t>WITNESSETH:</w:t>
      </w:r>
    </w:p>
    <w:p w14:paraId="593162F6" w14:textId="77777777" w:rsidR="005C63AD" w:rsidRPr="0012653A" w:rsidRDefault="005C63AD" w:rsidP="005C63AD">
      <w:pPr>
        <w:jc w:val="both"/>
        <w:rPr>
          <w:rFonts w:ascii="Arial" w:hAnsi="Arial"/>
        </w:rPr>
      </w:pPr>
    </w:p>
    <w:p w14:paraId="56AE655D" w14:textId="01FE427F" w:rsidR="005C63AD" w:rsidRPr="0012653A" w:rsidRDefault="005C63AD" w:rsidP="005C63AD">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w:t>
      </w:r>
      <w:r w:rsidRPr="0012653A">
        <w:rPr>
          <w:rStyle w:val="StyleTimesNewRoman"/>
          <w:rFonts w:ascii="Arial" w:hAnsi="Arial"/>
        </w:rPr>
        <w:t xml:space="preserve"> Project (</w:t>
      </w:r>
      <w:r>
        <w:rPr>
          <w:rStyle w:val="StyleTimesNewRoman"/>
          <w:rFonts w:ascii="Arial" w:hAnsi="Arial"/>
        </w:rPr>
        <w:t xml:space="preserve">the </w:t>
      </w:r>
      <w:r w:rsidRPr="0012653A">
        <w:rPr>
          <w:rStyle w:val="StyleTimesNewRoman"/>
          <w:rFonts w:ascii="Arial" w:hAnsi="Arial"/>
        </w:rPr>
        <w:t xml:space="preserve">“Project”); </w:t>
      </w:r>
    </w:p>
    <w:p w14:paraId="7B737899" w14:textId="77777777" w:rsidR="005C63AD" w:rsidRPr="0012653A" w:rsidRDefault="005C63AD" w:rsidP="005C63AD">
      <w:pPr>
        <w:ind w:firstLine="720"/>
        <w:jc w:val="both"/>
        <w:rPr>
          <w:rFonts w:ascii="Arial" w:hAnsi="Arial"/>
        </w:rPr>
      </w:pPr>
    </w:p>
    <w:p w14:paraId="17E6814B" w14:textId="30A99221" w:rsidR="005C63AD" w:rsidRDefault="005C63AD" w:rsidP="005C63AD">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r>
        <w:rPr>
          <w:rStyle w:val="StyleTimesNewRoman"/>
          <w:rFonts w:ascii="Arial" w:hAnsi="Arial"/>
          <w:szCs w:val="22"/>
        </w:rPr>
        <w:t>and</w:t>
      </w:r>
    </w:p>
    <w:p w14:paraId="00FAC988" w14:textId="77777777" w:rsidR="005C63AD" w:rsidRDefault="005C63AD" w:rsidP="005C63AD">
      <w:pPr>
        <w:ind w:firstLine="720"/>
        <w:jc w:val="both"/>
        <w:rPr>
          <w:rStyle w:val="StyleTimesNewRoman"/>
          <w:rFonts w:ascii="Arial" w:hAnsi="Arial"/>
          <w:szCs w:val="22"/>
        </w:rPr>
      </w:pPr>
    </w:p>
    <w:p w14:paraId="30120B1F" w14:textId="672CC139" w:rsidR="005C63AD" w:rsidRPr="0012653A" w:rsidRDefault="005C63AD" w:rsidP="005C63AD">
      <w:pPr>
        <w:ind w:firstLine="720"/>
        <w:jc w:val="both"/>
        <w:rPr>
          <w:rStyle w:val="StyleTimesNewRoman"/>
          <w:rFonts w:ascii="Arial" w:hAnsi="Arial"/>
          <w:szCs w:val="22"/>
        </w:rPr>
      </w:pPr>
      <w:r>
        <w:rPr>
          <w:rStyle w:val="StyleTimesNewRoman"/>
          <w:rFonts w:ascii="Arial" w:hAnsi="Arial"/>
          <w:szCs w:val="22"/>
        </w:rPr>
        <w:t xml:space="preserve">WHEREAS, </w:t>
      </w:r>
      <w:r w:rsidR="00314F2F">
        <w:rPr>
          <w:rStyle w:val="StyleTimesNewRoman"/>
          <w:rFonts w:ascii="Arial" w:hAnsi="Arial"/>
          <w:szCs w:val="22"/>
        </w:rPr>
        <w:t>NYSTA</w:t>
      </w:r>
      <w:r>
        <w:rPr>
          <w:rStyle w:val="StyleTimesNewRoman"/>
          <w:rFonts w:ascii="Arial" w:hAnsi="Arial"/>
          <w:szCs w:val="22"/>
        </w:rPr>
        <w:t xml:space="preserve"> has decided to award the Contract to the Proposer. </w:t>
      </w:r>
    </w:p>
    <w:p w14:paraId="3F417E41" w14:textId="77777777" w:rsidR="005C63AD" w:rsidRPr="0012653A" w:rsidRDefault="005C63AD" w:rsidP="005C63AD">
      <w:pPr>
        <w:ind w:firstLine="720"/>
        <w:jc w:val="both"/>
        <w:rPr>
          <w:rFonts w:ascii="Arial" w:hAnsi="Arial"/>
          <w:sz w:val="22"/>
          <w:szCs w:val="22"/>
        </w:rPr>
      </w:pPr>
    </w:p>
    <w:p w14:paraId="4E95485C" w14:textId="77777777" w:rsidR="005C63AD" w:rsidRPr="0012653A" w:rsidRDefault="005C63AD" w:rsidP="005C63AD">
      <w:pPr>
        <w:ind w:firstLine="720"/>
        <w:jc w:val="both"/>
        <w:rPr>
          <w:rStyle w:val="StyleTimesNewRoman"/>
          <w:rFonts w:ascii="Arial" w:hAnsi="Arial"/>
        </w:rPr>
      </w:pPr>
      <w:r w:rsidRPr="0012653A">
        <w:rPr>
          <w:rStyle w:val="StyleTimesNewRoman"/>
          <w:rFonts w:ascii="Arial" w:hAnsi="Arial"/>
        </w:rPr>
        <w:t>NOW, THEREFORE, the parties agree as follows:</w:t>
      </w:r>
    </w:p>
    <w:p w14:paraId="5005D12E" w14:textId="77777777" w:rsidR="005C63AD" w:rsidRPr="0012653A" w:rsidRDefault="005C63AD" w:rsidP="005C63AD">
      <w:pPr>
        <w:jc w:val="both"/>
        <w:rPr>
          <w:rFonts w:ascii="Arial" w:hAnsi="Arial"/>
        </w:rPr>
      </w:pPr>
    </w:p>
    <w:p w14:paraId="0A36B0CC" w14:textId="3053AC6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ESCROWING OF BID DOCUMENTS</w:t>
      </w:r>
      <w:r w:rsidRPr="0012653A">
        <w:rPr>
          <w:rFonts w:ascii="Arial" w:hAnsi="Arial"/>
          <w:b/>
          <w:bCs/>
          <w:sz w:val="22"/>
          <w:szCs w:val="22"/>
        </w:rPr>
        <w:t xml:space="preserve">.  </w:t>
      </w:r>
      <w:r w:rsidRPr="00E54800">
        <w:rPr>
          <w:rFonts w:ascii="Arial" w:hAnsi="Arial"/>
          <w:bCs/>
          <w:sz w:val="22"/>
          <w:szCs w:val="22"/>
        </w:rPr>
        <w:t xml:space="preserve">The Proposer must agree, as a condition of the award of the Contract, to submit all Bid Documents to </w:t>
      </w:r>
      <w:r w:rsidR="00314F2F">
        <w:rPr>
          <w:rFonts w:ascii="Arial" w:hAnsi="Arial"/>
          <w:bCs/>
          <w:sz w:val="22"/>
          <w:szCs w:val="22"/>
        </w:rPr>
        <w:t>NYSTA</w:t>
      </w:r>
      <w:r w:rsidRPr="00E54800">
        <w:rPr>
          <w:rFonts w:ascii="Arial" w:hAnsi="Arial"/>
          <w:bCs/>
          <w:sz w:val="22"/>
          <w:szCs w:val="22"/>
        </w:rPr>
        <w:t>, t</w:t>
      </w:r>
      <w:r>
        <w:rPr>
          <w:rFonts w:ascii="Arial" w:hAnsi="Arial"/>
          <w:bCs/>
          <w:sz w:val="22"/>
          <w:szCs w:val="22"/>
        </w:rPr>
        <w:t xml:space="preserve">o be held by </w:t>
      </w:r>
      <w:r w:rsidR="00314F2F">
        <w:rPr>
          <w:rFonts w:ascii="Arial" w:hAnsi="Arial"/>
          <w:bCs/>
          <w:sz w:val="22"/>
          <w:szCs w:val="22"/>
        </w:rPr>
        <w:t>NYSTA</w:t>
      </w:r>
      <w:r>
        <w:rPr>
          <w:rFonts w:ascii="Arial" w:hAnsi="Arial"/>
          <w:bCs/>
          <w:sz w:val="22"/>
          <w:szCs w:val="22"/>
        </w:rPr>
        <w:t xml:space="preserve"> in e</w:t>
      </w:r>
      <w:r w:rsidRPr="00E54800">
        <w:rPr>
          <w:rFonts w:ascii="Arial" w:hAnsi="Arial"/>
          <w:bCs/>
          <w:sz w:val="22"/>
          <w:szCs w:val="22"/>
        </w:rPr>
        <w:t>scrow</w:t>
      </w:r>
      <w:r>
        <w:rPr>
          <w:rFonts w:ascii="Arial" w:hAnsi="Arial"/>
          <w:bCs/>
          <w:sz w:val="22"/>
          <w:szCs w:val="22"/>
        </w:rPr>
        <w:t xml:space="preserve">.  </w:t>
      </w:r>
      <w:r w:rsidRPr="005F1BF6">
        <w:rPr>
          <w:rFonts w:ascii="Arial" w:hAnsi="Arial"/>
          <w:bCs/>
          <w:sz w:val="22"/>
          <w:szCs w:val="22"/>
        </w:rPr>
        <w:t xml:space="preserve">Failure to submit the Bid Documents to </w:t>
      </w:r>
      <w:r w:rsidR="00314F2F">
        <w:rPr>
          <w:rFonts w:ascii="Arial" w:hAnsi="Arial"/>
          <w:bCs/>
          <w:sz w:val="22"/>
          <w:szCs w:val="22"/>
        </w:rPr>
        <w:t>NYSTA</w:t>
      </w:r>
      <w:r w:rsidRPr="005F1BF6">
        <w:rPr>
          <w:rFonts w:ascii="Arial" w:hAnsi="Arial"/>
          <w:bCs/>
          <w:sz w:val="22"/>
          <w:szCs w:val="22"/>
        </w:rPr>
        <w:t xml:space="preserve"> within 15 days of the execution of this Agreement may result in the Proposer’s bid being deemed non-responsive, </w:t>
      </w:r>
      <w:r>
        <w:rPr>
          <w:rFonts w:ascii="Arial" w:hAnsi="Arial"/>
          <w:bCs/>
          <w:sz w:val="22"/>
          <w:szCs w:val="22"/>
        </w:rPr>
        <w:t xml:space="preserve">which would end </w:t>
      </w:r>
      <w:r w:rsidRPr="005F1BF6">
        <w:rPr>
          <w:rFonts w:ascii="Arial" w:hAnsi="Arial"/>
          <w:bCs/>
          <w:sz w:val="22"/>
          <w:szCs w:val="22"/>
        </w:rPr>
        <w:t xml:space="preserve">the contracting process between </w:t>
      </w:r>
      <w:r w:rsidR="00314F2F">
        <w:rPr>
          <w:rFonts w:ascii="Arial" w:hAnsi="Arial"/>
          <w:bCs/>
          <w:sz w:val="22"/>
          <w:szCs w:val="22"/>
        </w:rPr>
        <w:t>NYSTA</w:t>
      </w:r>
      <w:r w:rsidRPr="005F1BF6">
        <w:rPr>
          <w:rFonts w:ascii="Arial" w:hAnsi="Arial"/>
          <w:bCs/>
          <w:sz w:val="22"/>
          <w:szCs w:val="22"/>
        </w:rPr>
        <w:t xml:space="preserve"> and Proposer </w:t>
      </w:r>
      <w:r>
        <w:rPr>
          <w:rFonts w:ascii="Arial" w:hAnsi="Arial"/>
          <w:bCs/>
          <w:sz w:val="22"/>
          <w:szCs w:val="22"/>
        </w:rPr>
        <w:t>on the Project</w:t>
      </w:r>
      <w:r w:rsidRPr="005F1BF6">
        <w:rPr>
          <w:rFonts w:ascii="Arial" w:hAnsi="Arial"/>
          <w:bCs/>
          <w:sz w:val="22"/>
          <w:szCs w:val="22"/>
        </w:rPr>
        <w:t>.</w:t>
      </w:r>
    </w:p>
    <w:p w14:paraId="6F2948D7" w14:textId="77777777" w:rsidR="005C63AD" w:rsidRDefault="005C63AD" w:rsidP="005C63AD">
      <w:pPr>
        <w:ind w:firstLine="720"/>
        <w:jc w:val="both"/>
        <w:rPr>
          <w:rFonts w:ascii="Arial" w:hAnsi="Arial"/>
          <w:bCs/>
          <w:sz w:val="22"/>
          <w:szCs w:val="22"/>
        </w:rPr>
      </w:pPr>
      <w:r w:rsidRPr="00E54800">
        <w:rPr>
          <w:rFonts w:ascii="Arial" w:hAnsi="Arial"/>
          <w:bCs/>
          <w:sz w:val="22"/>
          <w:szCs w:val="22"/>
        </w:rPr>
        <w:t>The Bid Documents must clearly itemize the estimated costs of performing the work of each bid item contained in the RFP.  The bid ite</w:t>
      </w:r>
      <w:r>
        <w:rPr>
          <w:rFonts w:ascii="Arial" w:hAnsi="Arial"/>
          <w:bCs/>
          <w:sz w:val="22"/>
          <w:szCs w:val="22"/>
        </w:rPr>
        <w:t>m</w:t>
      </w:r>
      <w:r w:rsidRPr="00E54800">
        <w:rPr>
          <w:rFonts w:ascii="Arial" w:hAnsi="Arial"/>
          <w:bCs/>
          <w:sz w:val="22"/>
          <w:szCs w:val="22"/>
        </w:rPr>
        <w:t xml:space="preserve">s should be separated into sub-items as required to present a complete and detailed cost estimate and allow a detailed cost review.  </w:t>
      </w:r>
    </w:p>
    <w:p w14:paraId="1DDC4BEE" w14:textId="77777777" w:rsidR="005C63AD" w:rsidRDefault="005C63AD" w:rsidP="005C63AD">
      <w:pPr>
        <w:ind w:firstLine="720"/>
        <w:jc w:val="both"/>
        <w:rPr>
          <w:rFonts w:ascii="Arial" w:hAnsi="Arial"/>
          <w:bCs/>
          <w:sz w:val="22"/>
          <w:szCs w:val="22"/>
        </w:rPr>
      </w:pPr>
      <w:r>
        <w:rPr>
          <w:rFonts w:ascii="Arial" w:hAnsi="Arial"/>
          <w:bCs/>
          <w:sz w:val="22"/>
          <w:szCs w:val="22"/>
        </w:rPr>
        <w:t>Estimated cost should be broken into the Proposer’s usual estimate categories such as direct labor, equipment operations, expendable materials, permanent materials, and subcontractor costs.  Plant and equipment and indirect costs should be detailed.  The Proposer’s allocation of plant and equipment, indirect costs, contingencies, markup, and other items allocated to each bid item must also be included.</w:t>
      </w:r>
    </w:p>
    <w:p w14:paraId="2759ABA0" w14:textId="77777777" w:rsidR="005C63AD" w:rsidRDefault="005C63AD" w:rsidP="005C63AD">
      <w:pPr>
        <w:ind w:firstLine="720"/>
        <w:jc w:val="both"/>
        <w:rPr>
          <w:rFonts w:ascii="Arial" w:hAnsi="Arial"/>
          <w:bCs/>
          <w:sz w:val="22"/>
          <w:szCs w:val="22"/>
        </w:rPr>
      </w:pPr>
      <w:r>
        <w:rPr>
          <w:rFonts w:ascii="Arial" w:hAnsi="Arial"/>
          <w:bCs/>
          <w:sz w:val="22"/>
          <w:szCs w:val="22"/>
        </w:rPr>
        <w:t>“</w:t>
      </w:r>
      <w:r w:rsidRPr="00E54800">
        <w:rPr>
          <w:rFonts w:ascii="Arial" w:hAnsi="Arial"/>
          <w:bCs/>
          <w:sz w:val="22"/>
          <w:szCs w:val="22"/>
        </w:rPr>
        <w:t>Bid Documents</w:t>
      </w:r>
      <w:r>
        <w:rPr>
          <w:rFonts w:ascii="Arial" w:hAnsi="Arial"/>
          <w:bCs/>
          <w:sz w:val="22"/>
          <w:szCs w:val="22"/>
        </w:rPr>
        <w:t>”</w:t>
      </w:r>
      <w:r w:rsidRPr="00E54800">
        <w:rPr>
          <w:rFonts w:ascii="Arial" w:hAnsi="Arial"/>
          <w:bCs/>
          <w:sz w:val="22"/>
          <w:szCs w:val="22"/>
        </w:rPr>
        <w:t xml:space="preserve"> </w:t>
      </w:r>
      <w:r>
        <w:rPr>
          <w:rFonts w:ascii="Arial" w:hAnsi="Arial"/>
          <w:bCs/>
          <w:sz w:val="22"/>
          <w:szCs w:val="22"/>
        </w:rPr>
        <w:t xml:space="preserve">include </w:t>
      </w:r>
      <w:r w:rsidRPr="00E54800">
        <w:rPr>
          <w:rFonts w:ascii="Arial" w:hAnsi="Arial"/>
          <w:bCs/>
          <w:sz w:val="22"/>
          <w:szCs w:val="22"/>
        </w:rPr>
        <w:t>all documents and data used by the Proposer to determine th</w:t>
      </w:r>
      <w:r>
        <w:rPr>
          <w:rFonts w:ascii="Arial" w:hAnsi="Arial"/>
          <w:bCs/>
          <w:sz w:val="22"/>
          <w:szCs w:val="22"/>
        </w:rPr>
        <w:t>e</w:t>
      </w:r>
      <w:r w:rsidRPr="00E54800">
        <w:rPr>
          <w:rFonts w:ascii="Arial" w:hAnsi="Arial"/>
          <w:bCs/>
          <w:sz w:val="22"/>
          <w:szCs w:val="22"/>
        </w:rPr>
        <w:t xml:space="preserve"> bid on the project, include all writi</w:t>
      </w:r>
      <w:r>
        <w:rPr>
          <w:rFonts w:ascii="Arial" w:hAnsi="Arial"/>
          <w:bCs/>
          <w:sz w:val="22"/>
          <w:szCs w:val="22"/>
        </w:rPr>
        <w:t>n</w:t>
      </w:r>
      <w:r w:rsidRPr="00E54800">
        <w:rPr>
          <w:rFonts w:ascii="Arial" w:hAnsi="Arial"/>
          <w:bCs/>
          <w:sz w:val="22"/>
          <w:szCs w:val="22"/>
        </w:rPr>
        <w:t xml:space="preserve">gs, charts, </w:t>
      </w:r>
      <w:r>
        <w:rPr>
          <w:rFonts w:ascii="Arial" w:hAnsi="Arial"/>
          <w:bCs/>
          <w:sz w:val="22"/>
          <w:szCs w:val="22"/>
        </w:rPr>
        <w:t>data compila</w:t>
      </w:r>
      <w:r w:rsidRPr="00E54800">
        <w:rPr>
          <w:rFonts w:ascii="Arial" w:hAnsi="Arial"/>
          <w:bCs/>
          <w:sz w:val="22"/>
          <w:szCs w:val="22"/>
        </w:rPr>
        <w:t>tion, working papers, computer printouts and other documents, in any media, including hard c</w:t>
      </w:r>
      <w:r>
        <w:rPr>
          <w:rFonts w:ascii="Arial" w:hAnsi="Arial"/>
          <w:bCs/>
          <w:sz w:val="22"/>
          <w:szCs w:val="22"/>
        </w:rPr>
        <w:t>opy and electronic</w:t>
      </w:r>
      <w:r w:rsidRPr="00E54800">
        <w:rPr>
          <w:rFonts w:ascii="Arial" w:hAnsi="Arial"/>
          <w:bCs/>
          <w:sz w:val="22"/>
          <w:szCs w:val="22"/>
        </w:rPr>
        <w:t xml:space="preserve">, including but not limited to materials relating to the determination and application of design costs, </w:t>
      </w:r>
      <w:r>
        <w:rPr>
          <w:rFonts w:ascii="Arial" w:hAnsi="Arial"/>
          <w:bCs/>
          <w:sz w:val="22"/>
          <w:szCs w:val="22"/>
        </w:rPr>
        <w:t xml:space="preserve">construction </w:t>
      </w:r>
      <w:r>
        <w:rPr>
          <w:rFonts w:ascii="Arial" w:hAnsi="Arial"/>
          <w:bCs/>
          <w:sz w:val="22"/>
          <w:szCs w:val="22"/>
        </w:rPr>
        <w:lastRenderedPageBreak/>
        <w:t xml:space="preserve">inspection services costs, Material and lab testing services costs, </w:t>
      </w:r>
      <w:r w:rsidRPr="00E54800">
        <w:rPr>
          <w:rFonts w:ascii="Arial" w:hAnsi="Arial"/>
          <w:bCs/>
          <w:sz w:val="22"/>
          <w:szCs w:val="22"/>
        </w:rPr>
        <w:t>equipment rates, overhead rates and related time schedules, labor rates, equipment rates, efficiency or productivity factors, ar</w:t>
      </w:r>
      <w:r>
        <w:rPr>
          <w:rFonts w:ascii="Arial" w:hAnsi="Arial"/>
          <w:bCs/>
          <w:sz w:val="22"/>
          <w:szCs w:val="22"/>
        </w:rPr>
        <w:t>i</w:t>
      </w:r>
      <w:r w:rsidRPr="00E54800">
        <w:rPr>
          <w:rFonts w:ascii="Arial" w:hAnsi="Arial"/>
          <w:bCs/>
          <w:sz w:val="22"/>
          <w:szCs w:val="22"/>
        </w:rPr>
        <w:t>thmetic extensions, and subcontractor and material supplier quotations</w:t>
      </w:r>
      <w:r>
        <w:rPr>
          <w:rFonts w:ascii="Arial" w:hAnsi="Arial"/>
          <w:bCs/>
          <w:sz w:val="22"/>
          <w:szCs w:val="22"/>
        </w:rPr>
        <w:t>.  Electronic copes of bid estimating software must have the audit trail option enabled.</w:t>
      </w:r>
    </w:p>
    <w:p w14:paraId="3619DB83" w14:textId="77777777" w:rsidR="005C63AD" w:rsidRDefault="005C63AD" w:rsidP="005C63AD">
      <w:pPr>
        <w:ind w:firstLine="720"/>
        <w:jc w:val="both"/>
        <w:rPr>
          <w:rFonts w:ascii="Arial" w:hAnsi="Arial"/>
          <w:bCs/>
          <w:sz w:val="22"/>
          <w:szCs w:val="22"/>
        </w:rPr>
      </w:pPr>
      <w:r>
        <w:rPr>
          <w:rFonts w:ascii="Arial" w:hAnsi="Arial"/>
          <w:bCs/>
          <w:sz w:val="22"/>
          <w:szCs w:val="22"/>
        </w:rPr>
        <w:t xml:space="preserve">“Bid Documents” also includes any manuals standard to the industry and used by the Proposer in determining its bid.  Such manuals may be included in the Bid Documents by reference.  The reference shall include the name and date of the manual, as well as its publisher.  </w:t>
      </w:r>
    </w:p>
    <w:p w14:paraId="190707E2" w14:textId="5B114BE1" w:rsidR="005C63AD" w:rsidRDefault="005C63AD" w:rsidP="005C63AD">
      <w:pPr>
        <w:ind w:firstLine="720"/>
        <w:jc w:val="both"/>
        <w:rPr>
          <w:rFonts w:ascii="Arial" w:hAnsi="Arial"/>
          <w:bCs/>
          <w:sz w:val="22"/>
          <w:szCs w:val="22"/>
        </w:rPr>
      </w:pPr>
      <w:r w:rsidRPr="00E54800">
        <w:rPr>
          <w:rFonts w:ascii="Arial" w:hAnsi="Arial"/>
          <w:bCs/>
          <w:sz w:val="22"/>
          <w:szCs w:val="22"/>
        </w:rPr>
        <w:t xml:space="preserve">The Bid Documents must constitute all of the information used in preparation of the bid, and </w:t>
      </w:r>
      <w:r>
        <w:rPr>
          <w:rFonts w:ascii="Arial" w:hAnsi="Arial"/>
          <w:bCs/>
          <w:sz w:val="22"/>
          <w:szCs w:val="22"/>
        </w:rPr>
        <w:t xml:space="preserve">the Proposer may not rely on any </w:t>
      </w:r>
      <w:r w:rsidRPr="00E54800">
        <w:rPr>
          <w:rFonts w:ascii="Arial" w:hAnsi="Arial"/>
          <w:bCs/>
          <w:sz w:val="22"/>
          <w:szCs w:val="22"/>
        </w:rPr>
        <w:t xml:space="preserve">other </w:t>
      </w:r>
      <w:r>
        <w:rPr>
          <w:rFonts w:ascii="Arial" w:hAnsi="Arial"/>
          <w:bCs/>
          <w:sz w:val="22"/>
          <w:szCs w:val="22"/>
        </w:rPr>
        <w:t xml:space="preserve">documents it generated in the bid process </w:t>
      </w:r>
      <w:r w:rsidRPr="00E54800">
        <w:rPr>
          <w:rFonts w:ascii="Arial" w:hAnsi="Arial"/>
          <w:bCs/>
          <w:sz w:val="22"/>
          <w:szCs w:val="22"/>
        </w:rPr>
        <w:t>in resolving disputes or claims, or in the course of litigation.</w:t>
      </w:r>
      <w:r>
        <w:rPr>
          <w:rFonts w:ascii="Arial" w:hAnsi="Arial"/>
          <w:bCs/>
          <w:sz w:val="22"/>
          <w:szCs w:val="22"/>
        </w:rPr>
        <w:t xml:space="preserve">  This term does not limit </w:t>
      </w:r>
      <w:r w:rsidR="00314F2F">
        <w:rPr>
          <w:rFonts w:ascii="Arial" w:hAnsi="Arial"/>
          <w:bCs/>
          <w:sz w:val="22"/>
          <w:szCs w:val="22"/>
        </w:rPr>
        <w:t>NYSTA</w:t>
      </w:r>
      <w:r>
        <w:rPr>
          <w:rFonts w:ascii="Arial" w:hAnsi="Arial"/>
          <w:bCs/>
          <w:sz w:val="22"/>
          <w:szCs w:val="22"/>
        </w:rPr>
        <w:t xml:space="preserve">’s right to use other information in resolving disputes or claims, or in the course of litigation, nor does this term limit </w:t>
      </w:r>
      <w:r w:rsidR="00314F2F">
        <w:rPr>
          <w:rFonts w:ascii="Arial" w:hAnsi="Arial"/>
          <w:bCs/>
          <w:sz w:val="22"/>
          <w:szCs w:val="22"/>
        </w:rPr>
        <w:t>NYSTA</w:t>
      </w:r>
      <w:r>
        <w:rPr>
          <w:rFonts w:ascii="Arial" w:hAnsi="Arial"/>
          <w:bCs/>
          <w:sz w:val="22"/>
          <w:szCs w:val="22"/>
        </w:rPr>
        <w:t>’s right to discovery from Proposer.</w:t>
      </w:r>
    </w:p>
    <w:p w14:paraId="3DC63408" w14:textId="77777777" w:rsidR="005C63AD" w:rsidRPr="00E54800" w:rsidRDefault="005C63AD" w:rsidP="005C63AD">
      <w:pPr>
        <w:ind w:firstLine="720"/>
        <w:jc w:val="both"/>
        <w:rPr>
          <w:rFonts w:ascii="Arial" w:hAnsi="Arial"/>
          <w:bCs/>
          <w:sz w:val="22"/>
          <w:szCs w:val="22"/>
        </w:rPr>
      </w:pPr>
      <w:r>
        <w:rPr>
          <w:rFonts w:ascii="Arial" w:hAnsi="Arial"/>
          <w:bCs/>
          <w:sz w:val="22"/>
          <w:szCs w:val="22"/>
        </w:rPr>
        <w:t>If Proposer’s bid is based on subcontracting any part of the work, Proposer shall provide documentation sufficient to determine the basis for Proposer’s assignment of the portion of the bid designated to cover the subcontracted work.  This documentation includes any Bid Documents submitted by the subcontractor to the extent they have been considered as part of the Proposer’s bid.</w:t>
      </w:r>
    </w:p>
    <w:p w14:paraId="77C6E2F5" w14:textId="77777777" w:rsidR="005C63AD" w:rsidRDefault="005C63AD" w:rsidP="005C63AD">
      <w:pPr>
        <w:ind w:firstLine="720"/>
        <w:jc w:val="both"/>
        <w:rPr>
          <w:rFonts w:ascii="Arial" w:hAnsi="Arial"/>
          <w:b/>
          <w:bCs/>
          <w:sz w:val="22"/>
          <w:szCs w:val="22"/>
        </w:rPr>
      </w:pPr>
    </w:p>
    <w:p w14:paraId="23FDB8DB" w14:textId="3011EC48" w:rsidR="005C63AD" w:rsidRDefault="005C63AD" w:rsidP="005C63AD">
      <w:pPr>
        <w:ind w:firstLine="720"/>
        <w:jc w:val="both"/>
        <w:rPr>
          <w:rFonts w:ascii="Arial" w:hAnsi="Arial"/>
          <w:bCs/>
          <w:sz w:val="22"/>
          <w:szCs w:val="22"/>
        </w:rPr>
      </w:pPr>
      <w:r>
        <w:rPr>
          <w:rFonts w:ascii="Arial" w:hAnsi="Arial"/>
          <w:b/>
          <w:bCs/>
          <w:sz w:val="22"/>
          <w:szCs w:val="22"/>
        </w:rPr>
        <w:t xml:space="preserve">ARTICLE 2.  ESCROWED BID DOCUMENTS TO BE HELD BY </w:t>
      </w:r>
      <w:r w:rsidR="00314F2F">
        <w:rPr>
          <w:rFonts w:ascii="Arial" w:hAnsi="Arial"/>
          <w:b/>
          <w:bCs/>
          <w:sz w:val="22"/>
          <w:szCs w:val="22"/>
        </w:rPr>
        <w:t>NYSTA</w:t>
      </w:r>
      <w:r>
        <w:rPr>
          <w:rFonts w:ascii="Arial" w:hAnsi="Arial"/>
          <w:b/>
          <w:bCs/>
          <w:sz w:val="22"/>
          <w:szCs w:val="22"/>
        </w:rPr>
        <w:t xml:space="preserve">.  </w:t>
      </w:r>
      <w:r>
        <w:rPr>
          <w:rFonts w:ascii="Arial" w:hAnsi="Arial"/>
          <w:bCs/>
          <w:sz w:val="22"/>
          <w:szCs w:val="22"/>
        </w:rPr>
        <w:t xml:space="preserve">The Bid Documents will be held by the </w:t>
      </w:r>
      <w:r w:rsidR="00314F2F">
        <w:rPr>
          <w:rFonts w:ascii="Arial" w:hAnsi="Arial"/>
          <w:bCs/>
          <w:sz w:val="22"/>
          <w:szCs w:val="22"/>
        </w:rPr>
        <w:t>NYSTA</w:t>
      </w:r>
      <w:r>
        <w:rPr>
          <w:rFonts w:ascii="Arial" w:hAnsi="Arial"/>
          <w:bCs/>
          <w:sz w:val="22"/>
          <w:szCs w:val="22"/>
        </w:rPr>
        <w:t xml:space="preserve"> in a locked container, to be provided by the Proposer. The Bid Documents will be maintained in </w:t>
      </w:r>
      <w:r w:rsidR="00314F2F">
        <w:rPr>
          <w:rFonts w:ascii="Arial" w:hAnsi="Arial"/>
          <w:bCs/>
          <w:sz w:val="22"/>
          <w:szCs w:val="22"/>
        </w:rPr>
        <w:t>NYSTA</w:t>
      </w:r>
      <w:r>
        <w:rPr>
          <w:rFonts w:ascii="Arial" w:hAnsi="Arial"/>
          <w:bCs/>
          <w:sz w:val="22"/>
          <w:szCs w:val="22"/>
        </w:rPr>
        <w:t>’s main office (</w:t>
      </w:r>
      <w:r w:rsidR="00BB3DB7">
        <w:rPr>
          <w:rFonts w:ascii="Arial" w:hAnsi="Arial"/>
          <w:bCs/>
          <w:sz w:val="22"/>
          <w:szCs w:val="22"/>
        </w:rPr>
        <w:t>Southern Blvd., Albany, New York, 12209</w:t>
      </w:r>
      <w:r w:rsidR="000066CB">
        <w:rPr>
          <w:rFonts w:ascii="Arial" w:hAnsi="Arial"/>
          <w:bCs/>
          <w:sz w:val="22"/>
          <w:szCs w:val="22"/>
        </w:rPr>
        <w:t>)</w:t>
      </w:r>
      <w:r>
        <w:rPr>
          <w:rFonts w:ascii="Arial" w:hAnsi="Arial"/>
          <w:bCs/>
          <w:sz w:val="22"/>
          <w:szCs w:val="22"/>
        </w:rPr>
        <w:t xml:space="preserve">.  </w:t>
      </w:r>
    </w:p>
    <w:p w14:paraId="57A97A1B" w14:textId="3CE5C2B2" w:rsidR="005C63AD" w:rsidRDefault="005C63AD" w:rsidP="005C63AD">
      <w:pPr>
        <w:ind w:firstLine="720"/>
        <w:jc w:val="both"/>
        <w:rPr>
          <w:rFonts w:ascii="Arial" w:hAnsi="Arial"/>
          <w:bCs/>
          <w:sz w:val="22"/>
          <w:szCs w:val="22"/>
        </w:rPr>
      </w:pPr>
      <w:r>
        <w:rPr>
          <w:rFonts w:ascii="Arial" w:hAnsi="Arial"/>
          <w:bCs/>
          <w:sz w:val="22"/>
          <w:szCs w:val="22"/>
        </w:rPr>
        <w:t xml:space="preserve">The Bid Documents must be delivered to </w:t>
      </w:r>
      <w:r w:rsidR="00314F2F">
        <w:rPr>
          <w:rFonts w:ascii="Arial" w:hAnsi="Arial"/>
          <w:bCs/>
          <w:sz w:val="22"/>
          <w:szCs w:val="22"/>
        </w:rPr>
        <w:t>NYSTA</w:t>
      </w:r>
      <w:r>
        <w:rPr>
          <w:rFonts w:ascii="Arial" w:hAnsi="Arial"/>
          <w:bCs/>
          <w:sz w:val="22"/>
          <w:szCs w:val="22"/>
        </w:rPr>
        <w:t xml:space="preserve"> in a sealed envelope or other container clearly labeled as to its contents and the name of the Project.  A description of the Bid Documents, which makes their organization clear, must accompany the delivery of the Bid Documents.  Each page of the Bid Documents must be marked with consecutive Bates Numbers.  Each page of electronically-stored Bid Documents must also be Bates Numbered.  Electronic Bid Documents that do not have pages, i.e. copies of bid estimating software, must be identified by a unique Bates Number.  The Proposer will not be allowed to submit any additional Bid Documents.</w:t>
      </w:r>
    </w:p>
    <w:p w14:paraId="1BBE41C4" w14:textId="73A6DF6B" w:rsidR="005C63AD" w:rsidRDefault="005C63AD" w:rsidP="005C63AD">
      <w:pPr>
        <w:ind w:firstLine="720"/>
        <w:jc w:val="both"/>
        <w:rPr>
          <w:rFonts w:ascii="Arial" w:hAnsi="Arial"/>
          <w:bCs/>
          <w:sz w:val="22"/>
          <w:szCs w:val="22"/>
        </w:rPr>
      </w:pPr>
      <w:r>
        <w:rPr>
          <w:rFonts w:ascii="Arial" w:hAnsi="Arial"/>
          <w:bCs/>
          <w:sz w:val="22"/>
          <w:szCs w:val="22"/>
        </w:rPr>
        <w:t xml:space="preserve">The Proposer agrees to indemnify and hold </w:t>
      </w:r>
      <w:r w:rsidR="00314F2F">
        <w:rPr>
          <w:rFonts w:ascii="Arial" w:hAnsi="Arial"/>
          <w:bCs/>
          <w:sz w:val="22"/>
          <w:szCs w:val="22"/>
        </w:rPr>
        <w:t>NYSTA</w:t>
      </w:r>
      <w:r>
        <w:rPr>
          <w:rFonts w:ascii="Arial" w:hAnsi="Arial"/>
          <w:bCs/>
          <w:sz w:val="22"/>
          <w:szCs w:val="22"/>
        </w:rPr>
        <w:t xml:space="preserve"> harmless against any loss, claim, damage, liability or expense incurred in connection with any action, suit, proceeding, claim or alleged liability arising from this Agreement; provided, however, that the </w:t>
      </w:r>
      <w:r w:rsidR="00314F2F">
        <w:rPr>
          <w:rFonts w:ascii="Arial" w:hAnsi="Arial"/>
          <w:bCs/>
          <w:sz w:val="22"/>
          <w:szCs w:val="22"/>
        </w:rPr>
        <w:t>NYSTA</w:t>
      </w:r>
      <w:r>
        <w:rPr>
          <w:rFonts w:ascii="Arial" w:hAnsi="Arial"/>
          <w:bCs/>
          <w:sz w:val="22"/>
          <w:szCs w:val="22"/>
        </w:rPr>
        <w:t xml:space="preserve"> shall not be so indemnified or held harmless for its negligence or acts of bad faith by it or any of its agents or employees.  This indemnification does not cover any action, suit, proceeding, claim or alleged liability asserted by the Proposer against </w:t>
      </w:r>
      <w:r w:rsidR="00314F2F">
        <w:rPr>
          <w:rFonts w:ascii="Arial" w:hAnsi="Arial"/>
          <w:bCs/>
          <w:sz w:val="22"/>
          <w:szCs w:val="22"/>
        </w:rPr>
        <w:t>NYSTA</w:t>
      </w:r>
      <w:r>
        <w:rPr>
          <w:rFonts w:ascii="Arial" w:hAnsi="Arial"/>
          <w:bCs/>
          <w:sz w:val="22"/>
          <w:szCs w:val="22"/>
        </w:rPr>
        <w:t xml:space="preserve"> relating to the Contract.</w:t>
      </w:r>
    </w:p>
    <w:p w14:paraId="6CEDBB84" w14:textId="77777777" w:rsidR="005C63AD" w:rsidRDefault="005C63AD" w:rsidP="005C63AD">
      <w:pPr>
        <w:ind w:firstLine="720"/>
        <w:jc w:val="both"/>
        <w:rPr>
          <w:rFonts w:ascii="Arial" w:hAnsi="Arial"/>
          <w:bCs/>
          <w:sz w:val="22"/>
          <w:szCs w:val="22"/>
        </w:rPr>
      </w:pPr>
    </w:p>
    <w:p w14:paraId="773FA372" w14:textId="7777777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3</w:t>
      </w:r>
      <w:r w:rsidRPr="0012653A">
        <w:rPr>
          <w:rFonts w:ascii="Arial" w:hAnsi="Arial"/>
          <w:b/>
          <w:bCs/>
          <w:sz w:val="22"/>
          <w:szCs w:val="22"/>
        </w:rPr>
        <w:t>.</w:t>
      </w:r>
      <w:r>
        <w:rPr>
          <w:rFonts w:ascii="Arial" w:hAnsi="Arial"/>
          <w:b/>
          <w:bCs/>
          <w:sz w:val="22"/>
          <w:szCs w:val="22"/>
        </w:rPr>
        <w:t xml:space="preserve">  CERTIFICATION OF BID DOCUMENTS</w:t>
      </w:r>
      <w:r w:rsidRPr="0012653A">
        <w:rPr>
          <w:rFonts w:ascii="Arial" w:hAnsi="Arial"/>
          <w:b/>
          <w:bCs/>
          <w:sz w:val="22"/>
          <w:szCs w:val="22"/>
        </w:rPr>
        <w:t>.</w:t>
      </w:r>
      <w:r>
        <w:rPr>
          <w:rFonts w:ascii="Arial" w:hAnsi="Arial"/>
          <w:b/>
          <w:bCs/>
          <w:sz w:val="22"/>
          <w:szCs w:val="22"/>
        </w:rPr>
        <w:t xml:space="preserve">  </w:t>
      </w:r>
      <w:r>
        <w:rPr>
          <w:rFonts w:ascii="Arial" w:hAnsi="Arial"/>
          <w:bCs/>
          <w:sz w:val="22"/>
          <w:szCs w:val="22"/>
        </w:rPr>
        <w:t>The Bid Documents must be accompanied with a notarized certification signed by a chief officer of the Proposer.  The certification must state that the material in the escrowed Bid Documents constitutes all the documentary information used to prepare the bid and that the certifying individual has personally examined the contents of the Bid Documents container and has found that the collection of documents in the container is complete.  The certification shall also attest that the enclosed documentation is an exact copy of the original documentation.  Further, the certification must also authenticate the Bid Documents, and state that the Bid Documents or copies thereof are admissible as evidence.</w:t>
      </w:r>
    </w:p>
    <w:p w14:paraId="5F6E4D37" w14:textId="77777777" w:rsidR="005C63AD" w:rsidRDefault="005C63AD" w:rsidP="005C63AD">
      <w:pPr>
        <w:keepNext/>
        <w:ind w:firstLine="720"/>
        <w:jc w:val="both"/>
        <w:rPr>
          <w:rFonts w:ascii="Arial" w:hAnsi="Arial"/>
          <w:bCs/>
          <w:sz w:val="22"/>
          <w:szCs w:val="22"/>
        </w:rPr>
      </w:pPr>
      <w:r>
        <w:rPr>
          <w:rFonts w:ascii="Arial" w:hAnsi="Arial"/>
          <w:bCs/>
          <w:sz w:val="22"/>
          <w:szCs w:val="22"/>
        </w:rPr>
        <w:t>The certification must set forth the name and title of the certifying chief officer, and must contain the language below:</w:t>
      </w:r>
    </w:p>
    <w:p w14:paraId="25951A1D" w14:textId="77777777" w:rsidR="005C63AD" w:rsidRPr="007307ED" w:rsidRDefault="005C63AD" w:rsidP="005C63AD">
      <w:pPr>
        <w:pStyle w:val="blockquote10"/>
        <w:rPr>
          <w:rFonts w:ascii="Arial" w:hAnsi="Arial"/>
          <w:bCs/>
          <w:sz w:val="22"/>
          <w:szCs w:val="22"/>
        </w:rPr>
      </w:pPr>
      <w:r w:rsidRPr="00122D23">
        <w:rPr>
          <w:rFonts w:ascii="Arial" w:hAnsi="Arial"/>
          <w:sz w:val="22"/>
          <w:szCs w:val="22"/>
        </w:rPr>
        <w:t>The undersigned hereby certifies that the Bid Documentation con</w:t>
      </w:r>
      <w:r>
        <w:rPr>
          <w:rFonts w:ascii="Arial" w:hAnsi="Arial"/>
          <w:sz w:val="22"/>
          <w:szCs w:val="22"/>
        </w:rPr>
        <w:t>tained herein constitutes all of</w:t>
      </w:r>
      <w:r w:rsidRPr="00122D23">
        <w:rPr>
          <w:rFonts w:ascii="Arial" w:hAnsi="Arial"/>
          <w:sz w:val="22"/>
          <w:szCs w:val="22"/>
        </w:rPr>
        <w:t xml:space="preserve"> the information used in preparation of the bid.  I have personally examined the</w:t>
      </w:r>
      <w:r>
        <w:rPr>
          <w:rFonts w:ascii="Arial" w:hAnsi="Arial"/>
          <w:sz w:val="22"/>
          <w:szCs w:val="22"/>
        </w:rPr>
        <w:t xml:space="preserve"> collected </w:t>
      </w:r>
      <w:r>
        <w:rPr>
          <w:rFonts w:ascii="Arial" w:hAnsi="Arial"/>
          <w:sz w:val="22"/>
          <w:szCs w:val="22"/>
        </w:rPr>
        <w:lastRenderedPageBreak/>
        <w:t>documents</w:t>
      </w:r>
      <w:r w:rsidRPr="00122D23">
        <w:rPr>
          <w:rFonts w:ascii="Arial" w:hAnsi="Arial"/>
          <w:sz w:val="22"/>
          <w:szCs w:val="22"/>
        </w:rPr>
        <w:t xml:space="preserve"> and have found that this Bid Documentation is complete.  The enclosed </w:t>
      </w:r>
      <w:r>
        <w:rPr>
          <w:rFonts w:ascii="Arial" w:hAnsi="Arial"/>
          <w:sz w:val="22"/>
          <w:szCs w:val="22"/>
        </w:rPr>
        <w:t>documentation</w:t>
      </w:r>
      <w:r w:rsidRPr="00122D23">
        <w:rPr>
          <w:rFonts w:ascii="Arial" w:hAnsi="Arial"/>
          <w:sz w:val="22"/>
          <w:szCs w:val="22"/>
        </w:rPr>
        <w:t xml:space="preserve"> is an exact copy of the original documentation, and is admissible as evidence.</w:t>
      </w:r>
    </w:p>
    <w:p w14:paraId="641789EC" w14:textId="77777777" w:rsidR="005C63AD" w:rsidRPr="0012653A" w:rsidRDefault="005C63AD" w:rsidP="005C63AD">
      <w:pPr>
        <w:ind w:firstLine="720"/>
        <w:jc w:val="both"/>
        <w:rPr>
          <w:rFonts w:ascii="Arial" w:hAnsi="Arial"/>
          <w:sz w:val="22"/>
          <w:szCs w:val="22"/>
        </w:rPr>
      </w:pPr>
      <w:r w:rsidRPr="0012653A">
        <w:rPr>
          <w:rFonts w:ascii="Arial" w:hAnsi="Arial"/>
          <w:sz w:val="22"/>
          <w:szCs w:val="22"/>
        </w:rPr>
        <w:tab/>
      </w:r>
    </w:p>
    <w:p w14:paraId="76131632" w14:textId="005A78CA" w:rsidR="005C63AD" w:rsidRDefault="005C63AD" w:rsidP="005C63AD">
      <w:pPr>
        <w:ind w:firstLine="720"/>
        <w:jc w:val="both"/>
        <w:rPr>
          <w:rStyle w:val="StyleTimesNewRoman"/>
          <w:rFonts w:ascii="Arial" w:hAnsi="Arial"/>
          <w:szCs w:val="22"/>
        </w:rPr>
      </w:pPr>
      <w:r>
        <w:rPr>
          <w:rFonts w:ascii="Arial" w:hAnsi="Arial"/>
          <w:b/>
          <w:bCs/>
          <w:sz w:val="22"/>
          <w:szCs w:val="22"/>
        </w:rPr>
        <w:t>ARTICLE 4.  TERMS FOR ACCESSING BID DOCUMENTS</w:t>
      </w:r>
      <w:r w:rsidRPr="0012653A">
        <w:rPr>
          <w:rStyle w:val="StyleTimesNewRoman"/>
          <w:rFonts w:ascii="Arial" w:hAnsi="Arial"/>
          <w:szCs w:val="22"/>
        </w:rPr>
        <w:t>.</w:t>
      </w:r>
      <w:r>
        <w:rPr>
          <w:rStyle w:val="StyleTimesNewRoman"/>
          <w:rFonts w:ascii="Arial" w:hAnsi="Arial"/>
          <w:szCs w:val="22"/>
        </w:rPr>
        <w:t xml:space="preserve">  The Bid Documents shall be examined by both the Proposer and </w:t>
      </w:r>
      <w:r w:rsidR="00314F2F">
        <w:rPr>
          <w:rStyle w:val="StyleTimesNewRoman"/>
          <w:rFonts w:ascii="Arial" w:hAnsi="Arial"/>
          <w:szCs w:val="22"/>
        </w:rPr>
        <w:t>NYSTA</w:t>
      </w:r>
      <w:r>
        <w:rPr>
          <w:rStyle w:val="StyleTimesNewRoman"/>
          <w:rFonts w:ascii="Arial" w:hAnsi="Arial"/>
          <w:szCs w:val="22"/>
        </w:rPr>
        <w:t xml:space="preserve"> at any time deemed necessary by either the Proposer or </w:t>
      </w:r>
      <w:r w:rsidR="00314F2F">
        <w:rPr>
          <w:rStyle w:val="StyleTimesNewRoman"/>
          <w:rFonts w:ascii="Arial" w:hAnsi="Arial"/>
          <w:szCs w:val="22"/>
        </w:rPr>
        <w:t>NYSTA</w:t>
      </w:r>
      <w:r>
        <w:rPr>
          <w:rStyle w:val="StyleTimesNewRoman"/>
          <w:rFonts w:ascii="Arial" w:hAnsi="Arial"/>
          <w:szCs w:val="22"/>
        </w:rPr>
        <w:t xml:space="preserve"> to assist in the negotiation of price adjustments and change orders, or in the settlement of disputes and claims arising under the Contract.</w:t>
      </w:r>
    </w:p>
    <w:p w14:paraId="554778D8" w14:textId="60957C17"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Access to the Bid Documents shall be given to </w:t>
      </w:r>
      <w:r w:rsidRPr="002517C1">
        <w:rPr>
          <w:rStyle w:val="StyleTimesNewRoman"/>
          <w:rFonts w:ascii="Arial" w:hAnsi="Arial"/>
          <w:szCs w:val="22"/>
        </w:rPr>
        <w:t xml:space="preserve">the Proposer’s </w:t>
      </w:r>
      <w:r>
        <w:rPr>
          <w:rStyle w:val="StyleTimesNewRoman"/>
          <w:rFonts w:ascii="Arial" w:hAnsi="Arial"/>
          <w:szCs w:val="22"/>
        </w:rPr>
        <w:t xml:space="preserve">and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 xml:space="preserve">designated representatives, and then only when and for the duration that both designated representatives are physically present.  The </w:t>
      </w:r>
      <w:r>
        <w:rPr>
          <w:rStyle w:val="StyleTimesNewRoman"/>
          <w:rFonts w:ascii="Arial" w:hAnsi="Arial"/>
          <w:szCs w:val="22"/>
        </w:rPr>
        <w:t>Bid Documents</w:t>
      </w:r>
      <w:r w:rsidRPr="002517C1">
        <w:rPr>
          <w:rStyle w:val="StyleTimesNewRoman"/>
          <w:rFonts w:ascii="Arial" w:hAnsi="Arial"/>
          <w:szCs w:val="22"/>
        </w:rPr>
        <w:t xml:space="preserve"> shall be available during normal business hours</w:t>
      </w:r>
      <w:r>
        <w:rPr>
          <w:rStyle w:val="StyleTimesNewRoman"/>
          <w:rFonts w:ascii="Arial" w:hAnsi="Arial"/>
          <w:szCs w:val="22"/>
        </w:rPr>
        <w:t xml:space="preserve">.  </w:t>
      </w:r>
      <w:r w:rsidR="00314F2F">
        <w:rPr>
          <w:rStyle w:val="StyleTimesNewRoman"/>
          <w:rFonts w:ascii="Arial" w:hAnsi="Arial"/>
          <w:szCs w:val="22"/>
        </w:rPr>
        <w:t>NYSTA</w:t>
      </w:r>
      <w:r w:rsidRPr="002517C1">
        <w:rPr>
          <w:rStyle w:val="StyleTimesNewRoman"/>
          <w:rFonts w:ascii="Arial" w:hAnsi="Arial"/>
          <w:szCs w:val="22"/>
        </w:rPr>
        <w:t xml:space="preserve"> will be entitled to review </w:t>
      </w:r>
      <w:r>
        <w:rPr>
          <w:rStyle w:val="StyleTimesNewRoman"/>
          <w:rFonts w:ascii="Arial" w:hAnsi="Arial"/>
          <w:szCs w:val="22"/>
        </w:rPr>
        <w:t xml:space="preserve">all or any part of the Bid </w:t>
      </w:r>
      <w:r w:rsidRPr="002517C1">
        <w:rPr>
          <w:rStyle w:val="StyleTimesNewRoman"/>
          <w:rFonts w:ascii="Arial" w:hAnsi="Arial"/>
          <w:szCs w:val="22"/>
        </w:rPr>
        <w:t>Documents in order to satisfy itself regarding the applicability of the individual docu</w:t>
      </w:r>
      <w:r>
        <w:rPr>
          <w:rStyle w:val="StyleTimesNewRoman"/>
          <w:rFonts w:ascii="Arial" w:hAnsi="Arial"/>
          <w:szCs w:val="22"/>
        </w:rPr>
        <w:t xml:space="preserve">ments to the matter at issue.  </w:t>
      </w:r>
      <w:r w:rsidR="00314F2F">
        <w:rPr>
          <w:rStyle w:val="StyleTimesNewRoman"/>
          <w:rFonts w:ascii="Arial" w:hAnsi="Arial"/>
          <w:szCs w:val="22"/>
        </w:rPr>
        <w:t>NYSTA</w:t>
      </w:r>
      <w:r w:rsidRPr="002517C1">
        <w:rPr>
          <w:rStyle w:val="StyleTimesNewRoman"/>
          <w:rFonts w:ascii="Arial" w:hAnsi="Arial"/>
          <w:szCs w:val="22"/>
        </w:rPr>
        <w:t xml:space="preserve"> will be entitled to make and retain copies of such documents as it deems appropriate in connection with any such matters, provided that </w:t>
      </w:r>
      <w:r w:rsidR="00314F2F">
        <w:rPr>
          <w:rStyle w:val="StyleTimesNewRoman"/>
          <w:rFonts w:ascii="Arial" w:hAnsi="Arial"/>
          <w:szCs w:val="22"/>
        </w:rPr>
        <w:t>NYSTA</w:t>
      </w:r>
      <w:r w:rsidRPr="002517C1">
        <w:rPr>
          <w:rStyle w:val="StyleTimesNewRoman"/>
          <w:rFonts w:ascii="Arial" w:hAnsi="Arial"/>
          <w:szCs w:val="22"/>
        </w:rPr>
        <w:t xml:space="preserve"> has executed and delivered to </w:t>
      </w:r>
      <w:r>
        <w:rPr>
          <w:rStyle w:val="StyleTimesNewRoman"/>
          <w:rFonts w:ascii="Arial" w:hAnsi="Arial"/>
          <w:szCs w:val="22"/>
        </w:rPr>
        <w:t>Proposer</w:t>
      </w:r>
      <w:r w:rsidRPr="002517C1">
        <w:rPr>
          <w:rStyle w:val="StyleTimesNewRoman"/>
          <w:rFonts w:ascii="Arial" w:hAnsi="Arial"/>
          <w:szCs w:val="22"/>
        </w:rPr>
        <w:t xml:space="preserve"> a confidentiality agreement specifying that all proprietary information contained in such documents will be kept confidential; that copies of such documents will not be distributed to any third parties other than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agents, attorneys, and experts</w:t>
      </w:r>
      <w:r>
        <w:rPr>
          <w:rStyle w:val="StyleTimesNewRoman"/>
          <w:rFonts w:ascii="Arial" w:hAnsi="Arial"/>
          <w:szCs w:val="22"/>
        </w:rPr>
        <w:t xml:space="preserve">; </w:t>
      </w:r>
      <w:r w:rsidRPr="002517C1">
        <w:rPr>
          <w:rStyle w:val="StyleTimesNewRoman"/>
          <w:rFonts w:ascii="Arial" w:hAnsi="Arial"/>
          <w:szCs w:val="22"/>
        </w:rPr>
        <w:t xml:space="preserve">and that all copies of such documents (other than those delivered to </w:t>
      </w:r>
      <w:r>
        <w:rPr>
          <w:rStyle w:val="StyleTimesNewRoman"/>
          <w:rFonts w:ascii="Arial" w:hAnsi="Arial"/>
          <w:szCs w:val="22"/>
        </w:rPr>
        <w:t>a court</w:t>
      </w:r>
      <w:r w:rsidRPr="002517C1">
        <w:rPr>
          <w:rStyle w:val="StyleTimesNewRoman"/>
          <w:rFonts w:ascii="Arial" w:hAnsi="Arial"/>
          <w:szCs w:val="22"/>
        </w:rPr>
        <w:t>) will be either destroyed</w:t>
      </w:r>
      <w:r>
        <w:rPr>
          <w:rStyle w:val="StyleTimesNewRoman"/>
          <w:rFonts w:ascii="Arial" w:hAnsi="Arial"/>
          <w:szCs w:val="22"/>
        </w:rPr>
        <w:t>, returned to the Bid Document collection,</w:t>
      </w:r>
      <w:r w:rsidRPr="002517C1">
        <w:rPr>
          <w:rStyle w:val="StyleTimesNewRoman"/>
          <w:rFonts w:ascii="Arial" w:hAnsi="Arial"/>
          <w:szCs w:val="22"/>
        </w:rPr>
        <w:t xml:space="preserve"> or returned to the </w:t>
      </w:r>
      <w:r>
        <w:rPr>
          <w:rStyle w:val="StyleTimesNewRoman"/>
          <w:rFonts w:ascii="Arial" w:hAnsi="Arial"/>
          <w:szCs w:val="22"/>
        </w:rPr>
        <w:t xml:space="preserve">Proposer </w:t>
      </w:r>
      <w:r w:rsidRPr="002517C1">
        <w:rPr>
          <w:rStyle w:val="StyleTimesNewRoman"/>
          <w:rFonts w:ascii="Arial" w:hAnsi="Arial"/>
          <w:szCs w:val="22"/>
        </w:rPr>
        <w:t>upon final resolution of the negotiations or dispute.</w:t>
      </w:r>
    </w:p>
    <w:p w14:paraId="31F3D9E6" w14:textId="5DD99E83"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Notwithstanding any other provisions herein, </w:t>
      </w:r>
      <w:r>
        <w:rPr>
          <w:rFonts w:ascii="Arial" w:hAnsi="Arial"/>
          <w:sz w:val="22"/>
          <w:szCs w:val="22"/>
        </w:rPr>
        <w:t xml:space="preserve">notification that the Proposer has initiated litigation or any other type of proceeding against </w:t>
      </w:r>
      <w:r w:rsidR="00314F2F">
        <w:rPr>
          <w:rFonts w:ascii="Arial" w:hAnsi="Arial"/>
          <w:sz w:val="22"/>
          <w:szCs w:val="22"/>
        </w:rPr>
        <w:t>NYSTA</w:t>
      </w:r>
      <w:r>
        <w:rPr>
          <w:rFonts w:ascii="Arial" w:hAnsi="Arial"/>
          <w:sz w:val="22"/>
          <w:szCs w:val="22"/>
        </w:rPr>
        <w:t xml:space="preserve"> will be construed as permission for the </w:t>
      </w:r>
      <w:r w:rsidR="00314F2F">
        <w:rPr>
          <w:rFonts w:ascii="Arial" w:hAnsi="Arial"/>
          <w:sz w:val="22"/>
          <w:szCs w:val="22"/>
        </w:rPr>
        <w:t>NYSTA</w:t>
      </w:r>
      <w:r>
        <w:rPr>
          <w:rFonts w:ascii="Arial" w:hAnsi="Arial"/>
          <w:sz w:val="22"/>
          <w:szCs w:val="22"/>
        </w:rPr>
        <w:t xml:space="preserve"> to review, copy, and otherwise make use of the Bid Documents, either with or without the presence of Proposer’s designated representative.  However, under these circumstances </w:t>
      </w:r>
      <w:r w:rsidR="00314F2F">
        <w:rPr>
          <w:rFonts w:ascii="Arial" w:hAnsi="Arial"/>
          <w:sz w:val="22"/>
          <w:szCs w:val="22"/>
        </w:rPr>
        <w:t>NYSTA</w:t>
      </w:r>
      <w:r>
        <w:rPr>
          <w:rFonts w:ascii="Arial" w:hAnsi="Arial"/>
          <w:sz w:val="22"/>
          <w:szCs w:val="22"/>
        </w:rPr>
        <w:t xml:space="preserve"> must still execute and deliver a confidentiality agreement, as described above.</w:t>
      </w:r>
    </w:p>
    <w:p w14:paraId="72FB27D1" w14:textId="77777777" w:rsidR="005C63AD" w:rsidRDefault="005C63AD" w:rsidP="005C63AD">
      <w:pPr>
        <w:ind w:firstLine="720"/>
        <w:jc w:val="both"/>
        <w:rPr>
          <w:rFonts w:ascii="Arial" w:hAnsi="Arial"/>
          <w:sz w:val="22"/>
          <w:szCs w:val="22"/>
        </w:rPr>
      </w:pPr>
    </w:p>
    <w:p w14:paraId="28335FE8" w14:textId="63A353B4" w:rsidR="005C63AD" w:rsidRPr="0012653A" w:rsidRDefault="005C63AD" w:rsidP="005C63AD">
      <w:pPr>
        <w:ind w:firstLine="720"/>
        <w:jc w:val="both"/>
        <w:rPr>
          <w:rStyle w:val="StyleTimesNewRoman"/>
          <w:rFonts w:ascii="Arial" w:hAnsi="Arial"/>
          <w:szCs w:val="22"/>
        </w:rPr>
      </w:pPr>
      <w:r>
        <w:rPr>
          <w:rFonts w:ascii="Arial" w:hAnsi="Arial"/>
          <w:b/>
          <w:sz w:val="22"/>
          <w:szCs w:val="22"/>
        </w:rPr>
        <w:t>ARTICLE 5</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 xml:space="preserve">’S </w:t>
      </w:r>
      <w:r>
        <w:rPr>
          <w:rFonts w:ascii="Arial" w:hAnsi="Arial"/>
          <w:b/>
          <w:sz w:val="22"/>
          <w:szCs w:val="22"/>
        </w:rPr>
        <w:t>DESIGNATED REPRESENTATIVE</w:t>
      </w:r>
      <w:r w:rsidRPr="0012653A">
        <w:rPr>
          <w:rFonts w:ascii="Arial" w:hAnsi="Arial"/>
          <w:b/>
          <w:sz w:val="22"/>
          <w:szCs w:val="22"/>
        </w:rPr>
        <w:t>.</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 xml:space="preserve">’s </w:t>
      </w:r>
      <w:r>
        <w:rPr>
          <w:rStyle w:val="StyleTimesNewRoman"/>
          <w:rFonts w:ascii="Arial" w:hAnsi="Arial"/>
          <w:szCs w:val="22"/>
        </w:rPr>
        <w:t>Designated Representative</w:t>
      </w:r>
      <w:r w:rsidRPr="0012653A">
        <w:rPr>
          <w:rStyle w:val="StyleTimesNewRoman"/>
          <w:rFonts w:ascii="Arial" w:hAnsi="Arial"/>
          <w:szCs w:val="22"/>
        </w:rPr>
        <w:t>:</w:t>
      </w:r>
    </w:p>
    <w:p w14:paraId="55F31F2C" w14:textId="77777777" w:rsidR="005C63AD" w:rsidRPr="0012653A" w:rsidRDefault="005C63AD" w:rsidP="005C63AD">
      <w:pPr>
        <w:ind w:firstLine="720"/>
        <w:jc w:val="both"/>
        <w:rPr>
          <w:rFonts w:ascii="Arial" w:hAnsi="Arial"/>
          <w:sz w:val="22"/>
          <w:szCs w:val="22"/>
        </w:rPr>
      </w:pPr>
    </w:p>
    <w:p w14:paraId="6AFFB74B"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p>
    <w:p w14:paraId="6F27B00E"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6099F402"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0D32D25D"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1BCE0E5" w14:textId="77777777" w:rsidR="005C63AD" w:rsidRPr="0012653A" w:rsidRDefault="005C63AD" w:rsidP="005C63AD">
      <w:pPr>
        <w:ind w:firstLine="720"/>
        <w:jc w:val="both"/>
        <w:rPr>
          <w:rFonts w:ascii="Arial" w:hAnsi="Arial"/>
          <w:sz w:val="22"/>
          <w:szCs w:val="22"/>
          <w:u w:val="single"/>
        </w:rPr>
      </w:pPr>
      <w:r w:rsidRPr="0012653A">
        <w:rPr>
          <w:rStyle w:val="StyleTimesNewRoman"/>
          <w:rFonts w:ascii="Arial" w:hAnsi="Arial"/>
          <w:szCs w:val="22"/>
        </w:rPr>
        <w:t>Email :</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60CAA59" w14:textId="77777777" w:rsidR="005C63AD" w:rsidRPr="0012653A" w:rsidRDefault="005C63AD" w:rsidP="005C63AD">
      <w:pPr>
        <w:ind w:firstLine="720"/>
        <w:jc w:val="both"/>
        <w:rPr>
          <w:rFonts w:ascii="Arial" w:hAnsi="Arial"/>
          <w:sz w:val="22"/>
          <w:szCs w:val="22"/>
        </w:rPr>
      </w:pPr>
    </w:p>
    <w:p w14:paraId="5EF00D98" w14:textId="77777777" w:rsidR="005C63AD" w:rsidRPr="0012653A" w:rsidRDefault="005C63AD" w:rsidP="005C63AD">
      <w:pPr>
        <w:ind w:firstLine="720"/>
        <w:jc w:val="both"/>
        <w:rPr>
          <w:rFonts w:ascii="Arial" w:hAnsi="Arial"/>
          <w:sz w:val="22"/>
          <w:szCs w:val="22"/>
        </w:rPr>
      </w:pPr>
    </w:p>
    <w:p w14:paraId="3A466466" w14:textId="77777777" w:rsidR="005C63AD" w:rsidRPr="0012653A" w:rsidRDefault="005C63AD" w:rsidP="005C63AD">
      <w:pPr>
        <w:ind w:firstLine="720"/>
        <w:jc w:val="both"/>
        <w:rPr>
          <w:rFonts w:ascii="Arial" w:hAnsi="Arial"/>
          <w:sz w:val="22"/>
          <w:szCs w:val="22"/>
        </w:rPr>
      </w:pPr>
      <w:r>
        <w:rPr>
          <w:rFonts w:ascii="Arial" w:hAnsi="Arial"/>
          <w:b/>
          <w:sz w:val="22"/>
          <w:szCs w:val="22"/>
        </w:rPr>
        <w:t>ARTICLE 6</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 xml:space="preserve">PROPOSER’S </w:t>
      </w:r>
      <w:r>
        <w:rPr>
          <w:rFonts w:ascii="Arial" w:hAnsi="Arial"/>
          <w:b/>
          <w:sz w:val="22"/>
          <w:szCs w:val="22"/>
        </w:rPr>
        <w:t>DESIGNATED REPRESENTATIVE</w:t>
      </w:r>
      <w:r w:rsidRPr="0012653A">
        <w:rPr>
          <w:rFonts w:ascii="Arial" w:hAnsi="Arial"/>
          <w:b/>
          <w:sz w:val="22"/>
          <w:szCs w:val="22"/>
        </w:rPr>
        <w:t>.</w:t>
      </w:r>
      <w:r>
        <w:rPr>
          <w:rFonts w:ascii="Arial" w:hAnsi="Arial"/>
          <w:b/>
          <w:sz w:val="22"/>
          <w:szCs w:val="22"/>
        </w:rPr>
        <w:t xml:space="preserve">  </w:t>
      </w:r>
      <w:r w:rsidRPr="0012653A">
        <w:rPr>
          <w:rFonts w:ascii="Arial" w:hAnsi="Arial"/>
          <w:sz w:val="22"/>
          <w:szCs w:val="22"/>
        </w:rPr>
        <w:t xml:space="preserve">The following person, or his/her successor, is the Proposer’s </w:t>
      </w:r>
      <w:r>
        <w:rPr>
          <w:rFonts w:ascii="Arial" w:hAnsi="Arial"/>
          <w:sz w:val="22"/>
          <w:szCs w:val="22"/>
        </w:rPr>
        <w:t>Designated Representative</w:t>
      </w:r>
      <w:r w:rsidRPr="0012653A">
        <w:rPr>
          <w:rFonts w:ascii="Arial" w:hAnsi="Arial"/>
          <w:sz w:val="22"/>
          <w:szCs w:val="22"/>
        </w:rPr>
        <w:t>:</w:t>
      </w:r>
    </w:p>
    <w:p w14:paraId="39867146" w14:textId="77777777" w:rsidR="005C63AD" w:rsidRPr="0012653A" w:rsidRDefault="005C63AD" w:rsidP="005C63AD">
      <w:pPr>
        <w:rPr>
          <w:rStyle w:val="StyleTimesNewRoman"/>
          <w:rFonts w:ascii="Arial" w:hAnsi="Arial"/>
          <w:szCs w:val="22"/>
        </w:rPr>
      </w:pPr>
    </w:p>
    <w:p w14:paraId="75B46A8F" w14:textId="77777777" w:rsidR="005C63AD" w:rsidRDefault="005C63AD" w:rsidP="005C63AD">
      <w:pPr>
        <w:ind w:left="720"/>
        <w:jc w:val="both"/>
        <w:rPr>
          <w:rFonts w:ascii="Arial" w:hAnsi="Arial"/>
          <w:sz w:val="22"/>
          <w:szCs w:val="22"/>
          <w:u w:val="single"/>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2568F1E0" w14:textId="77777777" w:rsidR="005C63AD" w:rsidRDefault="005C63AD" w:rsidP="005C63AD">
      <w:pPr>
        <w:ind w:left="720"/>
        <w:jc w:val="both"/>
        <w:rPr>
          <w:rFonts w:ascii="Arial" w:hAnsi="Arial"/>
          <w:sz w:val="22"/>
          <w:szCs w:val="22"/>
          <w:u w:val="single"/>
        </w:rPr>
      </w:pPr>
    </w:p>
    <w:p w14:paraId="4613F704" w14:textId="77777777" w:rsidR="005C63AD" w:rsidRDefault="005C63AD" w:rsidP="005C63AD">
      <w:pPr>
        <w:ind w:left="720"/>
        <w:jc w:val="both"/>
        <w:rPr>
          <w:rFonts w:ascii="Arial" w:hAnsi="Arial"/>
          <w:b/>
          <w:sz w:val="22"/>
          <w:szCs w:val="22"/>
        </w:rPr>
      </w:pPr>
      <w:r>
        <w:rPr>
          <w:rFonts w:ascii="Arial" w:hAnsi="Arial"/>
          <w:b/>
          <w:sz w:val="22"/>
          <w:szCs w:val="22"/>
        </w:rPr>
        <w:t>ARTICLE 7</w:t>
      </w:r>
      <w:r w:rsidRPr="0012653A">
        <w:rPr>
          <w:rFonts w:ascii="Arial" w:hAnsi="Arial"/>
          <w:b/>
          <w:sz w:val="22"/>
          <w:szCs w:val="22"/>
        </w:rPr>
        <w:t>.</w:t>
      </w:r>
      <w:r>
        <w:rPr>
          <w:rFonts w:ascii="Arial" w:hAnsi="Arial"/>
          <w:b/>
          <w:sz w:val="22"/>
          <w:szCs w:val="22"/>
        </w:rPr>
        <w:t xml:space="preserve">  STATUS OF ESCROWED BID DOCUMENTS.  </w:t>
      </w:r>
      <w:r>
        <w:rPr>
          <w:rFonts w:ascii="Arial" w:hAnsi="Arial"/>
          <w:sz w:val="22"/>
          <w:szCs w:val="22"/>
        </w:rPr>
        <w:t>The Bid Documents are</w:t>
      </w:r>
    </w:p>
    <w:p w14:paraId="06F829BA" w14:textId="6D9BD789" w:rsidR="005C63AD" w:rsidRDefault="005C63AD" w:rsidP="005C63AD">
      <w:pPr>
        <w:jc w:val="both"/>
        <w:rPr>
          <w:rFonts w:ascii="Arial" w:hAnsi="Arial"/>
          <w:sz w:val="22"/>
          <w:szCs w:val="22"/>
        </w:rPr>
      </w:pPr>
      <w:r>
        <w:rPr>
          <w:rFonts w:ascii="Arial" w:hAnsi="Arial"/>
          <w:sz w:val="22"/>
          <w:szCs w:val="22"/>
        </w:rPr>
        <w:t xml:space="preserve">and shall remain the property of the Proposer, subject to joint review by the Proposer and </w:t>
      </w:r>
      <w:r w:rsidR="00314F2F">
        <w:rPr>
          <w:rFonts w:ascii="Arial" w:hAnsi="Arial"/>
          <w:sz w:val="22"/>
          <w:szCs w:val="22"/>
        </w:rPr>
        <w:t>NYSTA</w:t>
      </w:r>
      <w:r>
        <w:rPr>
          <w:rFonts w:ascii="Arial" w:hAnsi="Arial"/>
          <w:sz w:val="22"/>
          <w:szCs w:val="22"/>
        </w:rPr>
        <w:t xml:space="preserve"> as provided herein.  </w:t>
      </w:r>
      <w:r w:rsidR="00314F2F">
        <w:rPr>
          <w:rFonts w:ascii="Arial" w:hAnsi="Arial"/>
          <w:sz w:val="22"/>
          <w:szCs w:val="22"/>
        </w:rPr>
        <w:t>NYSTA</w:t>
      </w:r>
      <w:r>
        <w:rPr>
          <w:rFonts w:ascii="Arial" w:hAnsi="Arial"/>
          <w:sz w:val="22"/>
          <w:szCs w:val="22"/>
        </w:rPr>
        <w:t xml:space="preserve"> has not reviewed or considered the Bid Documents at the time of this Agreement.  However, </w:t>
      </w:r>
      <w:r w:rsidR="00314F2F">
        <w:rPr>
          <w:rFonts w:ascii="Arial" w:hAnsi="Arial"/>
          <w:sz w:val="22"/>
          <w:szCs w:val="22"/>
        </w:rPr>
        <w:t>NYSTA</w:t>
      </w:r>
      <w:r>
        <w:rPr>
          <w:rFonts w:ascii="Arial" w:hAnsi="Arial"/>
          <w:sz w:val="22"/>
          <w:szCs w:val="22"/>
        </w:rPr>
        <w:t xml:space="preserve"> understands that the Bid Documents may contain information:  (1) known only to a limited extent and only by a limited number of employees of the Proposer; (2) that is safeguarded while in the Proposer’s possession; (3) that would be extremely valuable to the Proposer’s competitors by virtue of it reflecting the Proposer’s contemplated techniques of </w:t>
      </w:r>
      <w:r>
        <w:rPr>
          <w:rFonts w:ascii="Arial" w:hAnsi="Arial"/>
          <w:sz w:val="22"/>
          <w:szCs w:val="22"/>
        </w:rPr>
        <w:lastRenderedPageBreak/>
        <w:t xml:space="preserve">construction; (4) that could not be otherwise obtained or determined by Proposer’s competitors; and (5) that would cause a great deal of competitive harm to the Proposer if the information were to become public.  Accordingly, pursuant to New York Public Officers Law § 89(5)(a)(1), Proposer may designate the Bid Documents, in all or in part, as exempt from </w:t>
      </w:r>
      <w:r w:rsidRPr="0097330D">
        <w:rPr>
          <w:rFonts w:ascii="Arial" w:hAnsi="Arial"/>
          <w:sz w:val="22"/>
          <w:szCs w:val="22"/>
        </w:rPr>
        <w:t xml:space="preserve">disclosure under </w:t>
      </w:r>
      <w:r>
        <w:rPr>
          <w:rFonts w:ascii="Arial" w:hAnsi="Arial"/>
          <w:sz w:val="22"/>
          <w:szCs w:val="22"/>
        </w:rPr>
        <w:t>Public Officers Law § 87(2)(d).</w:t>
      </w:r>
    </w:p>
    <w:p w14:paraId="79656CCE" w14:textId="3BC4C80E" w:rsidR="005C63AD" w:rsidRDefault="00314F2F" w:rsidP="005C63AD">
      <w:pPr>
        <w:ind w:firstLine="720"/>
        <w:jc w:val="both"/>
        <w:rPr>
          <w:rFonts w:ascii="Arial" w:hAnsi="Arial"/>
          <w:sz w:val="22"/>
          <w:szCs w:val="22"/>
        </w:rPr>
      </w:pPr>
      <w:r>
        <w:rPr>
          <w:rFonts w:ascii="Arial" w:hAnsi="Arial"/>
          <w:sz w:val="22"/>
          <w:szCs w:val="22"/>
        </w:rPr>
        <w:t>NYSTA</w:t>
      </w:r>
      <w:r w:rsidR="005C63AD">
        <w:rPr>
          <w:rFonts w:ascii="Arial" w:hAnsi="Arial"/>
          <w:sz w:val="22"/>
          <w:szCs w:val="22"/>
        </w:rPr>
        <w:t xml:space="preserve"> will have no interest in or right to the Bid Documents unless the Contractor gives written notice of intent to file a dispute or claim, files a written claim, files a written and verified claim, or initiates litigation against </w:t>
      </w:r>
      <w:r>
        <w:rPr>
          <w:rFonts w:ascii="Arial" w:hAnsi="Arial"/>
          <w:sz w:val="22"/>
          <w:szCs w:val="22"/>
        </w:rPr>
        <w:t>NYSTA</w:t>
      </w:r>
      <w:r w:rsidR="005C63AD">
        <w:rPr>
          <w:rFonts w:ascii="Arial" w:hAnsi="Arial"/>
          <w:sz w:val="22"/>
          <w:szCs w:val="22"/>
        </w:rPr>
        <w:t xml:space="preserve">.  Under these conditions, or upon written authorization from the Proposer releasing the Bid Documents, </w:t>
      </w:r>
      <w:r>
        <w:rPr>
          <w:rFonts w:ascii="Arial" w:hAnsi="Arial"/>
          <w:sz w:val="22"/>
          <w:szCs w:val="22"/>
        </w:rPr>
        <w:t>NYSTA</w:t>
      </w:r>
      <w:r w:rsidR="005C63AD">
        <w:rPr>
          <w:rFonts w:ascii="Arial" w:hAnsi="Arial"/>
          <w:sz w:val="22"/>
          <w:szCs w:val="22"/>
        </w:rPr>
        <w:t xml:space="preserve"> may review the bid documentation for the limited purpose of evaluating a dispute or claim or conducting litigation.</w:t>
      </w:r>
    </w:p>
    <w:p w14:paraId="430C096E" w14:textId="77777777" w:rsidR="005C63AD" w:rsidRDefault="005C63AD" w:rsidP="005C63AD">
      <w:pPr>
        <w:ind w:firstLine="720"/>
        <w:jc w:val="both"/>
        <w:rPr>
          <w:rFonts w:ascii="Arial" w:hAnsi="Arial"/>
          <w:sz w:val="22"/>
          <w:szCs w:val="22"/>
        </w:rPr>
      </w:pPr>
    </w:p>
    <w:p w14:paraId="3FD29EB2" w14:textId="33CFC017" w:rsidR="005C63AD" w:rsidRDefault="005C63AD" w:rsidP="005C63AD">
      <w:pPr>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END OF ESCROW.  </w:t>
      </w:r>
      <w:r>
        <w:rPr>
          <w:rFonts w:ascii="Arial" w:hAnsi="Arial"/>
          <w:sz w:val="22"/>
          <w:szCs w:val="22"/>
        </w:rPr>
        <w:t xml:space="preserve">The Bid Documents will remain in escrow during the duration of the Contract and until such time as the following conditions have been satisfied:  (1) the Contract has been completed; (2) Final payment has been issued by </w:t>
      </w:r>
      <w:r w:rsidR="00314F2F">
        <w:rPr>
          <w:rFonts w:ascii="Arial" w:hAnsi="Arial"/>
          <w:sz w:val="22"/>
          <w:szCs w:val="22"/>
        </w:rPr>
        <w:t>NYSTA</w:t>
      </w:r>
      <w:r>
        <w:rPr>
          <w:rFonts w:ascii="Arial" w:hAnsi="Arial"/>
          <w:sz w:val="22"/>
          <w:szCs w:val="22"/>
        </w:rPr>
        <w:t xml:space="preserve"> and accepted by the Proposer; and (3) All litigation has been completed, and a written agreement has been executed between the Proposer and </w:t>
      </w:r>
      <w:r w:rsidR="00314F2F">
        <w:rPr>
          <w:rFonts w:ascii="Arial" w:hAnsi="Arial"/>
          <w:sz w:val="22"/>
          <w:szCs w:val="22"/>
        </w:rPr>
        <w:t>NYSTA</w:t>
      </w:r>
      <w:r>
        <w:rPr>
          <w:rFonts w:ascii="Arial" w:hAnsi="Arial"/>
          <w:sz w:val="22"/>
          <w:szCs w:val="22"/>
        </w:rPr>
        <w:t xml:space="preserve"> that no further litigation or claims will be made.</w:t>
      </w:r>
    </w:p>
    <w:p w14:paraId="0E1EF56C" w14:textId="77777777" w:rsidR="005C63AD" w:rsidRDefault="005C63AD" w:rsidP="005C63AD">
      <w:pPr>
        <w:ind w:firstLine="720"/>
        <w:jc w:val="both"/>
        <w:rPr>
          <w:rFonts w:ascii="Arial" w:hAnsi="Arial"/>
          <w:sz w:val="22"/>
          <w:szCs w:val="22"/>
        </w:rPr>
      </w:pPr>
    </w:p>
    <w:p w14:paraId="54B9F325" w14:textId="77777777" w:rsidR="005C63AD" w:rsidRDefault="005C63AD" w:rsidP="005C63AD">
      <w:pPr>
        <w:ind w:firstLine="720"/>
        <w:jc w:val="both"/>
        <w:rPr>
          <w:rFonts w:ascii="Arial" w:hAnsi="Arial"/>
          <w:sz w:val="22"/>
          <w:szCs w:val="22"/>
        </w:rPr>
      </w:pPr>
      <w:r>
        <w:rPr>
          <w:rFonts w:ascii="Arial" w:hAnsi="Arial"/>
          <w:b/>
          <w:sz w:val="22"/>
          <w:szCs w:val="22"/>
        </w:rPr>
        <w:t>ARTICLE 9.  MISCELLANEOUS TERMS.</w:t>
      </w:r>
    </w:p>
    <w:p w14:paraId="7CB1B425" w14:textId="77777777" w:rsidR="005C63AD" w:rsidRDefault="005C63AD" w:rsidP="005C63AD">
      <w:pPr>
        <w:ind w:firstLine="720"/>
        <w:jc w:val="both"/>
        <w:rPr>
          <w:rFonts w:ascii="Arial" w:hAnsi="Arial"/>
          <w:sz w:val="22"/>
          <w:szCs w:val="22"/>
        </w:rPr>
      </w:pPr>
      <w:r w:rsidRPr="00E6390E">
        <w:rPr>
          <w:rFonts w:ascii="Arial" w:hAnsi="Arial"/>
          <w:sz w:val="22"/>
          <w:szCs w:val="22"/>
        </w:rPr>
        <w:t>A)</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4858EA40"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B)</w:t>
      </w:r>
      <w:r>
        <w:rPr>
          <w:rFonts w:ascii="Arial" w:hAnsi="Arial"/>
          <w:sz w:val="22"/>
          <w:szCs w:val="22"/>
        </w:rPr>
        <w:tab/>
        <w:t>Nothing in the Bid Documents shall change or modify the terms or conditions of the Contract.</w:t>
      </w:r>
    </w:p>
    <w:p w14:paraId="161F6801" w14:textId="19133FB2" w:rsidR="005C63AD" w:rsidRPr="0081739C" w:rsidRDefault="005C63AD" w:rsidP="005C63AD">
      <w:pPr>
        <w:keepNext/>
        <w:keepLines/>
        <w:ind w:firstLine="720"/>
        <w:jc w:val="both"/>
        <w:rPr>
          <w:rFonts w:ascii="Arial" w:hAnsi="Arial"/>
          <w:sz w:val="22"/>
          <w:szCs w:val="22"/>
        </w:rPr>
      </w:pPr>
      <w:r>
        <w:rPr>
          <w:rFonts w:ascii="Arial" w:hAnsi="Arial"/>
          <w:sz w:val="22"/>
          <w:szCs w:val="22"/>
        </w:rPr>
        <w:t>C</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DE59E2B"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D</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CF1AD1C" w14:textId="77777777" w:rsidR="005C63AD" w:rsidRDefault="005C63AD" w:rsidP="005C63AD">
      <w:pPr>
        <w:keepNext/>
        <w:keepLines/>
        <w:ind w:firstLine="720"/>
        <w:jc w:val="both"/>
        <w:rPr>
          <w:rFonts w:ascii="Arial" w:hAnsi="Arial"/>
          <w:sz w:val="22"/>
          <w:szCs w:val="22"/>
        </w:rPr>
      </w:pPr>
      <w:r>
        <w:rPr>
          <w:rFonts w:ascii="Arial" w:hAnsi="Arial"/>
          <w:sz w:val="22"/>
          <w:szCs w:val="22"/>
        </w:rPr>
        <w:t>E</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5E8B150A" w14:textId="77777777" w:rsidR="005C63AD" w:rsidRDefault="005C63AD" w:rsidP="005C63AD">
      <w:pPr>
        <w:keepNext/>
        <w:keepLines/>
        <w:ind w:firstLine="720"/>
        <w:jc w:val="both"/>
        <w:rPr>
          <w:rFonts w:ascii="Arial" w:hAnsi="Arial"/>
          <w:sz w:val="22"/>
          <w:szCs w:val="22"/>
        </w:rPr>
      </w:pPr>
      <w:r>
        <w:rPr>
          <w:rFonts w:ascii="Arial" w:hAnsi="Arial"/>
          <w:sz w:val="22"/>
          <w:szCs w:val="22"/>
        </w:rPr>
        <w:t>F)</w:t>
      </w:r>
      <w:r>
        <w:rPr>
          <w:rFonts w:ascii="Arial" w:hAnsi="Arial"/>
          <w:sz w:val="22"/>
          <w:szCs w:val="22"/>
        </w:rPr>
        <w:tab/>
        <w:t>All costs associated with preparation and submission of the Bid Documents must be included in the Contract bid price.</w:t>
      </w:r>
    </w:p>
    <w:p w14:paraId="18B302DE" w14:textId="77777777" w:rsidR="005C63AD" w:rsidRDefault="005C63AD" w:rsidP="005C63AD">
      <w:pPr>
        <w:keepNext/>
        <w:keepLines/>
        <w:ind w:firstLine="720"/>
        <w:jc w:val="both"/>
        <w:rPr>
          <w:rFonts w:ascii="Arial" w:hAnsi="Arial"/>
          <w:sz w:val="22"/>
          <w:szCs w:val="22"/>
        </w:rPr>
      </w:pPr>
    </w:p>
    <w:p w14:paraId="2681B725" w14:textId="77777777" w:rsidR="005C63AD" w:rsidRDefault="005C63AD" w:rsidP="005C63AD">
      <w:pPr>
        <w:keepNext/>
        <w:keepLines/>
        <w:ind w:firstLine="720"/>
        <w:jc w:val="both"/>
        <w:rPr>
          <w:rFonts w:ascii="Arial" w:hAnsi="Arial"/>
          <w:b/>
          <w:sz w:val="22"/>
          <w:szCs w:val="22"/>
        </w:rPr>
      </w:pPr>
      <w:r>
        <w:rPr>
          <w:rFonts w:ascii="Arial" w:hAnsi="Arial"/>
          <w:b/>
          <w:sz w:val="22"/>
          <w:szCs w:val="22"/>
        </w:rPr>
        <w:t>ARTICLE 10.  POWER TO EXECUTE AGREEMENT</w:t>
      </w:r>
    </w:p>
    <w:p w14:paraId="595BDEA1" w14:textId="77777777" w:rsidR="005C63AD" w:rsidRDefault="005C63AD" w:rsidP="005C63AD">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to all terms and conditions of this Agreement, and that by executing the Agreement does so bind the Proposer.</w:t>
      </w:r>
    </w:p>
    <w:p w14:paraId="3478BEAD" w14:textId="77777777" w:rsidR="005C63AD" w:rsidRPr="0012653A" w:rsidRDefault="005C63AD" w:rsidP="005C63AD">
      <w:pPr>
        <w:pStyle w:val="bodytext0"/>
        <w:spacing w:before="0"/>
        <w:rPr>
          <w:rFonts w:ascii="Arial" w:hAnsi="Arial"/>
        </w:rPr>
      </w:pPr>
    </w:p>
    <w:p w14:paraId="1737B3D0" w14:textId="77777777" w:rsidR="005C63AD" w:rsidRDefault="005C63AD" w:rsidP="005C63AD">
      <w:pPr>
        <w:overflowPunct/>
        <w:textAlignment w:val="auto"/>
        <w:rPr>
          <w:rFonts w:ascii="Arial" w:hAnsi="Arial"/>
          <w:sz w:val="22"/>
          <w:szCs w:val="22"/>
        </w:rPr>
      </w:pPr>
    </w:p>
    <w:p w14:paraId="4EF9F88C" w14:textId="50D77A52" w:rsidR="005C63AD" w:rsidRDefault="005C63AD" w:rsidP="005C63AD">
      <w:pPr>
        <w:overflowPunct/>
        <w:textAlignment w:val="auto"/>
        <w:rPr>
          <w:rFonts w:ascii="Arial" w:hAnsi="Arial"/>
          <w:sz w:val="22"/>
          <w:szCs w:val="22"/>
        </w:rPr>
      </w:pPr>
    </w:p>
    <w:p w14:paraId="757C73D4" w14:textId="77777777" w:rsidR="00CC017D" w:rsidRDefault="00CC017D" w:rsidP="005C63AD">
      <w:pPr>
        <w:overflowPunct/>
        <w:textAlignment w:val="auto"/>
        <w:rPr>
          <w:rFonts w:ascii="Arial" w:hAnsi="Arial"/>
          <w:sz w:val="22"/>
          <w:szCs w:val="22"/>
        </w:rPr>
      </w:pPr>
    </w:p>
    <w:p w14:paraId="66C0DF5C" w14:textId="77777777" w:rsidR="005C63AD" w:rsidRDefault="005C63AD" w:rsidP="005C63AD">
      <w:pPr>
        <w:overflowPunct/>
        <w:textAlignment w:val="auto"/>
        <w:rPr>
          <w:rFonts w:ascii="Arial" w:hAnsi="Arial"/>
          <w:sz w:val="22"/>
          <w:szCs w:val="22"/>
        </w:rPr>
      </w:pPr>
    </w:p>
    <w:p w14:paraId="1045B7B9" w14:textId="77777777" w:rsidR="005C63AD" w:rsidRDefault="005C63AD" w:rsidP="005C63AD">
      <w:pPr>
        <w:overflowPunct/>
        <w:textAlignment w:val="auto"/>
        <w:rPr>
          <w:rFonts w:ascii="Arial" w:hAnsi="Arial"/>
          <w:sz w:val="22"/>
          <w:szCs w:val="22"/>
        </w:rPr>
      </w:pPr>
    </w:p>
    <w:p w14:paraId="5DA5EBE1" w14:textId="3836C2A1" w:rsidR="005C63AD" w:rsidRPr="0012653A" w:rsidRDefault="005C63AD" w:rsidP="005C63AD">
      <w:pPr>
        <w:overflowPunct/>
        <w:textAlignment w:val="auto"/>
        <w:rPr>
          <w:rFonts w:ascii="Arial" w:hAnsi="Arial"/>
          <w:sz w:val="22"/>
          <w:szCs w:val="22"/>
        </w:rPr>
      </w:pPr>
      <w:r w:rsidRPr="0012653A">
        <w:rPr>
          <w:rFonts w:ascii="Arial" w:hAnsi="Arial"/>
          <w:sz w:val="22"/>
          <w:szCs w:val="22"/>
        </w:rPr>
        <w:t xml:space="preserve">IN WITNESS WHEREOF, this agreement has been executed by </w:t>
      </w:r>
      <w:r w:rsidR="00314F2F">
        <w:rPr>
          <w:rFonts w:ascii="Arial" w:hAnsi="Arial"/>
          <w:sz w:val="22"/>
          <w:szCs w:val="22"/>
        </w:rPr>
        <w:t>NYSTA</w:t>
      </w:r>
      <w:r w:rsidRPr="0012653A">
        <w:rPr>
          <w:rFonts w:ascii="Arial" w:hAnsi="Arial"/>
          <w:sz w:val="22"/>
          <w:szCs w:val="22"/>
        </w:rPr>
        <w:t xml:space="preserve"> and the Proposer, who have executed this Agreement on the day and year first written above.</w:t>
      </w:r>
    </w:p>
    <w:p w14:paraId="4156EF01"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4756"/>
        <w:gridCol w:w="4604"/>
      </w:tblGrid>
      <w:tr w:rsidR="005C63AD" w:rsidRPr="0012653A" w14:paraId="2D1EAC4D" w14:textId="77777777" w:rsidTr="0085330A">
        <w:tc>
          <w:tcPr>
            <w:tcW w:w="4788" w:type="dxa"/>
          </w:tcPr>
          <w:p w14:paraId="3F1BD227" w14:textId="4129BFF2" w:rsidR="005C63AD" w:rsidRPr="0012653A" w:rsidRDefault="005C63AD" w:rsidP="0085330A">
            <w:pPr>
              <w:tabs>
                <w:tab w:val="right" w:pos="3960"/>
              </w:tabs>
              <w:overflowPunct/>
              <w:textAlignment w:val="auto"/>
              <w:rPr>
                <w:rFonts w:ascii="Arial" w:hAnsi="Arial"/>
                <w:szCs w:val="22"/>
              </w:rPr>
            </w:pPr>
            <w:r w:rsidRPr="0012653A">
              <w:rPr>
                <w:rFonts w:ascii="Arial" w:hAnsi="Arial"/>
                <w:sz w:val="22"/>
                <w:szCs w:val="22"/>
              </w:rPr>
              <w:t xml:space="preserve">Recommended by </w:t>
            </w:r>
            <w:r w:rsidR="00D56D6E">
              <w:rPr>
                <w:rFonts w:ascii="Arial" w:hAnsi="Arial"/>
                <w:sz w:val="22"/>
                <w:szCs w:val="22"/>
              </w:rPr>
              <w:t>(NYSTA)</w:t>
            </w:r>
          </w:p>
          <w:p w14:paraId="295A0560" w14:textId="77777777" w:rsidR="005C63AD" w:rsidRPr="0012653A" w:rsidRDefault="005C63AD" w:rsidP="0085330A">
            <w:pPr>
              <w:tabs>
                <w:tab w:val="right" w:pos="3960"/>
              </w:tabs>
              <w:overflowPunct/>
              <w:textAlignment w:val="auto"/>
              <w:rPr>
                <w:rFonts w:ascii="Arial" w:hAnsi="Arial"/>
                <w:szCs w:val="22"/>
              </w:rPr>
            </w:pPr>
          </w:p>
          <w:p w14:paraId="7D8CFA3B" w14:textId="77777777" w:rsidR="005C63AD" w:rsidRPr="0012653A" w:rsidRDefault="005C63AD" w:rsidP="0085330A">
            <w:pPr>
              <w:tabs>
                <w:tab w:val="right" w:pos="3960"/>
              </w:tabs>
              <w:overflowPunct/>
              <w:textAlignment w:val="auto"/>
              <w:rPr>
                <w:rFonts w:ascii="Arial" w:hAnsi="Arial"/>
                <w:szCs w:val="22"/>
              </w:rPr>
            </w:pPr>
          </w:p>
          <w:p w14:paraId="246898C7" w14:textId="77777777" w:rsidR="005C63AD" w:rsidRPr="0012653A" w:rsidRDefault="005C63AD" w:rsidP="0085330A">
            <w:pPr>
              <w:tabs>
                <w:tab w:val="right" w:pos="3960"/>
              </w:tabs>
              <w:overflowPunct/>
              <w:textAlignment w:val="auto"/>
              <w:rPr>
                <w:rFonts w:ascii="Arial" w:hAnsi="Arial"/>
                <w:szCs w:val="22"/>
                <w:u w:val="single"/>
              </w:rPr>
            </w:pPr>
            <w:r w:rsidRPr="0012653A">
              <w:rPr>
                <w:rFonts w:ascii="Arial" w:hAnsi="Arial"/>
                <w:sz w:val="22"/>
                <w:szCs w:val="22"/>
                <w:u w:val="single"/>
              </w:rPr>
              <w:tab/>
            </w:r>
          </w:p>
          <w:p w14:paraId="5BB9E122" w14:textId="77777777" w:rsidR="005C63AD" w:rsidRPr="0012653A" w:rsidRDefault="005C63AD" w:rsidP="0085330A">
            <w:pPr>
              <w:overflowPunct/>
              <w:textAlignment w:val="auto"/>
              <w:rPr>
                <w:rFonts w:ascii="Arial" w:hAnsi="Arial"/>
                <w:sz w:val="20"/>
              </w:rPr>
            </w:pPr>
            <w:r w:rsidRPr="0012653A">
              <w:rPr>
                <w:rFonts w:ascii="Arial" w:hAnsi="Arial"/>
                <w:sz w:val="20"/>
              </w:rPr>
              <w:lastRenderedPageBreak/>
              <w:t xml:space="preserve">(Signature) </w:t>
            </w:r>
          </w:p>
        </w:tc>
        <w:tc>
          <w:tcPr>
            <w:tcW w:w="4788" w:type="dxa"/>
          </w:tcPr>
          <w:p w14:paraId="04FEC33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lastRenderedPageBreak/>
              <w:t>Contract No. _________</w:t>
            </w:r>
          </w:p>
          <w:p w14:paraId="3C9339F1" w14:textId="77777777" w:rsidR="005C63AD" w:rsidRPr="0012653A" w:rsidRDefault="005C63AD" w:rsidP="0085330A">
            <w:pPr>
              <w:overflowPunct/>
              <w:textAlignment w:val="auto"/>
              <w:rPr>
                <w:rFonts w:ascii="Arial" w:hAnsi="Arial"/>
                <w:szCs w:val="22"/>
              </w:rPr>
            </w:pPr>
          </w:p>
          <w:p w14:paraId="7722B827" w14:textId="77777777" w:rsidR="005C63AD" w:rsidRPr="0012653A" w:rsidRDefault="005C63AD" w:rsidP="0085330A">
            <w:pPr>
              <w:overflowPunct/>
              <w:textAlignment w:val="auto"/>
              <w:rPr>
                <w:rFonts w:ascii="Arial" w:hAnsi="Arial"/>
                <w:szCs w:val="22"/>
              </w:rPr>
            </w:pPr>
          </w:p>
          <w:p w14:paraId="09FF95B3" w14:textId="77777777" w:rsidR="005C63AD" w:rsidRPr="0012653A" w:rsidRDefault="005C63AD" w:rsidP="0085330A">
            <w:pPr>
              <w:overflowPunct/>
              <w:textAlignment w:val="auto"/>
              <w:rPr>
                <w:rFonts w:ascii="Arial" w:hAnsi="Arial"/>
                <w:szCs w:val="22"/>
              </w:rPr>
            </w:pPr>
          </w:p>
        </w:tc>
      </w:tr>
    </w:tbl>
    <w:p w14:paraId="0CC4C943" w14:textId="77777777" w:rsidR="005C63AD" w:rsidRPr="0012653A" w:rsidRDefault="005C63AD" w:rsidP="005C63AD">
      <w:pPr>
        <w:overflowPunct/>
        <w:textAlignment w:val="auto"/>
        <w:rPr>
          <w:rFonts w:ascii="Arial" w:hAnsi="Arial"/>
          <w:sz w:val="20"/>
        </w:rPr>
      </w:pPr>
    </w:p>
    <w:p w14:paraId="7469C729" w14:textId="77777777" w:rsidR="005C63AD" w:rsidRPr="0012653A" w:rsidRDefault="005C63AD" w:rsidP="005C63AD">
      <w:pPr>
        <w:overflowPunct/>
        <w:textAlignment w:val="auto"/>
        <w:rPr>
          <w:rFonts w:ascii="Arial" w:hAnsi="Arial"/>
          <w:sz w:val="22"/>
          <w:szCs w:val="22"/>
        </w:rPr>
      </w:pPr>
      <w:r w:rsidRPr="0012653A">
        <w:rPr>
          <w:rFonts w:ascii="Arial" w:hAnsi="Arial"/>
          <w:sz w:val="22"/>
          <w:szCs w:val="22"/>
        </w:rPr>
        <w:t>In addition to the acceptance of this contract, I also certify that original copies of this signature page will be attached to all other exact copies of the contract.</w:t>
      </w:r>
    </w:p>
    <w:p w14:paraId="190A5619"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2999"/>
        <w:gridCol w:w="4451"/>
        <w:gridCol w:w="1910"/>
      </w:tblGrid>
      <w:tr w:rsidR="005C63AD" w:rsidRPr="0012653A" w14:paraId="75F5E05F" w14:textId="77777777" w:rsidTr="0085330A">
        <w:tc>
          <w:tcPr>
            <w:tcW w:w="3192" w:type="dxa"/>
          </w:tcPr>
          <w:p w14:paraId="3C95CDA1"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ATTORNEY GENERAL:</w:t>
            </w:r>
          </w:p>
        </w:tc>
        <w:tc>
          <w:tcPr>
            <w:tcW w:w="4206" w:type="dxa"/>
          </w:tcPr>
          <w:p w14:paraId="59FE7D71" w14:textId="77777777" w:rsidR="005C63AD" w:rsidRPr="0012653A" w:rsidRDefault="005C63AD" w:rsidP="0085330A">
            <w:pPr>
              <w:overflowPunct/>
              <w:textAlignment w:val="auto"/>
              <w:rPr>
                <w:rFonts w:ascii="Arial" w:hAnsi="Arial"/>
                <w:szCs w:val="22"/>
              </w:rPr>
            </w:pPr>
          </w:p>
          <w:p w14:paraId="131F3DBB"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w:t>
            </w:r>
            <w:r>
              <w:rPr>
                <w:rFonts w:ascii="Arial" w:hAnsi="Arial"/>
                <w:sz w:val="22"/>
                <w:szCs w:val="22"/>
              </w:rPr>
              <w:t>_______________________________</w:t>
            </w:r>
          </w:p>
          <w:p w14:paraId="308FF511" w14:textId="3ADB342E" w:rsidR="005C63AD" w:rsidRPr="0012653A" w:rsidRDefault="005C63AD" w:rsidP="0085330A">
            <w:pPr>
              <w:overflowPunct/>
              <w:textAlignment w:val="auto"/>
              <w:rPr>
                <w:rFonts w:ascii="Arial" w:hAnsi="Arial"/>
                <w:szCs w:val="22"/>
              </w:rPr>
            </w:pPr>
            <w:r w:rsidRPr="0012653A">
              <w:rPr>
                <w:rFonts w:ascii="Arial" w:hAnsi="Arial"/>
                <w:sz w:val="22"/>
                <w:szCs w:val="22"/>
              </w:rPr>
              <w:t xml:space="preserve">New York State </w:t>
            </w:r>
            <w:r w:rsidR="00CC017D">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w:t>
            </w:r>
            <w:r w:rsidR="00517E5D">
              <w:rPr>
                <w:rFonts w:ascii="Arial" w:hAnsi="Arial"/>
                <w:sz w:val="22"/>
                <w:szCs w:val="22"/>
              </w:rPr>
              <w:t>(Signature)</w:t>
            </w:r>
          </w:p>
        </w:tc>
        <w:tc>
          <w:tcPr>
            <w:tcW w:w="2178" w:type="dxa"/>
          </w:tcPr>
          <w:p w14:paraId="1DB9679E" w14:textId="77777777" w:rsidR="005C63AD" w:rsidRPr="0012653A" w:rsidRDefault="005C63AD" w:rsidP="0085330A">
            <w:pPr>
              <w:overflowPunct/>
              <w:textAlignment w:val="auto"/>
              <w:rPr>
                <w:rFonts w:ascii="Arial" w:hAnsi="Arial"/>
                <w:szCs w:val="22"/>
              </w:rPr>
            </w:pPr>
          </w:p>
          <w:p w14:paraId="6CC8D517" w14:textId="77777777" w:rsidR="005C63AD" w:rsidRPr="0012653A" w:rsidRDefault="005C63AD" w:rsidP="0085330A">
            <w:pPr>
              <w:overflowPunct/>
              <w:textAlignment w:val="auto"/>
              <w:rPr>
                <w:rFonts w:ascii="Arial" w:hAnsi="Arial"/>
                <w:szCs w:val="22"/>
              </w:rPr>
            </w:pPr>
            <w:r>
              <w:rPr>
                <w:rFonts w:ascii="Arial" w:hAnsi="Arial"/>
                <w:sz w:val="22"/>
                <w:szCs w:val="22"/>
              </w:rPr>
              <w:t>______________</w:t>
            </w:r>
          </w:p>
          <w:p w14:paraId="6FA3B22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Date</w:t>
            </w:r>
          </w:p>
        </w:tc>
      </w:tr>
      <w:tr w:rsidR="005C63AD" w:rsidRPr="0012653A" w14:paraId="77A3B573" w14:textId="77777777" w:rsidTr="0085330A">
        <w:tc>
          <w:tcPr>
            <w:tcW w:w="3192" w:type="dxa"/>
          </w:tcPr>
          <w:p w14:paraId="74AD9FDC" w14:textId="77777777" w:rsidR="005C63AD" w:rsidRPr="0012653A" w:rsidRDefault="005C63AD" w:rsidP="0085330A">
            <w:pPr>
              <w:overflowPunct/>
              <w:spacing w:before="240"/>
              <w:textAlignment w:val="auto"/>
              <w:rPr>
                <w:rFonts w:ascii="Arial" w:hAnsi="Arial"/>
                <w:szCs w:val="22"/>
              </w:rPr>
            </w:pPr>
          </w:p>
        </w:tc>
        <w:tc>
          <w:tcPr>
            <w:tcW w:w="4206" w:type="dxa"/>
          </w:tcPr>
          <w:p w14:paraId="43DAA4CC" w14:textId="77777777" w:rsidR="005C63AD" w:rsidRPr="0012653A" w:rsidRDefault="005C63AD" w:rsidP="0085330A">
            <w:pPr>
              <w:overflowPunct/>
              <w:spacing w:before="240"/>
              <w:textAlignment w:val="auto"/>
              <w:rPr>
                <w:rFonts w:ascii="Arial" w:hAnsi="Arial"/>
                <w:szCs w:val="22"/>
              </w:rPr>
            </w:pPr>
          </w:p>
        </w:tc>
        <w:tc>
          <w:tcPr>
            <w:tcW w:w="2178" w:type="dxa"/>
          </w:tcPr>
          <w:p w14:paraId="35F0F2E9" w14:textId="77777777" w:rsidR="005C63AD" w:rsidRPr="0012653A" w:rsidRDefault="005C63AD" w:rsidP="0085330A">
            <w:pPr>
              <w:overflowPunct/>
              <w:spacing w:before="240"/>
              <w:textAlignment w:val="auto"/>
              <w:rPr>
                <w:rFonts w:ascii="Arial" w:hAnsi="Arial"/>
                <w:szCs w:val="22"/>
              </w:rPr>
            </w:pPr>
          </w:p>
        </w:tc>
      </w:tr>
      <w:tr w:rsidR="005C63AD" w:rsidRPr="0012653A" w14:paraId="4FC01641" w14:textId="77777777" w:rsidTr="0085330A">
        <w:tc>
          <w:tcPr>
            <w:tcW w:w="3192" w:type="dxa"/>
          </w:tcPr>
          <w:p w14:paraId="5E74F0B1" w14:textId="77777777" w:rsidR="005C63AD" w:rsidRDefault="005C63AD" w:rsidP="0085330A">
            <w:pPr>
              <w:overflowPunct/>
              <w:textAlignment w:val="auto"/>
              <w:rPr>
                <w:rFonts w:ascii="Arial" w:hAnsi="Arial"/>
                <w:szCs w:val="22"/>
              </w:rPr>
            </w:pPr>
            <w:r w:rsidRPr="0012653A">
              <w:rPr>
                <w:rFonts w:ascii="Arial" w:hAnsi="Arial"/>
                <w:sz w:val="22"/>
                <w:szCs w:val="22"/>
              </w:rPr>
              <w:t xml:space="preserve">Approved </w:t>
            </w:r>
          </w:p>
          <w:p w14:paraId="47429024" w14:textId="77777777" w:rsidR="005C63AD" w:rsidRDefault="005C63AD" w:rsidP="0085330A">
            <w:pPr>
              <w:overflowPunct/>
              <w:textAlignment w:val="auto"/>
              <w:rPr>
                <w:rFonts w:ascii="Arial" w:hAnsi="Arial"/>
                <w:szCs w:val="22"/>
              </w:rPr>
            </w:pPr>
          </w:p>
          <w:p w14:paraId="5FA086C0"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w:t>
            </w:r>
          </w:p>
          <w:p w14:paraId="2C5E4D24" w14:textId="77777777" w:rsidR="005C63AD" w:rsidRPr="0012653A" w:rsidRDefault="005C63AD" w:rsidP="0085330A">
            <w:pPr>
              <w:overflowPunct/>
              <w:textAlignment w:val="auto"/>
              <w:rPr>
                <w:rFonts w:ascii="Arial" w:hAnsi="Arial"/>
                <w:szCs w:val="22"/>
              </w:rPr>
            </w:pPr>
            <w:r w:rsidRPr="0012653A">
              <w:rPr>
                <w:rFonts w:ascii="Arial" w:hAnsi="Arial"/>
                <w:sz w:val="20"/>
              </w:rPr>
              <w:tab/>
            </w:r>
            <w:r w:rsidRPr="0012653A">
              <w:rPr>
                <w:rFonts w:ascii="Arial" w:hAnsi="Arial"/>
                <w:sz w:val="20"/>
              </w:rPr>
              <w:tab/>
              <w:t xml:space="preserve">(Date) </w:t>
            </w:r>
          </w:p>
          <w:p w14:paraId="38C22C4E" w14:textId="77777777" w:rsidR="005C63AD" w:rsidRPr="0012653A" w:rsidRDefault="005C63AD" w:rsidP="0085330A">
            <w:pPr>
              <w:overflowPunct/>
              <w:textAlignment w:val="auto"/>
              <w:rPr>
                <w:rFonts w:ascii="Arial" w:hAnsi="Arial"/>
                <w:szCs w:val="22"/>
              </w:rPr>
            </w:pPr>
          </w:p>
        </w:tc>
        <w:tc>
          <w:tcPr>
            <w:tcW w:w="4206" w:type="dxa"/>
          </w:tcPr>
          <w:p w14:paraId="0C2A7818" w14:textId="77777777" w:rsidR="005C63AD" w:rsidRDefault="005C63AD" w:rsidP="0085330A">
            <w:pPr>
              <w:overflowPunct/>
              <w:textAlignment w:val="auto"/>
              <w:rPr>
                <w:rFonts w:ascii="Arial" w:hAnsi="Arial"/>
                <w:szCs w:val="22"/>
              </w:rPr>
            </w:pPr>
          </w:p>
          <w:p w14:paraId="544DD655" w14:textId="77777777" w:rsidR="005C63AD" w:rsidRDefault="005C63AD" w:rsidP="0085330A">
            <w:pPr>
              <w:overflowPunct/>
              <w:textAlignment w:val="auto"/>
              <w:rPr>
                <w:rFonts w:ascii="Arial" w:hAnsi="Arial"/>
                <w:szCs w:val="22"/>
              </w:rPr>
            </w:pPr>
          </w:p>
          <w:p w14:paraId="49245BC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___________________________________</w:t>
            </w:r>
          </w:p>
          <w:p w14:paraId="12E11C5D"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(Signature) (Title)</w:t>
            </w:r>
          </w:p>
        </w:tc>
        <w:tc>
          <w:tcPr>
            <w:tcW w:w="2178" w:type="dxa"/>
          </w:tcPr>
          <w:p w14:paraId="6109CB10" w14:textId="77777777" w:rsidR="005C63AD" w:rsidRPr="0012653A" w:rsidRDefault="005C63AD" w:rsidP="0085330A">
            <w:pPr>
              <w:overflowPunct/>
              <w:textAlignment w:val="auto"/>
              <w:rPr>
                <w:rFonts w:ascii="Arial" w:hAnsi="Arial"/>
                <w:szCs w:val="22"/>
              </w:rPr>
            </w:pPr>
          </w:p>
        </w:tc>
      </w:tr>
      <w:tr w:rsidR="005C63AD" w:rsidRPr="0012653A" w14:paraId="73D16745" w14:textId="77777777" w:rsidTr="0085330A">
        <w:tc>
          <w:tcPr>
            <w:tcW w:w="3192" w:type="dxa"/>
          </w:tcPr>
          <w:p w14:paraId="1722959B" w14:textId="77777777" w:rsidR="005C63AD" w:rsidRPr="0012653A" w:rsidRDefault="005C63AD" w:rsidP="0085330A">
            <w:pPr>
              <w:overflowPunct/>
              <w:textAlignment w:val="auto"/>
              <w:rPr>
                <w:rFonts w:ascii="Arial" w:hAnsi="Arial"/>
                <w:szCs w:val="22"/>
              </w:rPr>
            </w:pPr>
          </w:p>
        </w:tc>
        <w:tc>
          <w:tcPr>
            <w:tcW w:w="4206" w:type="dxa"/>
          </w:tcPr>
          <w:p w14:paraId="24D2148E" w14:textId="77777777" w:rsidR="005C63AD" w:rsidRPr="0012653A" w:rsidRDefault="005C63AD" w:rsidP="0085330A">
            <w:pPr>
              <w:overflowPunct/>
              <w:jc w:val="center"/>
              <w:textAlignment w:val="auto"/>
              <w:rPr>
                <w:rFonts w:ascii="Arial" w:hAnsi="Arial"/>
                <w:szCs w:val="22"/>
              </w:rPr>
            </w:pPr>
          </w:p>
        </w:tc>
        <w:tc>
          <w:tcPr>
            <w:tcW w:w="2178" w:type="dxa"/>
          </w:tcPr>
          <w:p w14:paraId="2A6B5CBC" w14:textId="77777777" w:rsidR="005C63AD" w:rsidRPr="0012653A" w:rsidRDefault="005C63AD" w:rsidP="0085330A">
            <w:pPr>
              <w:overflowPunct/>
              <w:textAlignment w:val="auto"/>
              <w:rPr>
                <w:rFonts w:ascii="Arial" w:hAnsi="Arial"/>
                <w:szCs w:val="22"/>
              </w:rPr>
            </w:pPr>
          </w:p>
        </w:tc>
      </w:tr>
      <w:tr w:rsidR="005C63AD" w:rsidRPr="0012653A" w14:paraId="6D5CA855" w14:textId="77777777" w:rsidTr="0085330A">
        <w:tc>
          <w:tcPr>
            <w:tcW w:w="3192" w:type="dxa"/>
          </w:tcPr>
          <w:p w14:paraId="4373AD24"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w:t>
            </w:r>
          </w:p>
          <w:p w14:paraId="47C60748"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For State Comptroller</w:t>
            </w:r>
          </w:p>
          <w:p w14:paraId="131240C2" w14:textId="77777777" w:rsidR="005C63AD" w:rsidRPr="0012653A" w:rsidRDefault="005C63AD" w:rsidP="0085330A">
            <w:pPr>
              <w:overflowPunct/>
              <w:spacing w:before="240"/>
              <w:textAlignment w:val="auto"/>
              <w:rPr>
                <w:rFonts w:ascii="Arial" w:hAnsi="Arial"/>
                <w:szCs w:val="22"/>
              </w:rPr>
            </w:pPr>
          </w:p>
        </w:tc>
        <w:tc>
          <w:tcPr>
            <w:tcW w:w="4206" w:type="dxa"/>
          </w:tcPr>
          <w:p w14:paraId="3E4AFFA9"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___________________________________</w:t>
            </w:r>
          </w:p>
          <w:p w14:paraId="5E3EBE2D" w14:textId="699A807C" w:rsidR="005C63AD" w:rsidRPr="0012653A" w:rsidRDefault="005C63AD" w:rsidP="0085330A">
            <w:pPr>
              <w:overflowPunct/>
              <w:jc w:val="center"/>
              <w:textAlignment w:val="auto"/>
              <w:rPr>
                <w:rFonts w:ascii="Arial" w:hAnsi="Arial"/>
                <w:szCs w:val="22"/>
              </w:rPr>
            </w:pPr>
            <w:r w:rsidRPr="0012653A">
              <w:rPr>
                <w:rFonts w:ascii="Arial" w:hAnsi="Arial"/>
                <w:sz w:val="20"/>
              </w:rPr>
              <w:t>(</w:t>
            </w:r>
            <w:r w:rsidR="000066CB">
              <w:rPr>
                <w:rFonts w:ascii="Arial" w:hAnsi="Arial"/>
                <w:sz w:val="20"/>
              </w:rPr>
              <w:t>Design-Builder’s Authorization Signature</w:t>
            </w:r>
            <w:r w:rsidRPr="0012653A">
              <w:rPr>
                <w:rFonts w:ascii="Arial" w:hAnsi="Arial"/>
                <w:sz w:val="20"/>
              </w:rPr>
              <w:t>)</w:t>
            </w:r>
          </w:p>
        </w:tc>
        <w:tc>
          <w:tcPr>
            <w:tcW w:w="2178" w:type="dxa"/>
          </w:tcPr>
          <w:p w14:paraId="28129EA3" w14:textId="77777777" w:rsidR="005C63AD" w:rsidRPr="0012653A" w:rsidRDefault="005C63AD" w:rsidP="0085330A">
            <w:pPr>
              <w:overflowPunct/>
              <w:spacing w:before="240"/>
              <w:textAlignment w:val="auto"/>
              <w:rPr>
                <w:rFonts w:ascii="Arial" w:hAnsi="Arial"/>
                <w:szCs w:val="22"/>
              </w:rPr>
            </w:pPr>
          </w:p>
        </w:tc>
      </w:tr>
    </w:tbl>
    <w:p w14:paraId="16B2ABE8" w14:textId="77777777" w:rsidR="005C63AD" w:rsidRPr="0012653A" w:rsidRDefault="005C63AD" w:rsidP="005C63AD">
      <w:pPr>
        <w:overflowPunct/>
        <w:textAlignment w:val="auto"/>
        <w:rPr>
          <w:rFonts w:ascii="Arial" w:hAnsi="Arial"/>
          <w:sz w:val="22"/>
          <w:szCs w:val="22"/>
        </w:rPr>
      </w:pPr>
    </w:p>
    <w:p w14:paraId="5F79B3D4" w14:textId="77777777" w:rsidR="005C63AD" w:rsidRPr="0012653A" w:rsidRDefault="005C63AD" w:rsidP="005C63AD">
      <w:pPr>
        <w:jc w:val="both"/>
        <w:rPr>
          <w:rFonts w:ascii="Arial" w:hAnsi="Arial"/>
          <w:sz w:val="22"/>
          <w:szCs w:val="22"/>
        </w:rPr>
      </w:pPr>
    </w:p>
    <w:p w14:paraId="5AF4AFF8" w14:textId="77777777" w:rsidR="005C63AD" w:rsidRPr="0012653A" w:rsidRDefault="005C63AD" w:rsidP="005C63AD">
      <w:pPr>
        <w:jc w:val="both"/>
        <w:rPr>
          <w:rFonts w:ascii="Arial" w:hAnsi="Arial"/>
          <w:b/>
          <w:sz w:val="22"/>
          <w:szCs w:val="22"/>
        </w:rPr>
      </w:pPr>
      <w:r w:rsidRPr="0012653A">
        <w:rPr>
          <w:rFonts w:ascii="Arial" w:hAnsi="Arial"/>
          <w:b/>
          <w:sz w:val="22"/>
          <w:szCs w:val="22"/>
        </w:rPr>
        <w:t>[Proposer]</w:t>
      </w:r>
    </w:p>
    <w:p w14:paraId="3D338A80" w14:textId="77777777" w:rsidR="00517E5D" w:rsidRDefault="00517E5D" w:rsidP="00517E5D">
      <w:pPr>
        <w:jc w:val="both"/>
        <w:rPr>
          <w:rFonts w:ascii="Arial" w:hAnsi="Arial"/>
          <w:sz w:val="22"/>
          <w:szCs w:val="22"/>
        </w:rPr>
      </w:pPr>
      <w:r>
        <w:rPr>
          <w:rFonts w:ascii="Arial" w:hAnsi="Arial"/>
          <w:sz w:val="22"/>
          <w:szCs w:val="22"/>
        </w:rPr>
        <w:t>Name of Proposer</w:t>
      </w:r>
    </w:p>
    <w:p w14:paraId="7D552278" w14:textId="77777777" w:rsidR="00517E5D" w:rsidRDefault="00517E5D" w:rsidP="00517E5D">
      <w:pPr>
        <w:jc w:val="both"/>
        <w:rPr>
          <w:rFonts w:ascii="Arial" w:hAnsi="Arial"/>
          <w:sz w:val="22"/>
          <w:szCs w:val="22"/>
        </w:rPr>
      </w:pPr>
    </w:p>
    <w:p w14:paraId="46184ADB" w14:textId="77777777" w:rsidR="00517E5D" w:rsidRDefault="00517E5D" w:rsidP="00517E5D">
      <w:pPr>
        <w:jc w:val="both"/>
        <w:rPr>
          <w:rFonts w:ascii="Arial" w:hAnsi="Arial"/>
          <w:sz w:val="22"/>
          <w:szCs w:val="22"/>
        </w:rPr>
      </w:pPr>
      <w:r>
        <w:rPr>
          <w:rFonts w:ascii="Arial" w:hAnsi="Arial"/>
          <w:sz w:val="22"/>
          <w:szCs w:val="22"/>
        </w:rPr>
        <w:t>Print:      _____________________________________</w:t>
      </w:r>
    </w:p>
    <w:p w14:paraId="2CFC97BD" w14:textId="1FC8EAA7" w:rsidR="00517E5D" w:rsidRDefault="00517E5D" w:rsidP="00517E5D">
      <w:pPr>
        <w:jc w:val="both"/>
        <w:rPr>
          <w:rFonts w:ascii="Arial" w:hAnsi="Arial"/>
          <w:sz w:val="22"/>
          <w:szCs w:val="22"/>
        </w:rPr>
      </w:pPr>
    </w:p>
    <w:p w14:paraId="79DEC1C3" w14:textId="71BC3F69" w:rsidR="00517E5D" w:rsidRDefault="00517E5D" w:rsidP="00517E5D">
      <w:pPr>
        <w:jc w:val="both"/>
        <w:rPr>
          <w:rFonts w:ascii="Arial" w:hAnsi="Arial"/>
          <w:sz w:val="22"/>
          <w:szCs w:val="22"/>
        </w:rPr>
      </w:pPr>
    </w:p>
    <w:p w14:paraId="5DD99CCC" w14:textId="77777777" w:rsidR="00517E5D" w:rsidRDefault="00517E5D" w:rsidP="00517E5D">
      <w:pPr>
        <w:jc w:val="both"/>
        <w:rPr>
          <w:rFonts w:ascii="Arial" w:hAnsi="Arial"/>
          <w:sz w:val="22"/>
          <w:szCs w:val="22"/>
        </w:rPr>
      </w:pPr>
    </w:p>
    <w:p w14:paraId="715601E0" w14:textId="67400763" w:rsidR="00517E5D" w:rsidRPr="0012653A" w:rsidRDefault="00517E5D" w:rsidP="00517E5D">
      <w:pPr>
        <w:jc w:val="both"/>
        <w:rPr>
          <w:rFonts w:ascii="Arial" w:hAnsi="Arial"/>
          <w:sz w:val="22"/>
          <w:szCs w:val="22"/>
        </w:rPr>
      </w:pPr>
      <w:r>
        <w:rPr>
          <w:rFonts w:ascii="Arial" w:hAnsi="Arial"/>
          <w:sz w:val="22"/>
          <w:szCs w:val="22"/>
        </w:rPr>
        <w:t xml:space="preserve">Sign: </w:t>
      </w:r>
      <w:r w:rsidRPr="0012653A">
        <w:rPr>
          <w:rFonts w:ascii="Arial" w:hAnsi="Arial"/>
          <w:sz w:val="22"/>
          <w:szCs w:val="22"/>
        </w:rPr>
        <w:t xml:space="preserve"> </w:t>
      </w:r>
      <w:r>
        <w:rPr>
          <w:rFonts w:ascii="Arial" w:hAnsi="Arial"/>
          <w:sz w:val="22"/>
          <w:szCs w:val="22"/>
        </w:rPr>
        <w:t>_____</w:t>
      </w:r>
      <w:r w:rsidRPr="0012653A">
        <w:rPr>
          <w:rFonts w:ascii="Arial" w:hAnsi="Arial"/>
          <w:sz w:val="22"/>
          <w:szCs w:val="22"/>
        </w:rPr>
        <w:t>________________________________</w:t>
      </w:r>
    </w:p>
    <w:p w14:paraId="0B92F4E0" w14:textId="77777777" w:rsidR="00517E5D" w:rsidRDefault="00517E5D" w:rsidP="00517E5D">
      <w:pPr>
        <w:pStyle w:val="Para1"/>
      </w:pPr>
    </w:p>
    <w:p w14:paraId="3F6D9D45" w14:textId="77777777" w:rsidR="005C63AD" w:rsidRDefault="005C63AD" w:rsidP="005C63AD">
      <w:pPr>
        <w:overflowPunct/>
        <w:autoSpaceDE/>
        <w:autoSpaceDN/>
        <w:adjustRightInd/>
        <w:textAlignment w:val="auto"/>
        <w:rPr>
          <w:rFonts w:ascii="Arial" w:hAnsi="Arial"/>
          <w:szCs w:val="24"/>
        </w:rPr>
      </w:pPr>
      <w:r>
        <w:rPr>
          <w:rFonts w:ascii="Arial" w:hAnsi="Arial"/>
        </w:rPr>
        <w:br w:type="page"/>
      </w:r>
    </w:p>
    <w:p w14:paraId="6B373F39" w14:textId="77777777" w:rsidR="005C63AD" w:rsidRDefault="005C63AD" w:rsidP="005C63AD">
      <w:pPr>
        <w:pStyle w:val="Para1"/>
        <w:sectPr w:rsidR="005C63AD" w:rsidSect="0085330A">
          <w:headerReference w:type="default" r:id="rId28"/>
          <w:footerReference w:type="default" r:id="rId29"/>
          <w:pgSz w:w="12240" w:h="15840" w:code="1"/>
          <w:pgMar w:top="1440" w:right="1440" w:bottom="1440" w:left="1440" w:header="720" w:footer="432" w:gutter="0"/>
          <w:pgNumType w:start="1"/>
          <w:cols w:space="720"/>
          <w:noEndnote/>
          <w:docGrid w:linePitch="326"/>
        </w:sectPr>
      </w:pPr>
    </w:p>
    <w:p w14:paraId="41816D3C" w14:textId="77777777" w:rsidR="005B65FE" w:rsidRPr="005B65FE" w:rsidRDefault="005B65FE" w:rsidP="005B65FE">
      <w:pPr>
        <w:pStyle w:val="Caption"/>
        <w:overflowPunct/>
        <w:autoSpaceDE/>
        <w:autoSpaceDN/>
        <w:adjustRightInd/>
        <w:spacing w:before="240" w:line="276" w:lineRule="auto"/>
        <w:textAlignment w:val="auto"/>
        <w:rPr>
          <w:bCs w:val="0"/>
          <w:caps/>
          <w:szCs w:val="28"/>
        </w:rPr>
      </w:pPr>
      <w:r w:rsidRPr="005B65FE">
        <w:rPr>
          <w:bCs w:val="0"/>
          <w:caps/>
          <w:szCs w:val="28"/>
        </w:rPr>
        <w:lastRenderedPageBreak/>
        <w:t>BID DOCUMENT ESCROW AGREEMENT</w:t>
      </w:r>
    </w:p>
    <w:p w14:paraId="1D4876A2" w14:textId="77777777" w:rsidR="005C63AD" w:rsidRPr="00AE629B" w:rsidRDefault="005B65FE" w:rsidP="00843CFB">
      <w:pPr>
        <w:pStyle w:val="Caption"/>
      </w:pPr>
      <w:r w:rsidRPr="005B65FE">
        <w:t xml:space="preserve">APPENDIX </w:t>
      </w:r>
      <w:r w:rsidR="005C63AD">
        <w:t>A</w:t>
      </w:r>
    </w:p>
    <w:p w14:paraId="7FFBE489" w14:textId="77777777" w:rsidR="005C63AD" w:rsidRPr="0012653A" w:rsidRDefault="005C63AD" w:rsidP="005C63AD">
      <w:pPr>
        <w:pStyle w:val="bodytext0"/>
        <w:ind w:left="864"/>
        <w:jc w:val="center"/>
        <w:rPr>
          <w:rFonts w:ascii="Arial" w:hAnsi="Arial"/>
          <w:b/>
        </w:rPr>
      </w:pPr>
    </w:p>
    <w:p w14:paraId="7D7B6B1B" w14:textId="77777777" w:rsidR="005C63AD" w:rsidRPr="0012653A" w:rsidRDefault="005C63AD" w:rsidP="005C63AD">
      <w:pPr>
        <w:rPr>
          <w:rFonts w:ascii="Arial" w:hAnsi="Arial"/>
          <w:b/>
          <w:bCs/>
        </w:rPr>
      </w:pPr>
    </w:p>
    <w:p w14:paraId="02C8D716"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DF0063C" w14:textId="77777777" w:rsidR="005C63AD" w:rsidRPr="0012653A" w:rsidRDefault="005C63AD" w:rsidP="005C63AD">
      <w:pPr>
        <w:jc w:val="both"/>
        <w:rPr>
          <w:rFonts w:ascii="Arial" w:hAnsi="Arial"/>
          <w:sz w:val="22"/>
          <w:szCs w:val="22"/>
        </w:rPr>
      </w:pPr>
    </w:p>
    <w:p w14:paraId="2C2C2230" w14:textId="4D803B9E" w:rsidR="005C63AD" w:rsidRPr="0012653A" w:rsidRDefault="00DC11BF"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342855B1" w14:textId="77777777" w:rsidR="005C63AD" w:rsidRPr="0012653A" w:rsidRDefault="005C63AD" w:rsidP="005C63AD">
      <w:pPr>
        <w:jc w:val="both"/>
        <w:rPr>
          <w:rFonts w:ascii="Arial" w:hAnsi="Arial"/>
          <w:b/>
          <w:bCs/>
          <w:sz w:val="22"/>
          <w:szCs w:val="22"/>
        </w:rPr>
      </w:pPr>
    </w:p>
    <w:p w14:paraId="0A6C415E" w14:textId="77777777" w:rsidR="005C63AD" w:rsidRDefault="005C63AD" w:rsidP="005C63AD">
      <w:pPr>
        <w:jc w:val="both"/>
        <w:rPr>
          <w:rFonts w:ascii="Arial" w:hAnsi="Arial"/>
          <w:b/>
          <w:bCs/>
        </w:rPr>
      </w:pPr>
      <w:r w:rsidRPr="0012653A">
        <w:rPr>
          <w:rFonts w:ascii="Arial" w:hAnsi="Arial"/>
          <w:b/>
          <w:bCs/>
        </w:rPr>
        <w:t>PROJECT:</w:t>
      </w:r>
      <w:r>
        <w:rPr>
          <w:rFonts w:ascii="Arial" w:hAnsi="Arial"/>
          <w:b/>
          <w:bCs/>
        </w:rPr>
        <w:t xml:space="preserve">  _____________________________</w:t>
      </w:r>
      <w:r w:rsidRPr="0012653A">
        <w:rPr>
          <w:rFonts w:ascii="Arial" w:hAnsi="Arial"/>
          <w:b/>
          <w:bCs/>
        </w:rPr>
        <w:tab/>
      </w:r>
    </w:p>
    <w:p w14:paraId="7614735C" w14:textId="77777777" w:rsidR="005C63AD" w:rsidRDefault="005C63AD" w:rsidP="005C63AD">
      <w:pPr>
        <w:jc w:val="both"/>
        <w:rPr>
          <w:rFonts w:ascii="Arial" w:hAnsi="Arial"/>
          <w:b/>
          <w:bCs/>
        </w:rPr>
      </w:pPr>
    </w:p>
    <w:p w14:paraId="099A83D1" w14:textId="77777777" w:rsidR="005C63AD" w:rsidRPr="00897BCB" w:rsidRDefault="005C63AD" w:rsidP="005C63AD">
      <w:pPr>
        <w:jc w:val="both"/>
        <w:rPr>
          <w:rStyle w:val="StyleTimesNewRoman"/>
          <w:rFonts w:ascii="Arial" w:hAnsi="Arial"/>
          <w:szCs w:val="22"/>
        </w:rPr>
      </w:pPr>
      <w:r w:rsidRPr="00897BCB">
        <w:rPr>
          <w:rFonts w:ascii="Arial" w:hAnsi="Arial"/>
          <w:b/>
          <w:bCs/>
          <w:sz w:val="22"/>
          <w:szCs w:val="22"/>
        </w:rPr>
        <w:t xml:space="preserve">The </w:t>
      </w:r>
      <w:r>
        <w:rPr>
          <w:rFonts w:ascii="Arial" w:hAnsi="Arial"/>
          <w:b/>
          <w:bCs/>
          <w:sz w:val="22"/>
          <w:szCs w:val="22"/>
        </w:rPr>
        <w:t>successful Proposer must agree to an escrow of all Bid Documents as a condition of the award of the Contract.</w:t>
      </w:r>
    </w:p>
    <w:p w14:paraId="07BF91EA" w14:textId="77777777" w:rsidR="005C63AD" w:rsidRPr="0012653A" w:rsidRDefault="005C63AD" w:rsidP="005C63AD">
      <w:pPr>
        <w:jc w:val="both"/>
        <w:rPr>
          <w:rFonts w:ascii="Arial" w:hAnsi="Arial"/>
        </w:rPr>
      </w:pPr>
    </w:p>
    <w:p w14:paraId="5B4D7F32" w14:textId="4FAD7E6D" w:rsidR="005C63AD" w:rsidRDefault="005C63AD" w:rsidP="005C63AD">
      <w:pPr>
        <w:jc w:val="both"/>
        <w:rPr>
          <w:rStyle w:val="StyleTimesNewRoman"/>
          <w:rFonts w:ascii="Arial" w:hAnsi="Arial"/>
          <w:szCs w:val="22"/>
        </w:rPr>
      </w:pPr>
      <w:r>
        <w:rPr>
          <w:rStyle w:val="StyleTimesNewRoman"/>
          <w:rFonts w:ascii="Arial" w:hAnsi="Arial"/>
          <w:szCs w:val="22"/>
        </w:rPr>
        <w:t xml:space="preserve">Escrowing of Bid Documents is intended to further the spirit of cooperation and atmosphere of honesty and candor between the </w:t>
      </w:r>
      <w:r w:rsidR="00EC33EC">
        <w:rPr>
          <w:rStyle w:val="StyleTimesNewRoman"/>
          <w:rFonts w:ascii="Arial" w:hAnsi="Arial"/>
          <w:szCs w:val="22"/>
        </w:rPr>
        <w:t>Authority</w:t>
      </w:r>
      <w:r>
        <w:rPr>
          <w:rStyle w:val="StyleTimesNewRoman"/>
          <w:rFonts w:ascii="Arial" w:hAnsi="Arial"/>
          <w:szCs w:val="22"/>
        </w:rPr>
        <w:t xml:space="preserve"> and the Proposer.  Escrowed Bid Documents are used to assist in the negotiation of price adjustments and change orders, and in settling disputes and claims.</w:t>
      </w:r>
    </w:p>
    <w:p w14:paraId="47157C0D" w14:textId="77777777" w:rsidR="005C63AD" w:rsidRDefault="005C63AD" w:rsidP="005C63AD">
      <w:pPr>
        <w:jc w:val="both"/>
        <w:rPr>
          <w:rStyle w:val="StyleTimesNewRoman"/>
          <w:rFonts w:ascii="Arial" w:hAnsi="Arial"/>
          <w:szCs w:val="22"/>
        </w:rPr>
      </w:pPr>
    </w:p>
    <w:p w14:paraId="1E44E53A" w14:textId="7B5579AF" w:rsidR="005C63AD" w:rsidRDefault="005C63AD" w:rsidP="005C63AD">
      <w:pPr>
        <w:jc w:val="both"/>
        <w:rPr>
          <w:rStyle w:val="StyleTimesNewRoman"/>
          <w:rFonts w:ascii="Arial" w:hAnsi="Arial"/>
          <w:szCs w:val="22"/>
        </w:rPr>
      </w:pPr>
      <w:r>
        <w:rPr>
          <w:rStyle w:val="StyleTimesNewRoman"/>
          <w:rFonts w:ascii="Arial" w:hAnsi="Arial"/>
          <w:szCs w:val="22"/>
        </w:rPr>
        <w:t xml:space="preserve">The successful Proposer must agree, as a condition of the award of the Contract, to submit all Bid Documents to the </w:t>
      </w:r>
      <w:r w:rsidR="00EC33EC">
        <w:rPr>
          <w:rStyle w:val="StyleTimesNewRoman"/>
          <w:rFonts w:ascii="Arial" w:hAnsi="Arial"/>
          <w:szCs w:val="22"/>
        </w:rPr>
        <w:t>Authority</w:t>
      </w:r>
      <w:r>
        <w:rPr>
          <w:rStyle w:val="StyleTimesNewRoman"/>
          <w:rFonts w:ascii="Arial" w:hAnsi="Arial"/>
          <w:szCs w:val="22"/>
        </w:rPr>
        <w:t xml:space="preserve">, to be held by the </w:t>
      </w:r>
      <w:r w:rsidR="00EC33EC">
        <w:rPr>
          <w:rStyle w:val="StyleTimesNewRoman"/>
          <w:rFonts w:ascii="Arial" w:hAnsi="Arial"/>
          <w:szCs w:val="22"/>
        </w:rPr>
        <w:t>Authority</w:t>
      </w:r>
      <w:r>
        <w:rPr>
          <w:rStyle w:val="StyleTimesNewRoman"/>
          <w:rFonts w:ascii="Arial" w:hAnsi="Arial"/>
          <w:szCs w:val="22"/>
        </w:rPr>
        <w:t xml:space="preserve"> in escrow and to be accessed only under the conditions set forth in the Bid Document Escrow Agreement.  The Bid Documents must constitute all of the information used in preparation of the bi</w:t>
      </w:r>
      <w:r w:rsidR="00E53397">
        <w:rPr>
          <w:rStyle w:val="StyleTimesNewRoman"/>
          <w:rFonts w:ascii="Arial" w:hAnsi="Arial"/>
          <w:szCs w:val="22"/>
        </w:rPr>
        <w:t>d, and the Proposer may not rel</w:t>
      </w:r>
      <w:r>
        <w:rPr>
          <w:rStyle w:val="StyleTimesNewRoman"/>
          <w:rFonts w:ascii="Arial" w:hAnsi="Arial"/>
          <w:szCs w:val="22"/>
        </w:rPr>
        <w:t>y on any other documents it generated during the bid process in resolving disputes or claims, or in the course of litigation.</w:t>
      </w:r>
    </w:p>
    <w:p w14:paraId="541AA821" w14:textId="77777777" w:rsidR="005C63AD" w:rsidRDefault="005C63AD" w:rsidP="005C63AD">
      <w:pPr>
        <w:jc w:val="both"/>
        <w:rPr>
          <w:rStyle w:val="StyleTimesNewRoman"/>
          <w:rFonts w:ascii="Arial" w:hAnsi="Arial"/>
          <w:szCs w:val="22"/>
        </w:rPr>
      </w:pPr>
    </w:p>
    <w:p w14:paraId="1DB0CD76" w14:textId="77777777" w:rsidR="005C63AD" w:rsidRDefault="005C63AD" w:rsidP="005C63AD">
      <w:pPr>
        <w:jc w:val="both"/>
        <w:rPr>
          <w:rStyle w:val="StyleTimesNewRoman"/>
          <w:rFonts w:ascii="Arial" w:hAnsi="Arial"/>
          <w:szCs w:val="22"/>
        </w:rPr>
      </w:pPr>
      <w:r>
        <w:rPr>
          <w:rStyle w:val="StyleTimesNewRoman"/>
          <w:rFonts w:ascii="Arial" w:hAnsi="Arial"/>
          <w:szCs w:val="22"/>
        </w:rPr>
        <w:t>The escrowed Bid Documents must clearly itemize the estimated costs of performing the work of each bid item contained in the RFP.  The bid items should be separated into sub-items as required to present a complete and detailed cost estimate and allow a detailed cost review.</w:t>
      </w:r>
    </w:p>
    <w:p w14:paraId="22C6E8AF" w14:textId="77777777" w:rsidR="005C63AD" w:rsidRDefault="005C63AD" w:rsidP="005C63AD">
      <w:pPr>
        <w:jc w:val="both"/>
        <w:rPr>
          <w:rStyle w:val="StyleTimesNewRoman"/>
          <w:rFonts w:ascii="Arial" w:hAnsi="Arial"/>
          <w:szCs w:val="22"/>
        </w:rPr>
      </w:pPr>
    </w:p>
    <w:p w14:paraId="43D9399F" w14:textId="77777777" w:rsidR="005C63AD" w:rsidRDefault="005C63AD" w:rsidP="005C63AD">
      <w:pPr>
        <w:jc w:val="both"/>
        <w:rPr>
          <w:rStyle w:val="StyleTimesNewRoman"/>
          <w:rFonts w:ascii="Arial" w:hAnsi="Arial"/>
          <w:szCs w:val="22"/>
        </w:rPr>
      </w:pPr>
      <w:r>
        <w:rPr>
          <w:rStyle w:val="StyleTimesNewRoman"/>
          <w:rFonts w:ascii="Arial" w:hAnsi="Arial"/>
          <w:szCs w:val="22"/>
        </w:rPr>
        <w:t>“Bid Documents” includes all documents and data used by the Proposer to determine the bid on the project, including all writings, charts, data compilation, working papers, computer printouts and other documents, in any media, including hard copy and electronic documentation, including but not limited to materials relating to the determination and application of design costs, construction inspection costs, equipment costs and/or rates, overhead costs and/or rates and related time schedules, labor costs and/or rates, equipment costs and/or rates, efficiency or productivity factors, arithmetic extensions, subcontractor, fabricator, and material supplier quotations.</w:t>
      </w:r>
    </w:p>
    <w:p w14:paraId="7F845D81" w14:textId="77777777" w:rsidR="005C63AD" w:rsidRDefault="005C63AD" w:rsidP="005C63AD">
      <w:pPr>
        <w:jc w:val="both"/>
        <w:rPr>
          <w:rStyle w:val="StyleTimesNewRoman"/>
          <w:rFonts w:ascii="Arial" w:hAnsi="Arial"/>
          <w:szCs w:val="22"/>
        </w:rPr>
      </w:pPr>
    </w:p>
    <w:p w14:paraId="1404086A" w14:textId="77777777" w:rsidR="005C63AD" w:rsidRDefault="005C63AD" w:rsidP="005C63AD">
      <w:pPr>
        <w:jc w:val="both"/>
        <w:rPr>
          <w:rStyle w:val="StyleTimesNewRoman"/>
          <w:rFonts w:ascii="Arial" w:hAnsi="Arial"/>
          <w:szCs w:val="22"/>
        </w:rPr>
      </w:pPr>
      <w:r>
        <w:rPr>
          <w:rStyle w:val="StyleTimesNewRoman"/>
          <w:rFonts w:ascii="Arial" w:hAnsi="Arial"/>
          <w:szCs w:val="22"/>
        </w:rPr>
        <w:t>Escrowed Bid Documents must be accompanied with a notarized certification signed by a chief officer of the Proposer.  The certification will state that the material in the escrowed Bid Documents constitutes all the documentary information used to prepare the bid and that the certifying individual has personally examined the contents of the Bid Documents and found that they are complete.</w:t>
      </w:r>
    </w:p>
    <w:p w14:paraId="79C3895F" w14:textId="77777777" w:rsidR="005C63AD" w:rsidRDefault="005C63AD" w:rsidP="005C63AD">
      <w:pPr>
        <w:jc w:val="both"/>
        <w:rPr>
          <w:rStyle w:val="StyleTimesNewRoman"/>
          <w:rFonts w:ascii="Arial" w:hAnsi="Arial"/>
          <w:szCs w:val="22"/>
        </w:rPr>
      </w:pPr>
    </w:p>
    <w:p w14:paraId="5D79EA8F" w14:textId="77777777" w:rsidR="005C63AD" w:rsidRPr="0012653A" w:rsidRDefault="005C63AD" w:rsidP="005C63AD">
      <w:pPr>
        <w:pStyle w:val="Para1"/>
        <w:rPr>
          <w:rFonts w:cs="Arial"/>
        </w:rPr>
        <w:sectPr w:rsidR="005C63AD" w:rsidRPr="0012653A" w:rsidSect="0085330A">
          <w:headerReference w:type="default" r:id="rId30"/>
          <w:footerReference w:type="default" r:id="rId31"/>
          <w:pgSz w:w="12240" w:h="15840" w:code="1"/>
          <w:pgMar w:top="1440" w:right="1440" w:bottom="1440" w:left="1440" w:header="720" w:footer="432" w:gutter="0"/>
          <w:pgNumType w:start="1"/>
          <w:cols w:space="720"/>
          <w:noEndnote/>
          <w:docGrid w:linePitch="326"/>
        </w:sectPr>
      </w:pPr>
      <w:r>
        <w:rPr>
          <w:rStyle w:val="StyleTimesNewRoman"/>
          <w:rFonts w:ascii="Arial" w:hAnsi="Arial"/>
          <w:szCs w:val="22"/>
        </w:rPr>
        <w:t>It is understood that the Bid Documents, or any portion thereof, are designated by the Proposer as trade secret material, and that the documents shall be protected from disclosure through FOIL.</w:t>
      </w:r>
    </w:p>
    <w:p w14:paraId="29286344" w14:textId="77777777" w:rsidR="005B65FE" w:rsidRDefault="005B65FE" w:rsidP="005B65FE">
      <w:pPr>
        <w:pStyle w:val="Heading1"/>
        <w:rPr>
          <w:szCs w:val="28"/>
        </w:rPr>
      </w:pPr>
      <w:r w:rsidRPr="000A036D">
        <w:lastRenderedPageBreak/>
        <w:t>Form C</w:t>
      </w:r>
    </w:p>
    <w:p w14:paraId="0D74F016" w14:textId="77777777" w:rsidR="005C63AD" w:rsidRPr="0012653A" w:rsidRDefault="005C63AD" w:rsidP="005C63AD">
      <w:pPr>
        <w:spacing w:before="240"/>
        <w:jc w:val="center"/>
        <w:rPr>
          <w:rFonts w:ascii="Arial" w:hAnsi="Arial"/>
          <w:b/>
          <w:sz w:val="28"/>
          <w:szCs w:val="28"/>
          <w:u w:val="single"/>
        </w:rPr>
      </w:pPr>
      <w:r w:rsidRPr="0012653A">
        <w:rPr>
          <w:rFonts w:ascii="Arial" w:hAnsi="Arial"/>
          <w:b/>
          <w:sz w:val="28"/>
          <w:szCs w:val="28"/>
          <w:u w:val="single"/>
        </w:rPr>
        <w:t xml:space="preserve">PROPOSER’S REPRESENTATIVE </w:t>
      </w:r>
    </w:p>
    <w:p w14:paraId="5A2B414D" w14:textId="77777777" w:rsidR="005C63AD" w:rsidRPr="0012653A" w:rsidRDefault="005C63AD" w:rsidP="005C63AD">
      <w:pPr>
        <w:rPr>
          <w:rFonts w:ascii="Arial" w:hAnsi="Arial"/>
        </w:rPr>
      </w:pPr>
    </w:p>
    <w:p w14:paraId="4875017C" w14:textId="77777777" w:rsidR="005C63AD" w:rsidRPr="0012653A" w:rsidRDefault="005C63AD" w:rsidP="005C63AD">
      <w:pPr>
        <w:rPr>
          <w:rFonts w:ascii="Arial" w:hAnsi="Arial"/>
        </w:rPr>
      </w:pPr>
    </w:p>
    <w:p w14:paraId="4BC6DC12" w14:textId="77777777" w:rsidR="005C63AD" w:rsidRDefault="005C63AD" w:rsidP="005C63AD">
      <w:pPr>
        <w:rPr>
          <w:rFonts w:ascii="Arial" w:hAnsi="Arial"/>
        </w:rPr>
      </w:pPr>
      <w:r w:rsidRPr="0012653A">
        <w:rPr>
          <w:rFonts w:ascii="Arial" w:hAnsi="Arial"/>
        </w:rPr>
        <w:t>In accordance with ITP Section 2.2.3, the following person is named as the Proposer’s Representative:</w:t>
      </w:r>
    </w:p>
    <w:p w14:paraId="26F57934"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5762"/>
      </w:tblGrid>
      <w:tr w:rsidR="005C63AD" w:rsidRPr="0012653A" w14:paraId="473ECFBA" w14:textId="77777777" w:rsidTr="0085330A">
        <w:tc>
          <w:tcPr>
            <w:tcW w:w="3258" w:type="dxa"/>
            <w:shd w:val="clear" w:color="auto" w:fill="D9D9D9"/>
          </w:tcPr>
          <w:p w14:paraId="3237917D" w14:textId="77777777" w:rsidR="005C63AD" w:rsidRPr="0012653A" w:rsidRDefault="005C63AD" w:rsidP="0085330A">
            <w:pPr>
              <w:spacing w:before="240" w:after="240"/>
              <w:jc w:val="right"/>
              <w:rPr>
                <w:rFonts w:ascii="Arial" w:hAnsi="Arial"/>
                <w:b/>
              </w:rPr>
            </w:pPr>
            <w:r w:rsidRPr="0012653A">
              <w:rPr>
                <w:rFonts w:ascii="Arial" w:hAnsi="Arial"/>
                <w:b/>
              </w:rPr>
              <w:t>Proposer</w:t>
            </w:r>
          </w:p>
        </w:tc>
        <w:tc>
          <w:tcPr>
            <w:tcW w:w="6318" w:type="dxa"/>
          </w:tcPr>
          <w:p w14:paraId="18D53AD6" w14:textId="77777777" w:rsidR="005C63AD" w:rsidRPr="0012653A" w:rsidRDefault="005C63AD" w:rsidP="0085330A">
            <w:pPr>
              <w:rPr>
                <w:rFonts w:ascii="Arial" w:hAnsi="Arial"/>
              </w:rPr>
            </w:pPr>
          </w:p>
        </w:tc>
      </w:tr>
      <w:tr w:rsidR="005C63AD" w:rsidRPr="0012653A" w14:paraId="0BE3DB6C" w14:textId="77777777" w:rsidTr="0085330A">
        <w:tc>
          <w:tcPr>
            <w:tcW w:w="3258" w:type="dxa"/>
            <w:shd w:val="clear" w:color="auto" w:fill="D9D9D9"/>
          </w:tcPr>
          <w:p w14:paraId="4FB3DDF3" w14:textId="77777777" w:rsidR="005C63AD" w:rsidRPr="0012653A" w:rsidRDefault="005C63AD" w:rsidP="0085330A">
            <w:pPr>
              <w:spacing w:before="240" w:after="240"/>
              <w:jc w:val="right"/>
              <w:rPr>
                <w:rFonts w:ascii="Arial" w:hAnsi="Arial"/>
              </w:rPr>
            </w:pPr>
            <w:r w:rsidRPr="0012653A">
              <w:rPr>
                <w:rFonts w:ascii="Arial" w:hAnsi="Arial"/>
                <w:b/>
              </w:rPr>
              <w:t>Name of Proposer’s Representative</w:t>
            </w:r>
          </w:p>
        </w:tc>
        <w:tc>
          <w:tcPr>
            <w:tcW w:w="6318" w:type="dxa"/>
          </w:tcPr>
          <w:p w14:paraId="425682C7" w14:textId="77777777" w:rsidR="005C63AD" w:rsidRPr="0012653A" w:rsidRDefault="005C63AD" w:rsidP="0085330A">
            <w:pPr>
              <w:rPr>
                <w:rFonts w:ascii="Arial" w:hAnsi="Arial"/>
              </w:rPr>
            </w:pPr>
          </w:p>
        </w:tc>
      </w:tr>
      <w:tr w:rsidR="005C63AD" w:rsidRPr="0012653A" w14:paraId="0BD07D46" w14:textId="77777777" w:rsidTr="0085330A">
        <w:tc>
          <w:tcPr>
            <w:tcW w:w="3258" w:type="dxa"/>
            <w:shd w:val="clear" w:color="auto" w:fill="D9D9D9"/>
          </w:tcPr>
          <w:p w14:paraId="3F656A84" w14:textId="77777777" w:rsidR="005C63AD" w:rsidRPr="0012653A" w:rsidRDefault="005C63AD" w:rsidP="0085330A">
            <w:pPr>
              <w:spacing w:before="240" w:after="240"/>
              <w:jc w:val="right"/>
              <w:rPr>
                <w:rFonts w:ascii="Arial" w:hAnsi="Arial"/>
                <w:b/>
              </w:rPr>
            </w:pPr>
            <w:r w:rsidRPr="0012653A">
              <w:rPr>
                <w:rFonts w:ascii="Arial" w:hAnsi="Arial"/>
                <w:b/>
              </w:rPr>
              <w:t>Company Affiliation</w:t>
            </w:r>
          </w:p>
        </w:tc>
        <w:tc>
          <w:tcPr>
            <w:tcW w:w="6318" w:type="dxa"/>
          </w:tcPr>
          <w:p w14:paraId="30B43135" w14:textId="77777777" w:rsidR="005C63AD" w:rsidRPr="0012653A" w:rsidRDefault="005C63AD" w:rsidP="0085330A">
            <w:pPr>
              <w:rPr>
                <w:rFonts w:ascii="Arial" w:hAnsi="Arial"/>
              </w:rPr>
            </w:pPr>
          </w:p>
        </w:tc>
      </w:tr>
      <w:tr w:rsidR="005C63AD" w:rsidRPr="0012653A" w14:paraId="3CE4F431" w14:textId="77777777" w:rsidTr="0085330A">
        <w:tc>
          <w:tcPr>
            <w:tcW w:w="3258" w:type="dxa"/>
            <w:shd w:val="clear" w:color="auto" w:fill="D9D9D9"/>
          </w:tcPr>
          <w:p w14:paraId="586290B0" w14:textId="77777777" w:rsidR="005C63AD" w:rsidRPr="0012653A" w:rsidRDefault="005C63AD" w:rsidP="0085330A">
            <w:pPr>
              <w:spacing w:before="240" w:after="240"/>
              <w:jc w:val="right"/>
              <w:rPr>
                <w:rFonts w:ascii="Arial" w:hAnsi="Arial"/>
                <w:b/>
              </w:rPr>
            </w:pPr>
            <w:r w:rsidRPr="0012653A">
              <w:rPr>
                <w:rFonts w:ascii="Arial" w:hAnsi="Arial"/>
                <w:b/>
              </w:rPr>
              <w:t>Address</w:t>
            </w:r>
          </w:p>
          <w:p w14:paraId="58559ADC" w14:textId="77777777" w:rsidR="005C63AD" w:rsidRPr="0012653A" w:rsidRDefault="005C63AD" w:rsidP="0085330A">
            <w:pPr>
              <w:spacing w:before="240" w:after="240"/>
              <w:jc w:val="right"/>
              <w:rPr>
                <w:rFonts w:ascii="Arial" w:hAnsi="Arial"/>
                <w:b/>
              </w:rPr>
            </w:pPr>
          </w:p>
        </w:tc>
        <w:tc>
          <w:tcPr>
            <w:tcW w:w="6318" w:type="dxa"/>
          </w:tcPr>
          <w:p w14:paraId="6722CB7A" w14:textId="77777777" w:rsidR="005C63AD" w:rsidRPr="0012653A" w:rsidRDefault="005C63AD" w:rsidP="0085330A">
            <w:pPr>
              <w:rPr>
                <w:rFonts w:ascii="Arial" w:hAnsi="Arial"/>
              </w:rPr>
            </w:pPr>
          </w:p>
        </w:tc>
      </w:tr>
      <w:tr w:rsidR="005C63AD" w:rsidRPr="0012653A" w14:paraId="1D103CE8" w14:textId="77777777" w:rsidTr="0085330A">
        <w:tc>
          <w:tcPr>
            <w:tcW w:w="3258" w:type="dxa"/>
            <w:shd w:val="clear" w:color="auto" w:fill="D9D9D9"/>
          </w:tcPr>
          <w:p w14:paraId="3678D2B8" w14:textId="77777777" w:rsidR="005C63AD" w:rsidRPr="0012653A" w:rsidRDefault="005C63AD" w:rsidP="0085330A">
            <w:pPr>
              <w:spacing w:before="240" w:after="240"/>
              <w:jc w:val="right"/>
              <w:rPr>
                <w:rFonts w:ascii="Arial" w:hAnsi="Arial"/>
                <w:b/>
              </w:rPr>
            </w:pPr>
            <w:r w:rsidRPr="0012653A">
              <w:rPr>
                <w:rFonts w:ascii="Arial" w:hAnsi="Arial"/>
                <w:b/>
              </w:rPr>
              <w:t>Office phone (direct dial)</w:t>
            </w:r>
          </w:p>
        </w:tc>
        <w:tc>
          <w:tcPr>
            <w:tcW w:w="6318" w:type="dxa"/>
          </w:tcPr>
          <w:p w14:paraId="5438AB4B" w14:textId="77777777" w:rsidR="005C63AD" w:rsidRPr="0012653A" w:rsidRDefault="005C63AD" w:rsidP="0085330A">
            <w:pPr>
              <w:rPr>
                <w:rFonts w:ascii="Arial" w:hAnsi="Arial"/>
              </w:rPr>
            </w:pPr>
          </w:p>
        </w:tc>
      </w:tr>
      <w:tr w:rsidR="005C63AD" w:rsidRPr="0012653A" w14:paraId="5A01FC7B" w14:textId="77777777" w:rsidTr="0085330A">
        <w:tc>
          <w:tcPr>
            <w:tcW w:w="3258" w:type="dxa"/>
            <w:shd w:val="clear" w:color="auto" w:fill="D9D9D9"/>
          </w:tcPr>
          <w:p w14:paraId="12FD4FE6" w14:textId="77777777" w:rsidR="005C63AD" w:rsidRPr="0012653A" w:rsidRDefault="005C63AD" w:rsidP="0085330A">
            <w:pPr>
              <w:spacing w:before="240" w:after="240"/>
              <w:jc w:val="right"/>
              <w:rPr>
                <w:rFonts w:ascii="Arial" w:hAnsi="Arial"/>
                <w:b/>
              </w:rPr>
            </w:pPr>
            <w:r w:rsidRPr="0012653A">
              <w:rPr>
                <w:rFonts w:ascii="Arial" w:hAnsi="Arial"/>
                <w:b/>
              </w:rPr>
              <w:t>Cell phone</w:t>
            </w:r>
          </w:p>
        </w:tc>
        <w:tc>
          <w:tcPr>
            <w:tcW w:w="6318" w:type="dxa"/>
          </w:tcPr>
          <w:p w14:paraId="1AEEE633" w14:textId="77777777" w:rsidR="005C63AD" w:rsidRPr="0012653A" w:rsidRDefault="005C63AD" w:rsidP="0085330A">
            <w:pPr>
              <w:rPr>
                <w:rFonts w:ascii="Arial" w:hAnsi="Arial"/>
              </w:rPr>
            </w:pPr>
          </w:p>
        </w:tc>
      </w:tr>
      <w:tr w:rsidR="005C63AD" w:rsidRPr="0012653A" w14:paraId="10287E74" w14:textId="77777777" w:rsidTr="0085330A">
        <w:tc>
          <w:tcPr>
            <w:tcW w:w="3258" w:type="dxa"/>
            <w:shd w:val="clear" w:color="auto" w:fill="D9D9D9"/>
          </w:tcPr>
          <w:p w14:paraId="193FDF3D" w14:textId="77777777" w:rsidR="005C63AD" w:rsidRPr="0012653A" w:rsidRDefault="005C63AD" w:rsidP="0085330A">
            <w:pPr>
              <w:spacing w:before="240" w:after="240"/>
              <w:jc w:val="right"/>
              <w:rPr>
                <w:rFonts w:ascii="Arial" w:hAnsi="Arial"/>
                <w:b/>
              </w:rPr>
            </w:pPr>
            <w:r w:rsidRPr="0012653A">
              <w:rPr>
                <w:rFonts w:ascii="Arial" w:hAnsi="Arial"/>
                <w:b/>
              </w:rPr>
              <w:t>Email</w:t>
            </w:r>
          </w:p>
        </w:tc>
        <w:tc>
          <w:tcPr>
            <w:tcW w:w="6318" w:type="dxa"/>
          </w:tcPr>
          <w:p w14:paraId="4263F7DC" w14:textId="77777777" w:rsidR="005C63AD" w:rsidRPr="0012653A" w:rsidRDefault="005C63AD" w:rsidP="0085330A">
            <w:pPr>
              <w:rPr>
                <w:rFonts w:ascii="Arial" w:hAnsi="Arial"/>
              </w:rPr>
            </w:pPr>
          </w:p>
        </w:tc>
      </w:tr>
    </w:tbl>
    <w:p w14:paraId="7C87DF36" w14:textId="77777777" w:rsidR="005C63AD" w:rsidRPr="0012653A" w:rsidRDefault="005C63AD" w:rsidP="005C63AD">
      <w:pPr>
        <w:rPr>
          <w:rFonts w:ascii="Arial" w:hAnsi="Arial"/>
        </w:rPr>
      </w:pPr>
    </w:p>
    <w:p w14:paraId="038B07DE" w14:textId="77777777" w:rsidR="005C63AD" w:rsidRPr="0012653A" w:rsidRDefault="005C63AD" w:rsidP="005C63AD">
      <w:pPr>
        <w:rPr>
          <w:rFonts w:ascii="Arial" w:hAnsi="Arial"/>
        </w:rPr>
      </w:pPr>
    </w:p>
    <w:p w14:paraId="07B97CD5" w14:textId="77777777" w:rsidR="005C63AD" w:rsidRPr="0012653A" w:rsidRDefault="005C63AD" w:rsidP="005C63AD">
      <w:pPr>
        <w:rPr>
          <w:rFonts w:ascii="Arial" w:hAnsi="Arial"/>
        </w:rPr>
      </w:pPr>
    </w:p>
    <w:p w14:paraId="71F6BF28" w14:textId="77777777" w:rsidR="005C63AD" w:rsidRPr="0012653A" w:rsidRDefault="005C63AD" w:rsidP="005C63AD">
      <w:pPr>
        <w:spacing w:before="65"/>
        <w:jc w:val="center"/>
        <w:rPr>
          <w:rFonts w:ascii="Arial" w:hAnsi="Arial"/>
          <w:b/>
          <w:sz w:val="22"/>
          <w:szCs w:val="28"/>
          <w:u w:val="thick"/>
        </w:rPr>
        <w:sectPr w:rsidR="005C63AD" w:rsidRPr="0012653A" w:rsidSect="0085330A">
          <w:headerReference w:type="even" r:id="rId32"/>
          <w:headerReference w:type="default" r:id="rId33"/>
          <w:footerReference w:type="default" r:id="rId34"/>
          <w:headerReference w:type="first" r:id="rId35"/>
          <w:footerReference w:type="first" r:id="rId36"/>
          <w:pgSz w:w="12240" w:h="15840" w:code="1"/>
          <w:pgMar w:top="1440" w:right="1890" w:bottom="1440" w:left="1440" w:header="720" w:footer="432" w:gutter="0"/>
          <w:pgNumType w:start="1"/>
          <w:cols w:space="720"/>
          <w:noEndnote/>
          <w:docGrid w:linePitch="326"/>
        </w:sectPr>
      </w:pPr>
    </w:p>
    <w:p w14:paraId="2210622F" w14:textId="77777777" w:rsidR="005C63AD" w:rsidRPr="0012653A" w:rsidRDefault="005C63AD" w:rsidP="005B65FE">
      <w:pPr>
        <w:pStyle w:val="Heading1"/>
      </w:pPr>
      <w:r w:rsidRPr="0012653A">
        <w:lastRenderedPageBreak/>
        <w:t>FORM CR</w:t>
      </w:r>
    </w:p>
    <w:p w14:paraId="69937A44" w14:textId="77777777" w:rsidR="005B65FE" w:rsidRPr="0012653A" w:rsidRDefault="005B65FE" w:rsidP="005B65FE">
      <w:pPr>
        <w:pStyle w:val="Caption"/>
        <w:spacing w:before="240"/>
      </w:pPr>
      <w:r w:rsidRPr="0012653A">
        <w:t>COMMITMENT TO ASSIGN IDENTIFIED RESOURCES TO PROJECT</w:t>
      </w:r>
    </w:p>
    <w:p w14:paraId="59C670B2" w14:textId="77777777" w:rsidR="005C63AD" w:rsidRPr="0012653A" w:rsidRDefault="005C63AD" w:rsidP="005B65FE">
      <w:pPr>
        <w:pStyle w:val="Captio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C63AD" w:rsidRPr="0012653A" w14:paraId="67981999" w14:textId="77777777" w:rsidTr="0085330A">
        <w:tc>
          <w:tcPr>
            <w:tcW w:w="9396" w:type="dxa"/>
            <w:tcBorders>
              <w:top w:val="nil"/>
              <w:left w:val="nil"/>
              <w:bottom w:val="nil"/>
              <w:right w:val="nil"/>
            </w:tcBorders>
          </w:tcPr>
          <w:p w14:paraId="2CDE4F61" w14:textId="31075004" w:rsidR="005C63AD" w:rsidRPr="0012653A" w:rsidRDefault="005C63AD" w:rsidP="0085330A">
            <w:pPr>
              <w:spacing w:before="120"/>
              <w:jc w:val="both"/>
              <w:rPr>
                <w:rFonts w:ascii="Arial" w:hAnsi="Arial"/>
              </w:rPr>
            </w:pPr>
            <w:r w:rsidRPr="0012653A">
              <w:rPr>
                <w:rFonts w:ascii="Arial" w:hAnsi="Arial"/>
                <w:sz w:val="22"/>
              </w:rPr>
              <w:t xml:space="preserve">Understanding the </w:t>
            </w:r>
            <w:r w:rsidR="00EC33EC">
              <w:rPr>
                <w:rFonts w:ascii="Arial" w:hAnsi="Arial"/>
                <w:sz w:val="22"/>
              </w:rPr>
              <w:t>Authority</w:t>
            </w:r>
            <w:r>
              <w:rPr>
                <w:rFonts w:ascii="Arial" w:hAnsi="Arial"/>
                <w:sz w:val="22"/>
              </w:rPr>
              <w:t>’s</w:t>
            </w:r>
            <w:r w:rsidRPr="0012653A">
              <w:rPr>
                <w:rFonts w:ascii="Arial" w:hAnsi="Arial"/>
                <w:sz w:val="22"/>
              </w:rPr>
              <w:t xml:space="preserve"> concern that the personnel resources, materials, equipment and supplies specifically represented and listed in this Proposal actually be assigned to the Contract (if awarded to this Proposer) and not also be committed to other Projects.</w:t>
            </w:r>
          </w:p>
        </w:tc>
      </w:tr>
      <w:tr w:rsidR="005C63AD" w:rsidRPr="0012653A" w14:paraId="10641771" w14:textId="77777777" w:rsidTr="0085330A">
        <w:tc>
          <w:tcPr>
            <w:tcW w:w="9396" w:type="dxa"/>
            <w:tcBorders>
              <w:top w:val="nil"/>
              <w:left w:val="nil"/>
              <w:bottom w:val="single" w:sz="4" w:space="0" w:color="auto"/>
              <w:right w:val="nil"/>
            </w:tcBorders>
          </w:tcPr>
          <w:p w14:paraId="511AE8DC" w14:textId="77777777" w:rsidR="005C63AD" w:rsidRPr="0012653A" w:rsidRDefault="005C63AD" w:rsidP="0085330A">
            <w:pPr>
              <w:spacing w:before="120" w:after="120"/>
              <w:rPr>
                <w:rFonts w:ascii="Arial" w:hAnsi="Arial"/>
              </w:rPr>
            </w:pPr>
          </w:p>
        </w:tc>
      </w:tr>
      <w:tr w:rsidR="005C63AD" w:rsidRPr="0012653A" w14:paraId="4867EB5E" w14:textId="77777777" w:rsidTr="0085330A">
        <w:trPr>
          <w:trHeight w:val="269"/>
        </w:trPr>
        <w:tc>
          <w:tcPr>
            <w:tcW w:w="9396" w:type="dxa"/>
            <w:tcBorders>
              <w:top w:val="single" w:sz="4" w:space="0" w:color="auto"/>
              <w:left w:val="nil"/>
              <w:bottom w:val="nil"/>
              <w:right w:val="nil"/>
            </w:tcBorders>
          </w:tcPr>
          <w:p w14:paraId="6AE40385" w14:textId="77777777" w:rsidR="005C63AD" w:rsidRPr="0012653A" w:rsidRDefault="005C63AD" w:rsidP="0085330A">
            <w:pPr>
              <w:spacing w:after="120"/>
              <w:jc w:val="center"/>
              <w:rPr>
                <w:rFonts w:ascii="Arial" w:hAnsi="Arial"/>
                <w:sz w:val="16"/>
                <w:szCs w:val="16"/>
              </w:rPr>
            </w:pPr>
            <w:r w:rsidRPr="0012653A">
              <w:rPr>
                <w:rFonts w:ascii="Arial" w:hAnsi="Arial"/>
                <w:sz w:val="16"/>
                <w:szCs w:val="16"/>
              </w:rPr>
              <w:t>(Name of Proposer)</w:t>
            </w:r>
          </w:p>
        </w:tc>
      </w:tr>
      <w:tr w:rsidR="005C63AD" w:rsidRPr="0012653A" w14:paraId="5CD67733" w14:textId="77777777" w:rsidTr="0085330A">
        <w:trPr>
          <w:trHeight w:val="516"/>
        </w:trPr>
        <w:tc>
          <w:tcPr>
            <w:tcW w:w="9396" w:type="dxa"/>
            <w:tcBorders>
              <w:top w:val="nil"/>
              <w:left w:val="nil"/>
              <w:bottom w:val="nil"/>
              <w:right w:val="nil"/>
            </w:tcBorders>
          </w:tcPr>
          <w:p w14:paraId="55BD5E46" w14:textId="77777777" w:rsidR="005C63AD" w:rsidRPr="0012653A" w:rsidRDefault="005C63AD" w:rsidP="0085330A">
            <w:pPr>
              <w:spacing w:before="120" w:after="120"/>
              <w:jc w:val="both"/>
              <w:rPr>
                <w:rFonts w:ascii="Arial" w:hAnsi="Arial"/>
              </w:rPr>
            </w:pPr>
            <w:r w:rsidRPr="0012653A">
              <w:rPr>
                <w:rFonts w:ascii="Arial" w:hAnsi="Arial"/>
                <w:sz w:val="22"/>
              </w:rPr>
              <w:t>commits that the personnel resources shown in the Proposal, including identified design staff, and materials, equipment and supplies specifically listed in this Proposal will be available to the extent within this Proposer’s control.  If awarded the Contract, this Proposer will undertake all reasonable efforts to provide all the Key Personnel identified in its Proposal on a full time basis for the periods necessary to fulfill their responsibilities.</w:t>
            </w:r>
          </w:p>
        </w:tc>
      </w:tr>
    </w:tbl>
    <w:p w14:paraId="2AA7BC37" w14:textId="77777777" w:rsidR="005C63AD" w:rsidRPr="0012653A" w:rsidRDefault="005C63AD" w:rsidP="005C63AD">
      <w:pPr>
        <w:rPr>
          <w:rFonts w:ascii="Arial" w:hAnsi="Arial"/>
          <w:sz w:val="22"/>
        </w:rPr>
      </w:pPr>
    </w:p>
    <w:p w14:paraId="7FEC57E7" w14:textId="77777777" w:rsidR="005C63AD" w:rsidRPr="0012653A" w:rsidRDefault="005C63AD" w:rsidP="005C63AD">
      <w:pPr>
        <w:pStyle w:val="NormalIndent"/>
        <w:ind w:left="0"/>
        <w:jc w:val="both"/>
        <w:rPr>
          <w:rFonts w:ascii="Arial" w:hAnsi="Arial"/>
          <w:sz w:val="22"/>
        </w:rPr>
      </w:pPr>
      <w:r w:rsidRPr="0012653A">
        <w:rPr>
          <w:rFonts w:ascii="Arial" w:hAnsi="Arial"/>
          <w:sz w:val="22"/>
        </w:rPr>
        <w:t xml:space="preserve">In making this commitment, we include the following reservations: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C63AD" w:rsidRPr="0012653A" w14:paraId="157A4E56" w14:textId="77777777" w:rsidTr="0085330A">
        <w:tc>
          <w:tcPr>
            <w:tcW w:w="9576" w:type="dxa"/>
            <w:tcBorders>
              <w:top w:val="nil"/>
              <w:left w:val="nil"/>
              <w:bottom w:val="nil"/>
              <w:right w:val="nil"/>
            </w:tcBorders>
          </w:tcPr>
          <w:p w14:paraId="28F53587" w14:textId="77777777" w:rsidR="005C63AD" w:rsidRPr="0012653A" w:rsidRDefault="005C63AD" w:rsidP="0085330A">
            <w:pPr>
              <w:pStyle w:val="NormalIndent"/>
              <w:spacing w:before="120" w:after="120"/>
              <w:ind w:left="0"/>
              <w:jc w:val="both"/>
              <w:rPr>
                <w:rFonts w:ascii="Arial" w:hAnsi="Arial"/>
              </w:rPr>
            </w:pPr>
          </w:p>
          <w:p w14:paraId="62133237" w14:textId="77777777" w:rsidR="005C63AD" w:rsidRPr="0012653A" w:rsidRDefault="005C63AD" w:rsidP="0085330A">
            <w:pPr>
              <w:pStyle w:val="NormalIndent"/>
              <w:spacing w:before="120" w:after="120"/>
              <w:ind w:left="0"/>
              <w:jc w:val="both"/>
              <w:rPr>
                <w:rFonts w:ascii="Arial" w:hAnsi="Arial"/>
              </w:rPr>
            </w:pPr>
          </w:p>
        </w:tc>
      </w:tr>
    </w:tbl>
    <w:p w14:paraId="101BF15E" w14:textId="77777777" w:rsidR="005C63AD" w:rsidRPr="0012653A" w:rsidRDefault="005C63AD" w:rsidP="005C63AD">
      <w:pPr>
        <w:pStyle w:val="NormalIndent"/>
        <w:ind w:left="0"/>
        <w:jc w:val="both"/>
        <w:rPr>
          <w:rFonts w:ascii="Arial" w:hAnsi="Arial"/>
          <w:sz w:val="22"/>
        </w:rPr>
      </w:pPr>
      <w:r w:rsidRPr="0012653A">
        <w:rPr>
          <w:rFonts w:ascii="Arial" w:hAnsi="Arial"/>
          <w:sz w:val="22"/>
        </w:rPr>
        <w:t>(If made without reservation, enter “NONE” above.)</w:t>
      </w:r>
    </w:p>
    <w:p w14:paraId="1B075880" w14:textId="77777777" w:rsidR="005C63AD" w:rsidRPr="0012653A" w:rsidRDefault="005C63AD" w:rsidP="005C63AD">
      <w:pPr>
        <w:pStyle w:val="NormalIndent"/>
        <w:ind w:left="0"/>
        <w:rPr>
          <w:rFonts w:ascii="Arial" w:hAnsi="Arial"/>
          <w:sz w:val="22"/>
        </w:rPr>
      </w:pPr>
    </w:p>
    <w:p w14:paraId="03DAE691" w14:textId="77777777" w:rsidR="005C63AD" w:rsidRPr="0012653A" w:rsidRDefault="005C63AD" w:rsidP="005C63AD">
      <w:pPr>
        <w:pStyle w:val="NormalIndent"/>
        <w:ind w:left="0"/>
        <w:rPr>
          <w:rFonts w:ascii="Arial" w:hAnsi="Arial"/>
          <w:sz w:val="22"/>
        </w:rPr>
      </w:pPr>
    </w:p>
    <w:tbl>
      <w:tblPr>
        <w:tblW w:w="9288" w:type="dxa"/>
        <w:tblLook w:val="04A0" w:firstRow="1" w:lastRow="0" w:firstColumn="1" w:lastColumn="0" w:noHBand="0" w:noVBand="1"/>
      </w:tblPr>
      <w:tblGrid>
        <w:gridCol w:w="1531"/>
        <w:gridCol w:w="7757"/>
      </w:tblGrid>
      <w:tr w:rsidR="005C63AD" w:rsidRPr="0012653A" w14:paraId="6EE16F9F" w14:textId="77777777" w:rsidTr="0085330A">
        <w:tc>
          <w:tcPr>
            <w:tcW w:w="1531" w:type="dxa"/>
          </w:tcPr>
          <w:p w14:paraId="7FCC07C3"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Signed:</w:t>
            </w:r>
          </w:p>
        </w:tc>
        <w:tc>
          <w:tcPr>
            <w:tcW w:w="7757" w:type="dxa"/>
            <w:tcBorders>
              <w:bottom w:val="single" w:sz="4" w:space="0" w:color="auto"/>
            </w:tcBorders>
            <w:vAlign w:val="center"/>
          </w:tcPr>
          <w:p w14:paraId="5152C1CB" w14:textId="77777777" w:rsidR="005C63AD" w:rsidRPr="0012653A" w:rsidRDefault="005C63AD" w:rsidP="0085330A">
            <w:pPr>
              <w:pStyle w:val="NormalIndent"/>
              <w:ind w:left="0"/>
              <w:rPr>
                <w:rFonts w:ascii="Arial" w:hAnsi="Arial"/>
              </w:rPr>
            </w:pPr>
          </w:p>
        </w:tc>
      </w:tr>
      <w:tr w:rsidR="005C63AD" w:rsidRPr="0012653A" w14:paraId="1D19DBD0" w14:textId="77777777" w:rsidTr="0085330A">
        <w:tc>
          <w:tcPr>
            <w:tcW w:w="1531" w:type="dxa"/>
          </w:tcPr>
          <w:p w14:paraId="59840FA9"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Printed name:</w:t>
            </w:r>
          </w:p>
        </w:tc>
        <w:tc>
          <w:tcPr>
            <w:tcW w:w="7757" w:type="dxa"/>
            <w:tcBorders>
              <w:top w:val="single" w:sz="4" w:space="0" w:color="auto"/>
              <w:bottom w:val="single" w:sz="4" w:space="0" w:color="auto"/>
            </w:tcBorders>
            <w:vAlign w:val="center"/>
          </w:tcPr>
          <w:p w14:paraId="3A59ABA0" w14:textId="77777777" w:rsidR="005C63AD" w:rsidRPr="0012653A" w:rsidRDefault="005C63AD" w:rsidP="0085330A">
            <w:pPr>
              <w:pStyle w:val="NormalIndent"/>
              <w:ind w:left="0"/>
              <w:rPr>
                <w:rFonts w:ascii="Arial" w:hAnsi="Arial"/>
              </w:rPr>
            </w:pPr>
          </w:p>
        </w:tc>
      </w:tr>
      <w:tr w:rsidR="005C63AD" w:rsidRPr="0012653A" w14:paraId="07F823C6" w14:textId="77777777" w:rsidTr="0085330A">
        <w:tc>
          <w:tcPr>
            <w:tcW w:w="1531" w:type="dxa"/>
          </w:tcPr>
          <w:p w14:paraId="0412875E"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Title:</w:t>
            </w:r>
          </w:p>
        </w:tc>
        <w:tc>
          <w:tcPr>
            <w:tcW w:w="7757" w:type="dxa"/>
            <w:tcBorders>
              <w:top w:val="single" w:sz="4" w:space="0" w:color="auto"/>
              <w:bottom w:val="single" w:sz="4" w:space="0" w:color="auto"/>
            </w:tcBorders>
            <w:vAlign w:val="center"/>
          </w:tcPr>
          <w:p w14:paraId="55DFDB97" w14:textId="77777777" w:rsidR="005C63AD" w:rsidRPr="0012653A" w:rsidRDefault="005C63AD" w:rsidP="0085330A">
            <w:pPr>
              <w:pStyle w:val="NormalIndent"/>
              <w:ind w:left="0"/>
              <w:rPr>
                <w:rFonts w:ascii="Arial" w:hAnsi="Arial"/>
              </w:rPr>
            </w:pPr>
          </w:p>
        </w:tc>
      </w:tr>
      <w:tr w:rsidR="005C63AD" w:rsidRPr="0012653A" w14:paraId="170B82A4" w14:textId="77777777" w:rsidTr="0085330A">
        <w:tc>
          <w:tcPr>
            <w:tcW w:w="1531" w:type="dxa"/>
          </w:tcPr>
          <w:p w14:paraId="55811654"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Date:</w:t>
            </w:r>
          </w:p>
        </w:tc>
        <w:tc>
          <w:tcPr>
            <w:tcW w:w="7757" w:type="dxa"/>
            <w:tcBorders>
              <w:top w:val="single" w:sz="4" w:space="0" w:color="auto"/>
              <w:bottom w:val="single" w:sz="4" w:space="0" w:color="auto"/>
            </w:tcBorders>
            <w:vAlign w:val="center"/>
          </w:tcPr>
          <w:p w14:paraId="54428595" w14:textId="77777777" w:rsidR="005C63AD" w:rsidRPr="0012653A" w:rsidRDefault="005C63AD" w:rsidP="0085330A">
            <w:pPr>
              <w:pStyle w:val="NormalIndent"/>
              <w:ind w:left="0"/>
              <w:rPr>
                <w:rFonts w:ascii="Arial" w:hAnsi="Arial"/>
              </w:rPr>
            </w:pPr>
          </w:p>
        </w:tc>
      </w:tr>
    </w:tbl>
    <w:p w14:paraId="2F9F9B6E" w14:textId="77777777" w:rsidR="005C63AD" w:rsidRPr="0012653A" w:rsidRDefault="005C63AD" w:rsidP="005C63AD">
      <w:pPr>
        <w:pStyle w:val="NormalIndent"/>
        <w:ind w:left="0"/>
        <w:rPr>
          <w:rFonts w:ascii="Arial" w:hAnsi="Arial"/>
          <w:sz w:val="22"/>
        </w:rPr>
      </w:pPr>
    </w:p>
    <w:p w14:paraId="191A9A3D" w14:textId="77777777" w:rsidR="005C63AD" w:rsidRPr="0012653A" w:rsidRDefault="005C63AD" w:rsidP="005C63AD">
      <w:pPr>
        <w:pStyle w:val="NormalIndent"/>
        <w:ind w:left="0"/>
        <w:rPr>
          <w:rFonts w:ascii="Arial" w:hAnsi="Arial"/>
          <w:i/>
          <w:sz w:val="22"/>
        </w:rPr>
      </w:pPr>
      <w:r w:rsidRPr="0012653A">
        <w:rPr>
          <w:rFonts w:ascii="Arial" w:hAnsi="Arial"/>
          <w:i/>
          <w:sz w:val="22"/>
        </w:rPr>
        <w:t xml:space="preserve">(To be executed by the Proposer’s designated </w:t>
      </w:r>
      <w:r>
        <w:rPr>
          <w:rFonts w:ascii="Arial" w:hAnsi="Arial"/>
          <w:i/>
          <w:sz w:val="22"/>
        </w:rPr>
        <w:t>Lead Principal Participant</w:t>
      </w:r>
      <w:r w:rsidRPr="0012653A">
        <w:rPr>
          <w:rFonts w:ascii="Arial" w:hAnsi="Arial"/>
          <w:i/>
          <w:sz w:val="22"/>
        </w:rPr>
        <w:t>)</w:t>
      </w:r>
    </w:p>
    <w:p w14:paraId="2C9BD062" w14:textId="77777777" w:rsidR="005C63AD" w:rsidRPr="0012653A" w:rsidRDefault="005C63AD" w:rsidP="005C63AD">
      <w:pPr>
        <w:rPr>
          <w:rFonts w:ascii="Arial" w:hAnsi="Arial"/>
          <w:sz w:val="22"/>
        </w:rPr>
      </w:pPr>
    </w:p>
    <w:p w14:paraId="7095F83F" w14:textId="77777777" w:rsidR="005C63AD" w:rsidRPr="0012653A" w:rsidRDefault="005C63AD" w:rsidP="005C63AD">
      <w:pPr>
        <w:rPr>
          <w:rFonts w:ascii="Arial" w:hAnsi="Arial"/>
          <w:sz w:val="22"/>
        </w:rPr>
      </w:pPr>
    </w:p>
    <w:p w14:paraId="44616F04" w14:textId="77777777" w:rsidR="005C63AD" w:rsidRPr="0012653A" w:rsidRDefault="005C63AD" w:rsidP="005C63AD">
      <w:pPr>
        <w:rPr>
          <w:rFonts w:ascii="Arial" w:hAnsi="Arial"/>
          <w:sz w:val="22"/>
        </w:rPr>
      </w:pPr>
    </w:p>
    <w:p w14:paraId="68ECB61B" w14:textId="77777777" w:rsidR="005C63AD" w:rsidRPr="0012653A" w:rsidRDefault="005C63AD" w:rsidP="005C63AD">
      <w:pPr>
        <w:rPr>
          <w:rFonts w:ascii="Arial" w:hAnsi="Arial"/>
          <w:sz w:val="22"/>
        </w:rPr>
      </w:pPr>
    </w:p>
    <w:p w14:paraId="530DB92C" w14:textId="77777777" w:rsidR="005C63AD" w:rsidRDefault="005C63AD" w:rsidP="005C63AD">
      <w:pPr>
        <w:rPr>
          <w:rFonts w:ascii="Arial" w:hAnsi="Arial"/>
          <w:sz w:val="22"/>
        </w:rPr>
        <w:sectPr w:rsidR="005C63AD" w:rsidSect="0085330A">
          <w:headerReference w:type="default" r:id="rId37"/>
          <w:footerReference w:type="default" r:id="rId38"/>
          <w:pgSz w:w="12240" w:h="15840" w:code="1"/>
          <w:pgMar w:top="576" w:right="1620" w:bottom="1440" w:left="1440" w:header="540" w:footer="720" w:gutter="0"/>
          <w:pgNumType w:start="1"/>
          <w:cols w:space="720"/>
          <w:docGrid w:linePitch="326"/>
        </w:sectPr>
      </w:pPr>
    </w:p>
    <w:p w14:paraId="5085BC67" w14:textId="77777777" w:rsidR="005B65FE" w:rsidRPr="0012653A" w:rsidRDefault="005B65FE" w:rsidP="005B65FE">
      <w:pPr>
        <w:pStyle w:val="Heading1"/>
      </w:pPr>
      <w:r w:rsidRPr="0012653A">
        <w:lastRenderedPageBreak/>
        <w:t>FORM EEO - Equal Employment Opportunity Certification</w:t>
      </w:r>
    </w:p>
    <w:p w14:paraId="35999914" w14:textId="637257D6" w:rsidR="005C63AD" w:rsidRPr="0012653A" w:rsidRDefault="005C63AD" w:rsidP="005C63AD">
      <w:pPr>
        <w:pStyle w:val="bodytext0"/>
        <w:jc w:val="center"/>
        <w:rPr>
          <w:rFonts w:ascii="Arial Bold" w:hAnsi="Arial Bold"/>
          <w:b/>
          <w:iCs/>
          <w:spacing w:val="-2"/>
        </w:rPr>
      </w:pPr>
      <w:r w:rsidRPr="0012653A">
        <w:rPr>
          <w:rFonts w:ascii="Arial" w:hAnsi="Arial"/>
          <w:b/>
          <w:iCs/>
          <w:spacing w:val="-2"/>
          <w:sz w:val="20"/>
        </w:rPr>
        <w:t>To be executed by the Proposer,</w:t>
      </w:r>
      <w:r w:rsidR="00E10807">
        <w:rPr>
          <w:rFonts w:ascii="Arial" w:hAnsi="Arial"/>
          <w:b/>
          <w:iCs/>
          <w:spacing w:val="-2"/>
          <w:sz w:val="20"/>
        </w:rPr>
        <w:t xml:space="preserve"> The Proposers Team</w:t>
      </w:r>
      <w:r w:rsidR="00DC11BF">
        <w:rPr>
          <w:rFonts w:ascii="Arial" w:hAnsi="Arial"/>
          <w:b/>
          <w:iCs/>
          <w:spacing w:val="-2"/>
          <w:sz w:val="20"/>
        </w:rPr>
        <w:t xml:space="preserve"> (Design-Build Team)</w:t>
      </w:r>
      <w:r w:rsidR="00E10807">
        <w:rPr>
          <w:rFonts w:ascii="Arial" w:hAnsi="Arial"/>
          <w:b/>
          <w:iCs/>
          <w:spacing w:val="-2"/>
          <w:sz w:val="20"/>
        </w:rPr>
        <w:t xml:space="preserve"> of Design</w:t>
      </w:r>
      <w:r w:rsidR="00DC11BF">
        <w:rPr>
          <w:rFonts w:ascii="Arial" w:hAnsi="Arial"/>
          <w:b/>
          <w:iCs/>
          <w:spacing w:val="-2"/>
          <w:sz w:val="20"/>
        </w:rPr>
        <w:t>,</w:t>
      </w:r>
      <w:r w:rsidR="00E10807">
        <w:rPr>
          <w:rFonts w:ascii="Arial" w:hAnsi="Arial"/>
          <w:b/>
          <w:iCs/>
          <w:spacing w:val="-2"/>
          <w:sz w:val="20"/>
        </w:rPr>
        <w:t xml:space="preserve"> Construction Inspection, Materials Testing or Laboratory, </w:t>
      </w:r>
      <w:r w:rsidRPr="0012653A">
        <w:rPr>
          <w:rFonts w:ascii="Arial" w:hAnsi="Arial"/>
          <w:b/>
          <w:iCs/>
          <w:spacing w:val="-2"/>
          <w:sz w:val="20"/>
        </w:rPr>
        <w:t xml:space="preserve"> </w:t>
      </w:r>
      <w:r>
        <w:rPr>
          <w:rFonts w:ascii="Arial" w:hAnsi="Arial"/>
          <w:b/>
          <w:iCs/>
          <w:spacing w:val="-2"/>
          <w:sz w:val="20"/>
        </w:rPr>
        <w:t>Principal</w:t>
      </w:r>
      <w:r w:rsidRPr="0012653A">
        <w:rPr>
          <w:rFonts w:ascii="Arial" w:hAnsi="Arial"/>
          <w:b/>
          <w:iCs/>
          <w:spacing w:val="-2"/>
          <w:sz w:val="20"/>
        </w:rPr>
        <w:t xml:space="preserve"> Participants and proposed known Subcontractors</w:t>
      </w:r>
      <w:r w:rsidRPr="0012653A">
        <w:rPr>
          <w:rFonts w:ascii="Arial Bold" w:hAnsi="Arial Bold"/>
          <w:b/>
          <w:iCs/>
          <w:spacing w:val="-2"/>
        </w:rPr>
        <w:t>.</w:t>
      </w:r>
    </w:p>
    <w:tbl>
      <w:tblPr>
        <w:tblW w:w="0" w:type="auto"/>
        <w:tblLook w:val="04A0" w:firstRow="1" w:lastRow="0" w:firstColumn="1" w:lastColumn="0" w:noHBand="0" w:noVBand="1"/>
      </w:tblPr>
      <w:tblGrid>
        <w:gridCol w:w="4133"/>
        <w:gridCol w:w="4405"/>
        <w:gridCol w:w="822"/>
      </w:tblGrid>
      <w:tr w:rsidR="005C63AD" w:rsidRPr="0012653A" w14:paraId="790F9F79" w14:textId="77777777" w:rsidTr="0085330A">
        <w:tc>
          <w:tcPr>
            <w:tcW w:w="4248" w:type="dxa"/>
          </w:tcPr>
          <w:p w14:paraId="6092700D" w14:textId="77777777" w:rsidR="005C63AD" w:rsidRPr="0012653A" w:rsidRDefault="005C63AD" w:rsidP="0085330A">
            <w:pPr>
              <w:pStyle w:val="bodytext0"/>
              <w:rPr>
                <w:rFonts w:ascii="Arial" w:hAnsi="Arial"/>
              </w:rPr>
            </w:pPr>
            <w:r w:rsidRPr="0012653A">
              <w:rPr>
                <w:rFonts w:ascii="Arial" w:hAnsi="Arial"/>
              </w:rPr>
              <w:t>The undersigned certifies on behalf of</w:t>
            </w:r>
          </w:p>
        </w:tc>
        <w:tc>
          <w:tcPr>
            <w:tcW w:w="4500" w:type="dxa"/>
            <w:tcBorders>
              <w:bottom w:val="single" w:sz="4" w:space="0" w:color="auto"/>
            </w:tcBorders>
            <w:vAlign w:val="bottom"/>
          </w:tcPr>
          <w:p w14:paraId="6CE1901E" w14:textId="77777777" w:rsidR="005C63AD" w:rsidRPr="0012653A" w:rsidRDefault="005C63AD" w:rsidP="0085330A">
            <w:pPr>
              <w:pStyle w:val="bodytext0"/>
              <w:rPr>
                <w:rFonts w:ascii="Arial" w:hAnsi="Arial"/>
              </w:rPr>
            </w:pPr>
          </w:p>
        </w:tc>
        <w:tc>
          <w:tcPr>
            <w:tcW w:w="828" w:type="dxa"/>
          </w:tcPr>
          <w:p w14:paraId="2462B03B" w14:textId="77777777" w:rsidR="005C63AD" w:rsidRPr="0012653A" w:rsidRDefault="005C63AD" w:rsidP="0085330A">
            <w:pPr>
              <w:pStyle w:val="bodytext0"/>
              <w:rPr>
                <w:rFonts w:ascii="Arial" w:hAnsi="Arial"/>
              </w:rPr>
            </w:pPr>
            <w:r w:rsidRPr="0012653A">
              <w:rPr>
                <w:rFonts w:ascii="Arial" w:hAnsi="Arial"/>
              </w:rPr>
              <w:t>that:</w:t>
            </w:r>
          </w:p>
        </w:tc>
      </w:tr>
      <w:tr w:rsidR="005C63AD" w:rsidRPr="0012653A" w14:paraId="5932C5C5" w14:textId="77777777" w:rsidTr="0085330A">
        <w:trPr>
          <w:trHeight w:val="278"/>
        </w:trPr>
        <w:tc>
          <w:tcPr>
            <w:tcW w:w="4248" w:type="dxa"/>
          </w:tcPr>
          <w:p w14:paraId="6765CF34" w14:textId="77777777" w:rsidR="005C63AD" w:rsidRPr="0012653A" w:rsidRDefault="005C63AD" w:rsidP="0085330A">
            <w:pPr>
              <w:pStyle w:val="bodytext0"/>
              <w:spacing w:before="0"/>
              <w:jc w:val="center"/>
              <w:rPr>
                <w:rFonts w:ascii="Arial" w:hAnsi="Arial"/>
              </w:rPr>
            </w:pPr>
          </w:p>
        </w:tc>
        <w:tc>
          <w:tcPr>
            <w:tcW w:w="4500" w:type="dxa"/>
            <w:tcBorders>
              <w:top w:val="single" w:sz="4" w:space="0" w:color="auto"/>
            </w:tcBorders>
          </w:tcPr>
          <w:p w14:paraId="47CAED9C" w14:textId="77777777" w:rsidR="005C63AD" w:rsidRPr="0012653A" w:rsidRDefault="005C63AD" w:rsidP="0085330A">
            <w:pPr>
              <w:pStyle w:val="bodytext0"/>
              <w:spacing w:before="0"/>
              <w:ind w:right="965" w:firstLine="48"/>
              <w:jc w:val="center"/>
              <w:rPr>
                <w:rFonts w:ascii="Arial" w:hAnsi="Arial"/>
              </w:rPr>
            </w:pPr>
            <w:r w:rsidRPr="0012653A">
              <w:rPr>
                <w:rFonts w:ascii="Arial" w:hAnsi="Arial"/>
                <w:iCs/>
                <w:sz w:val="20"/>
              </w:rPr>
              <w:t>(Name of entity making certification)</w:t>
            </w:r>
          </w:p>
        </w:tc>
        <w:tc>
          <w:tcPr>
            <w:tcW w:w="828" w:type="dxa"/>
          </w:tcPr>
          <w:p w14:paraId="4F0A4CD7" w14:textId="77777777" w:rsidR="005C63AD" w:rsidRPr="0012653A" w:rsidRDefault="005C63AD" w:rsidP="0085330A">
            <w:pPr>
              <w:pStyle w:val="bodytext0"/>
              <w:spacing w:before="0"/>
              <w:jc w:val="center"/>
              <w:rPr>
                <w:rFonts w:ascii="Arial" w:hAnsi="Arial"/>
              </w:rPr>
            </w:pPr>
          </w:p>
        </w:tc>
      </w:tr>
    </w:tbl>
    <w:p w14:paraId="4610531D" w14:textId="4B6D93E8" w:rsidR="005C63AD" w:rsidRPr="0012653A" w:rsidRDefault="005C63AD" w:rsidP="00D8544F">
      <w:pPr>
        <w:pStyle w:val="bodytext0"/>
        <w:rPr>
          <w:rFonts w:ascii="Arial" w:hAnsi="Arial"/>
        </w:rPr>
      </w:pPr>
      <w:r w:rsidRPr="0012653A">
        <w:rPr>
          <w:rFonts w:ascii="Arial" w:hAnsi="Arial"/>
          <w:i/>
          <w:iCs/>
          <w:sz w:val="20"/>
        </w:rPr>
        <w:t>check one of the following boxes)</w:t>
      </w:r>
      <w:r w:rsidR="00D8544F">
        <w:rPr>
          <w:rFonts w:ascii="Arial" w:hAnsi="Arial"/>
          <w:i/>
          <w:iCs/>
          <w:sz w:val="20"/>
        </w:rPr>
        <w:br/>
      </w:r>
      <w:r w:rsidR="00605188" w:rsidRPr="0012653A">
        <w:rPr>
          <w:rFonts w:ascii="Arial" w:hAnsi="Arial"/>
        </w:rPr>
        <w:fldChar w:fldCharType="begin">
          <w:ffData>
            <w:name w:val="Check1"/>
            <w:enabled/>
            <w:calcOnExit w:val="0"/>
            <w:checkBox>
              <w:sizeAuto/>
              <w:default w:val="0"/>
            </w:checkBox>
          </w:ffData>
        </w:fldChar>
      </w:r>
      <w:r w:rsidRPr="0012653A">
        <w:rPr>
          <w:rFonts w:ascii="Arial" w:hAnsi="Arial"/>
        </w:rPr>
        <w:instrText xml:space="preserve"> FORMCHECKBOX </w:instrText>
      </w:r>
      <w:r w:rsidR="00F77D01">
        <w:rPr>
          <w:rFonts w:ascii="Arial" w:hAnsi="Arial"/>
        </w:rPr>
      </w:r>
      <w:r w:rsidR="00F77D01">
        <w:rPr>
          <w:rFonts w:ascii="Arial" w:hAnsi="Arial"/>
        </w:rPr>
        <w:fldChar w:fldCharType="separate"/>
      </w:r>
      <w:r w:rsidR="00605188" w:rsidRPr="0012653A">
        <w:rPr>
          <w:rFonts w:ascii="Arial" w:hAnsi="Arial"/>
        </w:rPr>
        <w:fldChar w:fldCharType="end"/>
      </w:r>
      <w:r w:rsidRPr="0012653A">
        <w:rPr>
          <w:rFonts w:ascii="Arial" w:hAnsi="Arial"/>
        </w:rPr>
        <w:tab/>
        <w:t xml:space="preserve">It has developed and has on file at each establishment affirmative action </w:t>
      </w:r>
      <w:r w:rsidR="00D8544F">
        <w:rPr>
          <w:rFonts w:ascii="Arial" w:hAnsi="Arial"/>
        </w:rPr>
        <w:tab/>
      </w:r>
      <w:r w:rsidRPr="0012653A">
        <w:rPr>
          <w:rFonts w:ascii="Arial" w:hAnsi="Arial"/>
        </w:rPr>
        <w:t>programs pursuant to 41 CFR Part 60-2 (Affirmative Action Programs).</w:t>
      </w:r>
    </w:p>
    <w:p w14:paraId="79BC369B" w14:textId="4467EB17" w:rsidR="005C63AD" w:rsidRPr="0012653A" w:rsidRDefault="00605188" w:rsidP="00D8544F">
      <w:pPr>
        <w:pStyle w:val="bodytext0"/>
        <w:spacing w:before="120"/>
        <w:ind w:left="720" w:hanging="720"/>
        <w:rPr>
          <w:rFonts w:ascii="Arial" w:hAnsi="Arial"/>
          <w:i/>
          <w:iCs/>
          <w:sz w:val="20"/>
        </w:rPr>
      </w:pPr>
      <w:r w:rsidRPr="0012653A">
        <w:rPr>
          <w:rFonts w:ascii="Arial" w:hAnsi="Arial"/>
        </w:rPr>
        <w:fldChar w:fldCharType="begin">
          <w:ffData>
            <w:name w:val="Check2"/>
            <w:enabled/>
            <w:calcOnExit w:val="0"/>
            <w:checkBox>
              <w:sizeAuto/>
              <w:default w:val="0"/>
            </w:checkBox>
          </w:ffData>
        </w:fldChar>
      </w:r>
      <w:r w:rsidR="005C63AD" w:rsidRPr="0012653A">
        <w:rPr>
          <w:rFonts w:ascii="Arial" w:hAnsi="Arial"/>
        </w:rPr>
        <w:instrText xml:space="preserve"> FORMCHECKBOX </w:instrText>
      </w:r>
      <w:r w:rsidR="00F77D01">
        <w:rPr>
          <w:rFonts w:ascii="Arial" w:hAnsi="Arial"/>
        </w:rPr>
      </w:r>
      <w:r w:rsidR="00F77D01">
        <w:rPr>
          <w:rFonts w:ascii="Arial" w:hAnsi="Arial"/>
        </w:rPr>
        <w:fldChar w:fldCharType="separate"/>
      </w:r>
      <w:r w:rsidRPr="0012653A">
        <w:rPr>
          <w:rFonts w:ascii="Arial" w:hAnsi="Arial"/>
        </w:rPr>
        <w:fldChar w:fldCharType="end"/>
      </w:r>
      <w:r w:rsidR="005C63AD" w:rsidRPr="0012653A">
        <w:rPr>
          <w:rFonts w:ascii="Arial" w:hAnsi="Arial"/>
        </w:rPr>
        <w:tab/>
        <w:t>It is not subject to the requirements to develop an affirmative action program under 41 CFR Part 60-2 (Affirmative Action Programs).</w:t>
      </w:r>
      <w:r w:rsidR="00D8544F">
        <w:rPr>
          <w:rFonts w:ascii="Arial" w:hAnsi="Arial"/>
        </w:rPr>
        <w:br/>
      </w:r>
      <w:r w:rsidR="005C63AD" w:rsidRPr="0012653A">
        <w:rPr>
          <w:rFonts w:ascii="Arial" w:hAnsi="Arial"/>
          <w:i/>
          <w:iCs/>
          <w:sz w:val="20"/>
        </w:rPr>
        <w:t>(check one of the following boxes)</w:t>
      </w:r>
    </w:p>
    <w:p w14:paraId="4487D25E"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3"/>
            <w:enabled/>
            <w:calcOnExit w:val="0"/>
            <w:checkBox>
              <w:sizeAuto/>
              <w:default w:val="0"/>
            </w:checkBox>
          </w:ffData>
        </w:fldChar>
      </w:r>
      <w:r w:rsidR="005C63AD" w:rsidRPr="0012653A">
        <w:rPr>
          <w:rFonts w:ascii="Arial" w:hAnsi="Arial"/>
        </w:rPr>
        <w:instrText xml:space="preserve"> FORMCHECKBOX </w:instrText>
      </w:r>
      <w:r w:rsidR="00F77D01">
        <w:rPr>
          <w:rFonts w:ascii="Arial" w:hAnsi="Arial"/>
        </w:rPr>
      </w:r>
      <w:r w:rsidR="00F77D01">
        <w:rPr>
          <w:rFonts w:ascii="Arial" w:hAnsi="Arial"/>
        </w:rPr>
        <w:fldChar w:fldCharType="separate"/>
      </w:r>
      <w:r w:rsidRPr="0012653A">
        <w:rPr>
          <w:rFonts w:ascii="Arial" w:hAnsi="Arial"/>
        </w:rPr>
        <w:fldChar w:fldCharType="end"/>
      </w:r>
      <w:r w:rsidR="005C63AD" w:rsidRPr="0012653A">
        <w:rPr>
          <w:rFonts w:ascii="Arial" w:hAnsi="Arial"/>
        </w:rPr>
        <w:tab/>
        <w:t>It has not participated in a previous contract or subcontract subject to the equal opportunity clause described in Executive Orders 10925, 11114 or 11246.</w:t>
      </w:r>
    </w:p>
    <w:p w14:paraId="299E35F1"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4"/>
            <w:enabled/>
            <w:calcOnExit w:val="0"/>
            <w:checkBox>
              <w:sizeAuto/>
              <w:default w:val="0"/>
            </w:checkBox>
          </w:ffData>
        </w:fldChar>
      </w:r>
      <w:r w:rsidR="005C63AD" w:rsidRPr="0012653A">
        <w:rPr>
          <w:rFonts w:ascii="Arial" w:hAnsi="Arial"/>
        </w:rPr>
        <w:instrText xml:space="preserve"> FORMCHECKBOX </w:instrText>
      </w:r>
      <w:r w:rsidR="00F77D01">
        <w:rPr>
          <w:rFonts w:ascii="Arial" w:hAnsi="Arial"/>
        </w:rPr>
      </w:r>
      <w:r w:rsidR="00F77D01">
        <w:rPr>
          <w:rFonts w:ascii="Arial" w:hAnsi="Arial"/>
        </w:rPr>
        <w:fldChar w:fldCharType="separate"/>
      </w:r>
      <w:r w:rsidRPr="0012653A">
        <w:rPr>
          <w:rFonts w:ascii="Arial" w:hAnsi="Arial"/>
        </w:rPr>
        <w:fldChar w:fldCharType="end"/>
      </w:r>
      <w:r w:rsidR="005C63AD" w:rsidRPr="0012653A">
        <w:rPr>
          <w:rFonts w:ascii="Arial" w:hAnsi="Arial"/>
        </w:rPr>
        <w:tab/>
        <w:t>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 Employment Opportunity, all reports due under the applicable filing requirements.</w:t>
      </w:r>
    </w:p>
    <w:tbl>
      <w:tblPr>
        <w:tblW w:w="0" w:type="auto"/>
        <w:tblInd w:w="198" w:type="dxa"/>
        <w:tblLook w:val="04A0" w:firstRow="1" w:lastRow="0" w:firstColumn="1" w:lastColumn="0" w:noHBand="0" w:noVBand="1"/>
      </w:tblPr>
      <w:tblGrid>
        <w:gridCol w:w="3452"/>
        <w:gridCol w:w="5710"/>
      </w:tblGrid>
      <w:tr w:rsidR="005C63AD" w:rsidRPr="0012653A" w14:paraId="39001A98" w14:textId="77777777" w:rsidTr="0085330A">
        <w:tc>
          <w:tcPr>
            <w:tcW w:w="3510" w:type="dxa"/>
          </w:tcPr>
          <w:p w14:paraId="35883791" w14:textId="77777777" w:rsidR="005C63AD" w:rsidRPr="0012653A" w:rsidRDefault="005C63AD" w:rsidP="0085330A">
            <w:pPr>
              <w:pStyle w:val="bodytext0"/>
              <w:spacing w:before="120"/>
              <w:jc w:val="right"/>
              <w:rPr>
                <w:rFonts w:ascii="Arial" w:hAnsi="Arial"/>
              </w:rPr>
            </w:pPr>
            <w:r w:rsidRPr="0012653A">
              <w:rPr>
                <w:rFonts w:ascii="Arial" w:hAnsi="Arial"/>
              </w:rPr>
              <w:t>Signature:</w:t>
            </w:r>
          </w:p>
        </w:tc>
        <w:tc>
          <w:tcPr>
            <w:tcW w:w="5868" w:type="dxa"/>
            <w:tcBorders>
              <w:bottom w:val="single" w:sz="4" w:space="0" w:color="auto"/>
            </w:tcBorders>
            <w:vAlign w:val="bottom"/>
          </w:tcPr>
          <w:p w14:paraId="45C8876C" w14:textId="77777777" w:rsidR="005C63AD" w:rsidRPr="0012653A" w:rsidRDefault="005C63AD" w:rsidP="0085330A">
            <w:pPr>
              <w:pStyle w:val="bodytext0"/>
              <w:spacing w:before="120"/>
              <w:rPr>
                <w:rFonts w:ascii="Arial" w:hAnsi="Arial"/>
              </w:rPr>
            </w:pPr>
          </w:p>
        </w:tc>
      </w:tr>
      <w:tr w:rsidR="005C63AD" w:rsidRPr="0012653A" w14:paraId="1174B99D" w14:textId="77777777" w:rsidTr="0085330A">
        <w:tc>
          <w:tcPr>
            <w:tcW w:w="3510" w:type="dxa"/>
          </w:tcPr>
          <w:p w14:paraId="54090352" w14:textId="77777777" w:rsidR="005C63AD" w:rsidRPr="0012653A" w:rsidRDefault="005C63AD" w:rsidP="0085330A">
            <w:pPr>
              <w:pStyle w:val="bodytext0"/>
              <w:spacing w:before="120"/>
              <w:jc w:val="right"/>
              <w:rPr>
                <w:rFonts w:ascii="Arial" w:hAnsi="Arial"/>
              </w:rPr>
            </w:pPr>
            <w:r w:rsidRPr="0012653A">
              <w:rPr>
                <w:rFonts w:ascii="Arial" w:hAnsi="Arial"/>
              </w:rPr>
              <w:t>Title:</w:t>
            </w:r>
          </w:p>
        </w:tc>
        <w:tc>
          <w:tcPr>
            <w:tcW w:w="5868" w:type="dxa"/>
            <w:tcBorders>
              <w:top w:val="single" w:sz="4" w:space="0" w:color="auto"/>
              <w:bottom w:val="single" w:sz="4" w:space="0" w:color="auto"/>
            </w:tcBorders>
            <w:vAlign w:val="bottom"/>
          </w:tcPr>
          <w:p w14:paraId="78D15347" w14:textId="77777777" w:rsidR="005C63AD" w:rsidRPr="0012653A" w:rsidRDefault="005C63AD" w:rsidP="0085330A">
            <w:pPr>
              <w:pStyle w:val="bodytext0"/>
              <w:spacing w:before="120"/>
              <w:rPr>
                <w:rFonts w:ascii="Arial" w:hAnsi="Arial"/>
              </w:rPr>
            </w:pPr>
          </w:p>
        </w:tc>
      </w:tr>
      <w:tr w:rsidR="005C63AD" w:rsidRPr="0012653A" w14:paraId="2157256F" w14:textId="77777777" w:rsidTr="0085330A">
        <w:tc>
          <w:tcPr>
            <w:tcW w:w="3510" w:type="dxa"/>
          </w:tcPr>
          <w:p w14:paraId="46018863" w14:textId="77777777" w:rsidR="005C63AD" w:rsidRPr="0012653A" w:rsidRDefault="005C63AD" w:rsidP="0085330A">
            <w:pPr>
              <w:pStyle w:val="bodytext0"/>
              <w:spacing w:before="120"/>
              <w:jc w:val="right"/>
              <w:rPr>
                <w:rFonts w:ascii="Arial" w:hAnsi="Arial"/>
              </w:rPr>
            </w:pPr>
            <w:r w:rsidRPr="0012653A">
              <w:rPr>
                <w:rFonts w:ascii="Arial" w:hAnsi="Arial"/>
              </w:rPr>
              <w:t>Date:</w:t>
            </w:r>
          </w:p>
        </w:tc>
        <w:tc>
          <w:tcPr>
            <w:tcW w:w="5868" w:type="dxa"/>
            <w:tcBorders>
              <w:top w:val="single" w:sz="4" w:space="0" w:color="auto"/>
              <w:bottom w:val="single" w:sz="4" w:space="0" w:color="auto"/>
            </w:tcBorders>
            <w:vAlign w:val="bottom"/>
          </w:tcPr>
          <w:p w14:paraId="43DA1B53" w14:textId="77777777" w:rsidR="005C63AD" w:rsidRPr="0012653A" w:rsidRDefault="005C63AD" w:rsidP="0085330A">
            <w:pPr>
              <w:pStyle w:val="bodytext0"/>
              <w:spacing w:before="120"/>
              <w:rPr>
                <w:rFonts w:ascii="Arial" w:hAnsi="Arial"/>
              </w:rPr>
            </w:pPr>
          </w:p>
        </w:tc>
      </w:tr>
      <w:tr w:rsidR="005C63AD" w:rsidRPr="0012653A" w14:paraId="2D3D2A39" w14:textId="77777777" w:rsidTr="0085330A">
        <w:tc>
          <w:tcPr>
            <w:tcW w:w="3510" w:type="dxa"/>
          </w:tcPr>
          <w:p w14:paraId="2743C47B" w14:textId="77777777" w:rsidR="005C63AD" w:rsidRPr="0012653A" w:rsidRDefault="005C63AD" w:rsidP="0085330A">
            <w:pPr>
              <w:pStyle w:val="bodytext0"/>
              <w:spacing w:before="120"/>
              <w:jc w:val="right"/>
              <w:rPr>
                <w:rFonts w:ascii="Arial" w:hAnsi="Arial"/>
              </w:rPr>
            </w:pPr>
            <w:r w:rsidRPr="0012653A">
              <w:rPr>
                <w:rFonts w:ascii="Arial" w:hAnsi="Arial"/>
              </w:rPr>
              <w:t>If not Proposer, relationship to Proposer:</w:t>
            </w:r>
          </w:p>
        </w:tc>
        <w:tc>
          <w:tcPr>
            <w:tcW w:w="5868" w:type="dxa"/>
            <w:tcBorders>
              <w:top w:val="single" w:sz="4" w:space="0" w:color="auto"/>
              <w:bottom w:val="single" w:sz="4" w:space="0" w:color="auto"/>
            </w:tcBorders>
            <w:vAlign w:val="bottom"/>
          </w:tcPr>
          <w:p w14:paraId="6DD55C27" w14:textId="77777777" w:rsidR="005C63AD" w:rsidRPr="0012653A" w:rsidRDefault="005C63AD" w:rsidP="0085330A">
            <w:pPr>
              <w:pStyle w:val="bodytext0"/>
              <w:spacing w:before="120"/>
              <w:rPr>
                <w:rFonts w:ascii="Arial" w:hAnsi="Arial"/>
              </w:rPr>
            </w:pPr>
          </w:p>
        </w:tc>
      </w:tr>
    </w:tbl>
    <w:p w14:paraId="0AB95D87" w14:textId="0E44760C" w:rsidR="0014683E" w:rsidRDefault="005C63AD" w:rsidP="00256323">
      <w:pPr>
        <w:pStyle w:val="bodytext0"/>
        <w:rPr>
          <w:rFonts w:ascii="Arial" w:hAnsi="Arial"/>
        </w:rPr>
        <w:sectPr w:rsidR="0014683E" w:rsidSect="0085330A">
          <w:headerReference w:type="default" r:id="rId39"/>
          <w:footerReference w:type="default" r:id="rId40"/>
          <w:pgSz w:w="12240" w:h="15840" w:code="1"/>
          <w:pgMar w:top="1440" w:right="1440" w:bottom="1440" w:left="1440" w:header="720" w:footer="720" w:gutter="0"/>
          <w:cols w:space="720"/>
          <w:docGrid w:linePitch="360"/>
        </w:sectPr>
      </w:pPr>
      <w:r w:rsidRPr="0012653A">
        <w:rPr>
          <w:rFonts w:ascii="Arial" w:hAnsi="Arial"/>
          <w:iCs/>
        </w:rPr>
        <w:t>Note</w:t>
      </w:r>
      <w:r w:rsidRPr="0012653A">
        <w:rPr>
          <w:rFonts w:ascii="Arial" w:hAnsi="Arial"/>
        </w:rPr>
        <w:t>: The above certification is required by the Equal Employment Opportunity 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Currently, Standard Form 100 (EEO-1) is the only report required by Executive Orders or their implementing regulations.</w:t>
      </w:r>
      <w:r w:rsidR="00256323">
        <w:rPr>
          <w:rFonts w:ascii="Arial" w:hAnsi="Arial"/>
        </w:rPr>
        <w:br/>
      </w:r>
      <w:r w:rsidRPr="0012653A">
        <w:rPr>
          <w:rFonts w:ascii="Arial" w:hAnsi="Arial"/>
        </w:rPr>
        <w:t xml:space="preserve">Proposers, </w:t>
      </w:r>
      <w:r>
        <w:rPr>
          <w:rFonts w:ascii="Arial" w:hAnsi="Arial"/>
        </w:rPr>
        <w:t>Principal</w:t>
      </w:r>
      <w:r w:rsidRPr="0012653A">
        <w:rPr>
          <w:rFonts w:ascii="Arial" w:hAnsi="Arial"/>
        </w:rPr>
        <w:t xml:space="preserve"> Participants, and proposed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w:t>
      </w:r>
      <w:r w:rsidRPr="0012653A">
        <w:rPr>
          <w:rFonts w:ascii="Arial" w:hAnsi="Arial"/>
        </w:rPr>
        <w:lastRenderedPageBreak/>
        <w:t xml:space="preserve">such other period specified by the Federal Highway Administration or by the Director, Office of Federal Contract Compliance, U.S. </w:t>
      </w:r>
      <w:r w:rsidR="00EC33EC">
        <w:rPr>
          <w:rFonts w:ascii="Arial" w:hAnsi="Arial"/>
        </w:rPr>
        <w:t>Authority</w:t>
      </w:r>
      <w:r w:rsidRPr="0012653A">
        <w:rPr>
          <w:rFonts w:ascii="Arial" w:hAnsi="Arial"/>
        </w:rPr>
        <w:t xml:space="preserve"> of Labor.</w:t>
      </w:r>
    </w:p>
    <w:p w14:paraId="600DB753" w14:textId="77777777" w:rsidR="0014683E" w:rsidRDefault="0014683E" w:rsidP="0014683E">
      <w:pPr>
        <w:pStyle w:val="Heading1"/>
        <w:rPr>
          <w:rFonts w:eastAsia="Arial"/>
        </w:rPr>
      </w:pPr>
      <w:r>
        <w:lastRenderedPageBreak/>
        <w:t>Form</w:t>
      </w:r>
      <w:r>
        <w:rPr>
          <w:spacing w:val="7"/>
        </w:rPr>
        <w:t xml:space="preserve"> </w:t>
      </w:r>
      <w:r>
        <w:t>G</w:t>
      </w:r>
    </w:p>
    <w:p w14:paraId="093EC5E5" w14:textId="77777777" w:rsidR="0014683E" w:rsidRDefault="0014683E" w:rsidP="0014683E">
      <w:pPr>
        <w:spacing w:before="65"/>
        <w:ind w:left="4845" w:right="4831"/>
        <w:jc w:val="center"/>
        <w:rPr>
          <w:rFonts w:ascii="Arial" w:eastAsia="Arial" w:hAnsi="Arial"/>
          <w:szCs w:val="24"/>
        </w:rPr>
      </w:pPr>
      <w:r>
        <w:rPr>
          <w:rFonts w:ascii="Arial"/>
          <w:b/>
        </w:rPr>
        <w:t>Gantt</w:t>
      </w:r>
      <w:r>
        <w:rPr>
          <w:rFonts w:ascii="Arial"/>
          <w:b/>
          <w:spacing w:val="12"/>
        </w:rPr>
        <w:t xml:space="preserve"> </w:t>
      </w:r>
      <w:r>
        <w:rPr>
          <w:rFonts w:ascii="Arial"/>
          <w:b/>
        </w:rPr>
        <w:t>Chart</w:t>
      </w:r>
    </w:p>
    <w:p w14:paraId="483A9465" w14:textId="77777777" w:rsidR="0014683E" w:rsidRPr="00693875" w:rsidRDefault="0014683E" w:rsidP="0014683E">
      <w:pPr>
        <w:tabs>
          <w:tab w:val="left" w:pos="9900"/>
        </w:tabs>
        <w:spacing w:before="36"/>
        <w:ind w:left="4845" w:right="3600" w:hanging="1245"/>
        <w:jc w:val="center"/>
        <w:rPr>
          <w:rFonts w:ascii="Arial" w:eastAsia="Arial" w:hAnsi="Arial"/>
        </w:rPr>
      </w:pPr>
      <w:r w:rsidRPr="00693875">
        <w:rPr>
          <w:rFonts w:ascii="Arial" w:hAnsi="Arial"/>
          <w:i/>
          <w:w w:val="105"/>
        </w:rPr>
        <w:t>Contractor</w:t>
      </w:r>
      <w:r w:rsidRPr="00693875">
        <w:rPr>
          <w:rFonts w:ascii="Arial" w:hAnsi="Arial"/>
          <w:i/>
          <w:spacing w:val="-8"/>
          <w:w w:val="105"/>
        </w:rPr>
        <w:t xml:space="preserve"> </w:t>
      </w:r>
      <w:r w:rsidRPr="00693875">
        <w:rPr>
          <w:rFonts w:ascii="Arial" w:hAnsi="Arial"/>
          <w:i/>
          <w:w w:val="105"/>
        </w:rPr>
        <w:t>to</w:t>
      </w:r>
      <w:r w:rsidRPr="00693875">
        <w:rPr>
          <w:rFonts w:ascii="Arial" w:hAnsi="Arial"/>
          <w:i/>
          <w:spacing w:val="-8"/>
          <w:w w:val="105"/>
        </w:rPr>
        <w:t xml:space="preserve"> </w:t>
      </w:r>
      <w:r w:rsidRPr="00693875">
        <w:rPr>
          <w:rFonts w:ascii="Arial" w:hAnsi="Arial"/>
          <w:i/>
          <w:w w:val="105"/>
        </w:rPr>
        <w:t>prepare</w:t>
      </w:r>
      <w:r w:rsidRPr="00693875">
        <w:rPr>
          <w:rFonts w:ascii="Arial" w:hAnsi="Arial"/>
          <w:i/>
          <w:spacing w:val="-8"/>
          <w:w w:val="105"/>
        </w:rPr>
        <w:t xml:space="preserve"> </w:t>
      </w:r>
      <w:r w:rsidRPr="00693875">
        <w:rPr>
          <w:rFonts w:ascii="Arial" w:hAnsi="Arial"/>
          <w:i/>
          <w:w w:val="105"/>
        </w:rPr>
        <w:t>for</w:t>
      </w:r>
      <w:r w:rsidRPr="00693875">
        <w:rPr>
          <w:rFonts w:ascii="Arial" w:hAnsi="Arial"/>
          <w:i/>
          <w:spacing w:val="-8"/>
          <w:w w:val="105"/>
        </w:rPr>
        <w:t xml:space="preserve"> </w:t>
      </w:r>
      <w:r w:rsidRPr="00693875">
        <w:rPr>
          <w:rFonts w:ascii="Arial" w:hAnsi="Arial"/>
          <w:i/>
          <w:w w:val="105"/>
        </w:rPr>
        <w:t>entire</w:t>
      </w:r>
      <w:r w:rsidRPr="00693875">
        <w:rPr>
          <w:rFonts w:ascii="Arial" w:hAnsi="Arial"/>
          <w:i/>
          <w:spacing w:val="-8"/>
          <w:w w:val="105"/>
        </w:rPr>
        <w:t xml:space="preserve"> </w:t>
      </w:r>
      <w:r w:rsidRPr="00693875">
        <w:rPr>
          <w:rFonts w:ascii="Arial" w:hAnsi="Arial"/>
          <w:i/>
          <w:w w:val="105"/>
        </w:rPr>
        <w:t>project</w:t>
      </w:r>
      <w:r w:rsidRPr="00693875">
        <w:rPr>
          <w:rFonts w:ascii="Arial" w:hAnsi="Arial"/>
          <w:i/>
          <w:spacing w:val="-8"/>
          <w:w w:val="105"/>
        </w:rPr>
        <w:t xml:space="preserve"> </w:t>
      </w:r>
      <w:r w:rsidRPr="00693875">
        <w:rPr>
          <w:rFonts w:ascii="Arial" w:hAnsi="Arial"/>
          <w:i/>
          <w:w w:val="105"/>
        </w:rPr>
        <w:t>duration.</w:t>
      </w: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288"/>
        <w:gridCol w:w="288"/>
        <w:gridCol w:w="288"/>
        <w:gridCol w:w="288"/>
        <w:gridCol w:w="288"/>
        <w:gridCol w:w="288"/>
        <w:gridCol w:w="288"/>
        <w:gridCol w:w="288"/>
        <w:gridCol w:w="288"/>
        <w:gridCol w:w="288"/>
        <w:gridCol w:w="288"/>
        <w:gridCol w:w="288"/>
        <w:gridCol w:w="1044"/>
        <w:gridCol w:w="3060"/>
        <w:gridCol w:w="1843"/>
      </w:tblGrid>
      <w:tr w:rsidR="0014683E" w:rsidRPr="00B813FB" w14:paraId="1AB00DF2" w14:textId="77777777" w:rsidTr="00F2704D">
        <w:trPr>
          <w:trHeight w:hRule="exact" w:val="277"/>
        </w:trPr>
        <w:tc>
          <w:tcPr>
            <w:tcW w:w="1517" w:type="dxa"/>
            <w:vMerge w:val="restart"/>
            <w:tcBorders>
              <w:top w:val="single" w:sz="10" w:space="0" w:color="000000"/>
              <w:left w:val="single" w:sz="10" w:space="0" w:color="000000"/>
              <w:right w:val="single" w:sz="10" w:space="0" w:color="000000"/>
            </w:tcBorders>
          </w:tcPr>
          <w:p w14:paraId="0A5BB4FF" w14:textId="77777777" w:rsidR="0014683E" w:rsidRPr="00B813FB" w:rsidRDefault="0014683E" w:rsidP="0024207E">
            <w:pPr>
              <w:pStyle w:val="TableParagraph"/>
              <w:spacing w:line="278" w:lineRule="auto"/>
              <w:ind w:left="14"/>
              <w:rPr>
                <w:rFonts w:ascii="Arial" w:eastAsia="Arial" w:hAnsi="Arial" w:cs="Arial"/>
              </w:rPr>
            </w:pPr>
            <w:r w:rsidRPr="00B813FB">
              <w:rPr>
                <w:rFonts w:ascii="Arial" w:hAnsi="Arial" w:cs="Arial"/>
                <w:b/>
                <w:w w:val="105"/>
              </w:rPr>
              <w:t>Construction</w:t>
            </w:r>
            <w:r w:rsidRPr="00B813FB">
              <w:rPr>
                <w:rFonts w:ascii="Arial" w:hAnsi="Arial" w:cs="Arial"/>
                <w:b/>
                <w:w w:val="103"/>
              </w:rPr>
              <w:t xml:space="preserve"> </w:t>
            </w:r>
            <w:r w:rsidRPr="00B813FB">
              <w:rPr>
                <w:rFonts w:ascii="Arial" w:hAnsi="Arial" w:cs="Arial"/>
                <w:b/>
                <w:w w:val="105"/>
              </w:rPr>
              <w:t>Activities</w:t>
            </w:r>
          </w:p>
        </w:tc>
        <w:tc>
          <w:tcPr>
            <w:tcW w:w="1350" w:type="dxa"/>
            <w:vMerge w:val="restart"/>
            <w:tcBorders>
              <w:top w:val="single" w:sz="10" w:space="0" w:color="000000"/>
              <w:left w:val="single" w:sz="10" w:space="0" w:color="000000"/>
              <w:right w:val="single" w:sz="10" w:space="0" w:color="000000"/>
            </w:tcBorders>
          </w:tcPr>
          <w:p w14:paraId="7B3B46FE" w14:textId="77777777" w:rsidR="0014683E" w:rsidRPr="00B813FB" w:rsidRDefault="0014683E" w:rsidP="0024207E">
            <w:pPr>
              <w:pStyle w:val="TableParagraph"/>
              <w:ind w:left="14"/>
              <w:rPr>
                <w:rFonts w:ascii="Arial" w:eastAsia="Arial" w:hAnsi="Arial" w:cs="Arial"/>
              </w:rPr>
            </w:pPr>
            <w:r w:rsidRPr="00B813FB">
              <w:rPr>
                <w:rFonts w:ascii="Arial" w:hAnsi="Arial" w:cs="Arial"/>
                <w:b/>
                <w:w w:val="105"/>
              </w:rPr>
              <w:t>Work Zone</w:t>
            </w:r>
            <w:r w:rsidRPr="00B813FB">
              <w:rPr>
                <w:rFonts w:ascii="Arial" w:hAnsi="Arial" w:cs="Arial"/>
                <w:b/>
                <w:spacing w:val="-20"/>
                <w:w w:val="105"/>
              </w:rPr>
              <w:t xml:space="preserve"> </w:t>
            </w:r>
            <w:r w:rsidRPr="00B813FB">
              <w:rPr>
                <w:rFonts w:ascii="Arial" w:hAnsi="Arial" w:cs="Arial"/>
                <w:b/>
                <w:w w:val="105"/>
              </w:rPr>
              <w:t>Impacts</w:t>
            </w:r>
          </w:p>
        </w:tc>
        <w:tc>
          <w:tcPr>
            <w:tcW w:w="3456" w:type="dxa"/>
            <w:gridSpan w:val="12"/>
            <w:tcBorders>
              <w:top w:val="single" w:sz="10" w:space="0" w:color="000000"/>
              <w:left w:val="single" w:sz="10" w:space="0" w:color="000000"/>
              <w:bottom w:val="single" w:sz="5" w:space="0" w:color="000000"/>
              <w:right w:val="single" w:sz="10" w:space="0" w:color="000000"/>
            </w:tcBorders>
          </w:tcPr>
          <w:p w14:paraId="2C1F6C7F" w14:textId="77777777" w:rsidR="0014683E" w:rsidRPr="00B813FB" w:rsidRDefault="0014683E" w:rsidP="0024207E">
            <w:pPr>
              <w:pStyle w:val="TableParagraph"/>
              <w:ind w:left="13"/>
              <w:jc w:val="center"/>
              <w:rPr>
                <w:rFonts w:ascii="Arial" w:eastAsia="Arial" w:hAnsi="Arial" w:cs="Arial"/>
              </w:rPr>
            </w:pPr>
            <w:r w:rsidRPr="00B813FB">
              <w:rPr>
                <w:rFonts w:ascii="Arial" w:hAnsi="Arial" w:cs="Arial"/>
                <w:b/>
                <w:w w:val="105"/>
              </w:rPr>
              <w:t>Year</w:t>
            </w:r>
          </w:p>
        </w:tc>
        <w:tc>
          <w:tcPr>
            <w:tcW w:w="1044" w:type="dxa"/>
            <w:vMerge w:val="restart"/>
            <w:tcBorders>
              <w:top w:val="single" w:sz="10" w:space="0" w:color="000000"/>
              <w:left w:val="single" w:sz="10" w:space="0" w:color="000000"/>
              <w:right w:val="single" w:sz="10" w:space="0" w:color="000000"/>
            </w:tcBorders>
          </w:tcPr>
          <w:p w14:paraId="4C91FF1B" w14:textId="77777777" w:rsidR="0014683E" w:rsidRPr="00B813FB" w:rsidRDefault="0014683E" w:rsidP="0024207E">
            <w:pPr>
              <w:pStyle w:val="TableParagraph"/>
              <w:spacing w:before="3" w:line="278" w:lineRule="auto"/>
              <w:ind w:left="86" w:right="84"/>
              <w:jc w:val="center"/>
              <w:rPr>
                <w:rFonts w:ascii="Arial" w:eastAsia="Arial" w:hAnsi="Arial" w:cs="Arial"/>
              </w:rPr>
            </w:pPr>
            <w:r w:rsidRPr="00B813FB">
              <w:rPr>
                <w:rFonts w:ascii="Arial" w:hAnsi="Arial" w:cs="Arial"/>
                <w:b/>
                <w:w w:val="105"/>
              </w:rPr>
              <w:t>No. of</w:t>
            </w:r>
            <w:r w:rsidRPr="00B813FB">
              <w:rPr>
                <w:rFonts w:ascii="Arial" w:hAnsi="Arial" w:cs="Arial"/>
                <w:b/>
                <w:spacing w:val="-8"/>
                <w:w w:val="105"/>
              </w:rPr>
              <w:t xml:space="preserve"> </w:t>
            </w:r>
            <w:r w:rsidRPr="00B813FB">
              <w:rPr>
                <w:rFonts w:ascii="Arial" w:hAnsi="Arial" w:cs="Arial"/>
                <w:b/>
                <w:w w:val="105"/>
              </w:rPr>
              <w:t>Crews</w:t>
            </w:r>
            <w:r w:rsidRPr="00B813FB">
              <w:rPr>
                <w:rFonts w:ascii="Arial" w:hAnsi="Arial" w:cs="Arial"/>
                <w:b/>
                <w:w w:val="103"/>
              </w:rPr>
              <w:t xml:space="preserve"> </w:t>
            </w:r>
            <w:r w:rsidRPr="00B813FB">
              <w:rPr>
                <w:rFonts w:ascii="Arial" w:hAnsi="Arial" w:cs="Arial"/>
                <w:b/>
                <w:w w:val="105"/>
              </w:rPr>
              <w:t>Assigned</w:t>
            </w:r>
            <w:r w:rsidRPr="00B813FB">
              <w:rPr>
                <w:rFonts w:ascii="Arial" w:hAnsi="Arial" w:cs="Arial"/>
                <w:b/>
                <w:spacing w:val="-4"/>
                <w:w w:val="105"/>
              </w:rPr>
              <w:t xml:space="preserve"> </w:t>
            </w:r>
            <w:r w:rsidRPr="00B813FB">
              <w:rPr>
                <w:rFonts w:ascii="Arial" w:hAnsi="Arial" w:cs="Arial"/>
                <w:b/>
                <w:w w:val="105"/>
              </w:rPr>
              <w:t>to</w:t>
            </w:r>
            <w:r w:rsidRPr="00B813FB">
              <w:rPr>
                <w:rFonts w:ascii="Arial" w:hAnsi="Arial" w:cs="Arial"/>
                <w:b/>
                <w:w w:val="103"/>
              </w:rPr>
              <w:t xml:space="preserve"> </w:t>
            </w:r>
            <w:r w:rsidRPr="00B813FB">
              <w:rPr>
                <w:rFonts w:ascii="Arial" w:hAnsi="Arial" w:cs="Arial"/>
                <w:b/>
                <w:w w:val="105"/>
              </w:rPr>
              <w:t>Perform</w:t>
            </w:r>
            <w:r w:rsidRPr="00B813FB">
              <w:rPr>
                <w:rFonts w:ascii="Arial" w:hAnsi="Arial" w:cs="Arial"/>
                <w:b/>
                <w:spacing w:val="-15"/>
                <w:w w:val="105"/>
              </w:rPr>
              <w:t xml:space="preserve"> </w:t>
            </w:r>
            <w:r w:rsidRPr="00B813FB">
              <w:rPr>
                <w:rFonts w:ascii="Arial" w:hAnsi="Arial" w:cs="Arial"/>
                <w:b/>
                <w:w w:val="105"/>
              </w:rPr>
              <w:t>Work*</w:t>
            </w:r>
          </w:p>
        </w:tc>
        <w:tc>
          <w:tcPr>
            <w:tcW w:w="3060" w:type="dxa"/>
            <w:vMerge w:val="restart"/>
            <w:tcBorders>
              <w:top w:val="single" w:sz="10" w:space="0" w:color="000000"/>
              <w:left w:val="single" w:sz="10" w:space="0" w:color="000000"/>
              <w:right w:val="single" w:sz="10" w:space="0" w:color="000000"/>
            </w:tcBorders>
          </w:tcPr>
          <w:p w14:paraId="17F486C7" w14:textId="77777777" w:rsidR="0014683E" w:rsidRPr="00B813FB" w:rsidRDefault="0014683E" w:rsidP="0024207E">
            <w:pPr>
              <w:pStyle w:val="TableParagraph"/>
              <w:spacing w:before="3"/>
              <w:ind w:left="861" w:right="-90" w:hanging="861"/>
              <w:jc w:val="center"/>
              <w:rPr>
                <w:rFonts w:ascii="Arial" w:eastAsia="Arial" w:hAnsi="Arial" w:cs="Arial"/>
              </w:rPr>
            </w:pPr>
            <w:r w:rsidRPr="00B813FB">
              <w:rPr>
                <w:rFonts w:ascii="Arial" w:hAnsi="Arial" w:cs="Arial"/>
                <w:b/>
                <w:w w:val="105"/>
              </w:rPr>
              <w:t>Equipment To Be</w:t>
            </w:r>
            <w:r w:rsidRPr="00B813FB">
              <w:rPr>
                <w:rFonts w:ascii="Arial" w:hAnsi="Arial" w:cs="Arial"/>
                <w:b/>
                <w:spacing w:val="-26"/>
                <w:w w:val="105"/>
              </w:rPr>
              <w:t xml:space="preserve"> </w:t>
            </w:r>
            <w:r w:rsidRPr="00B813FB">
              <w:rPr>
                <w:rFonts w:ascii="Arial" w:hAnsi="Arial" w:cs="Arial"/>
                <w:b/>
                <w:w w:val="105"/>
              </w:rPr>
              <w:t>Utilized</w:t>
            </w:r>
          </w:p>
        </w:tc>
        <w:tc>
          <w:tcPr>
            <w:tcW w:w="1843" w:type="dxa"/>
            <w:vMerge w:val="restart"/>
            <w:tcBorders>
              <w:top w:val="single" w:sz="10" w:space="0" w:color="000000"/>
              <w:left w:val="single" w:sz="10" w:space="0" w:color="000000"/>
              <w:right w:val="single" w:sz="10" w:space="0" w:color="000000"/>
            </w:tcBorders>
          </w:tcPr>
          <w:p w14:paraId="1AE33D36" w14:textId="77777777" w:rsidR="0014683E" w:rsidRPr="00B813FB" w:rsidRDefault="0014683E" w:rsidP="0024207E">
            <w:pPr>
              <w:pStyle w:val="TableParagraph"/>
              <w:spacing w:before="3"/>
              <w:ind w:left="176"/>
              <w:rPr>
                <w:rFonts w:ascii="Arial" w:eastAsia="Arial" w:hAnsi="Arial" w:cs="Arial"/>
              </w:rPr>
            </w:pPr>
            <w:r w:rsidRPr="00B813FB">
              <w:rPr>
                <w:rFonts w:ascii="Arial" w:hAnsi="Arial" w:cs="Arial"/>
                <w:b/>
                <w:w w:val="105"/>
              </w:rPr>
              <w:t>Time of</w:t>
            </w:r>
            <w:r w:rsidRPr="00B813FB">
              <w:rPr>
                <w:rFonts w:ascii="Arial" w:hAnsi="Arial" w:cs="Arial"/>
                <w:b/>
                <w:spacing w:val="-13"/>
                <w:w w:val="105"/>
              </w:rPr>
              <w:t xml:space="preserve"> </w:t>
            </w:r>
            <w:r w:rsidRPr="00B813FB">
              <w:rPr>
                <w:rFonts w:ascii="Arial" w:hAnsi="Arial" w:cs="Arial"/>
                <w:b/>
                <w:w w:val="105"/>
              </w:rPr>
              <w:t>Day</w:t>
            </w:r>
          </w:p>
        </w:tc>
      </w:tr>
      <w:tr w:rsidR="0014683E" w:rsidRPr="00693875" w14:paraId="4DE23AE0" w14:textId="77777777" w:rsidTr="004B7FC8">
        <w:trPr>
          <w:trHeight w:hRule="exact" w:val="615"/>
        </w:trPr>
        <w:tc>
          <w:tcPr>
            <w:tcW w:w="1517" w:type="dxa"/>
            <w:vMerge/>
            <w:tcBorders>
              <w:left w:val="single" w:sz="10" w:space="0" w:color="000000"/>
              <w:bottom w:val="single" w:sz="10" w:space="0" w:color="000000"/>
              <w:right w:val="single" w:sz="10" w:space="0" w:color="000000"/>
            </w:tcBorders>
          </w:tcPr>
          <w:p w14:paraId="6F13C1C5" w14:textId="77777777" w:rsidR="0014683E" w:rsidRPr="00693875" w:rsidRDefault="0014683E" w:rsidP="0024207E">
            <w:pPr>
              <w:rPr>
                <w:rFonts w:ascii="Arial" w:hAnsi="Arial"/>
              </w:rPr>
            </w:pPr>
          </w:p>
        </w:tc>
        <w:tc>
          <w:tcPr>
            <w:tcW w:w="1350" w:type="dxa"/>
            <w:vMerge/>
            <w:tcBorders>
              <w:left w:val="single" w:sz="10" w:space="0" w:color="000000"/>
              <w:bottom w:val="single" w:sz="10" w:space="0" w:color="000000"/>
              <w:right w:val="single" w:sz="10" w:space="0" w:color="000000"/>
            </w:tcBorders>
          </w:tcPr>
          <w:p w14:paraId="63FD9FFF" w14:textId="77777777" w:rsidR="0014683E" w:rsidRPr="00693875" w:rsidRDefault="0014683E" w:rsidP="0024207E">
            <w:pPr>
              <w:rPr>
                <w:rFonts w:ascii="Arial" w:hAnsi="Arial"/>
              </w:rPr>
            </w:pPr>
          </w:p>
        </w:tc>
        <w:tc>
          <w:tcPr>
            <w:tcW w:w="288" w:type="dxa"/>
            <w:tcBorders>
              <w:top w:val="single" w:sz="5" w:space="0" w:color="000000"/>
              <w:left w:val="single" w:sz="10" w:space="0" w:color="000000"/>
              <w:bottom w:val="single" w:sz="10" w:space="0" w:color="000000"/>
              <w:right w:val="single" w:sz="5" w:space="0" w:color="000000"/>
            </w:tcBorders>
          </w:tcPr>
          <w:p w14:paraId="13EFD62D" w14:textId="77777777" w:rsidR="0014683E" w:rsidRPr="00693875" w:rsidRDefault="0014683E" w:rsidP="0024207E">
            <w:pPr>
              <w:pStyle w:val="TableParagraph"/>
              <w:spacing w:before="5"/>
              <w:ind w:left="5"/>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72F83C55" w14:textId="77777777" w:rsidR="0014683E" w:rsidRPr="00693875" w:rsidRDefault="0014683E" w:rsidP="0024207E">
            <w:pPr>
              <w:pStyle w:val="TableParagraph"/>
              <w:spacing w:before="5"/>
              <w:ind w:left="12"/>
              <w:jc w:val="center"/>
              <w:rPr>
                <w:rFonts w:ascii="Arial" w:eastAsia="Arial" w:hAnsi="Arial" w:cs="Arial"/>
              </w:rPr>
            </w:pPr>
            <w:r w:rsidRPr="00693875">
              <w:rPr>
                <w:rFonts w:ascii="Arial" w:hAnsi="Arial" w:cs="Arial"/>
                <w:b/>
                <w:w w:val="103"/>
              </w:rPr>
              <w:t>F</w:t>
            </w:r>
          </w:p>
        </w:tc>
        <w:tc>
          <w:tcPr>
            <w:tcW w:w="288" w:type="dxa"/>
            <w:tcBorders>
              <w:top w:val="single" w:sz="5" w:space="0" w:color="000000"/>
              <w:left w:val="single" w:sz="5" w:space="0" w:color="000000"/>
              <w:bottom w:val="single" w:sz="10" w:space="0" w:color="000000"/>
              <w:right w:val="single" w:sz="5" w:space="0" w:color="000000"/>
            </w:tcBorders>
          </w:tcPr>
          <w:p w14:paraId="382F8DBA"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135CF45C" w14:textId="77777777" w:rsidR="0014683E" w:rsidRPr="00693875" w:rsidRDefault="0014683E" w:rsidP="0024207E">
            <w:pPr>
              <w:pStyle w:val="TableParagraph"/>
              <w:spacing w:before="5"/>
              <w:ind w:left="122" w:hanging="86"/>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70173474"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45442779"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62AB24FF"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5AB734E2" w14:textId="77777777" w:rsidR="0014683E" w:rsidRPr="00693875" w:rsidRDefault="0014683E" w:rsidP="0024207E">
            <w:pPr>
              <w:pStyle w:val="TableParagraph"/>
              <w:spacing w:before="5"/>
              <w:ind w:left="122" w:hanging="68"/>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4174B1AC" w14:textId="77777777" w:rsidR="0014683E" w:rsidRPr="00693875" w:rsidRDefault="0014683E" w:rsidP="0024207E">
            <w:pPr>
              <w:pStyle w:val="TableParagraph"/>
              <w:spacing w:before="5"/>
              <w:ind w:left="10" w:hanging="64"/>
              <w:jc w:val="center"/>
              <w:rPr>
                <w:rFonts w:ascii="Arial" w:eastAsia="Arial" w:hAnsi="Arial" w:cs="Arial"/>
              </w:rPr>
            </w:pPr>
            <w:r w:rsidRPr="00693875">
              <w:rPr>
                <w:rFonts w:ascii="Arial" w:hAnsi="Arial" w:cs="Arial"/>
                <w:b/>
                <w:w w:val="103"/>
              </w:rPr>
              <w:t>S</w:t>
            </w:r>
          </w:p>
        </w:tc>
        <w:tc>
          <w:tcPr>
            <w:tcW w:w="288" w:type="dxa"/>
            <w:tcBorders>
              <w:top w:val="single" w:sz="5" w:space="0" w:color="000000"/>
              <w:left w:val="single" w:sz="5" w:space="0" w:color="000000"/>
              <w:bottom w:val="single" w:sz="10" w:space="0" w:color="000000"/>
              <w:right w:val="single" w:sz="5" w:space="0" w:color="000000"/>
            </w:tcBorders>
          </w:tcPr>
          <w:p w14:paraId="34D0D8B8" w14:textId="77777777" w:rsidR="0014683E" w:rsidRPr="00693875" w:rsidRDefault="0014683E" w:rsidP="0024207E">
            <w:pPr>
              <w:pStyle w:val="TableParagraph"/>
              <w:spacing w:before="5"/>
              <w:ind w:left="117" w:hanging="99"/>
              <w:jc w:val="center"/>
              <w:rPr>
                <w:rFonts w:ascii="Arial" w:eastAsia="Arial" w:hAnsi="Arial" w:cs="Arial"/>
              </w:rPr>
            </w:pPr>
            <w:r w:rsidRPr="00693875">
              <w:rPr>
                <w:rFonts w:ascii="Arial" w:hAnsi="Arial" w:cs="Arial"/>
                <w:b/>
                <w:w w:val="103"/>
              </w:rPr>
              <w:t>O</w:t>
            </w:r>
          </w:p>
        </w:tc>
        <w:tc>
          <w:tcPr>
            <w:tcW w:w="288" w:type="dxa"/>
            <w:tcBorders>
              <w:top w:val="single" w:sz="5" w:space="0" w:color="000000"/>
              <w:left w:val="single" w:sz="5" w:space="0" w:color="000000"/>
              <w:bottom w:val="single" w:sz="10" w:space="0" w:color="000000"/>
              <w:right w:val="single" w:sz="5" w:space="0" w:color="000000"/>
            </w:tcBorders>
          </w:tcPr>
          <w:p w14:paraId="4B16DE63" w14:textId="77777777" w:rsidR="0014683E" w:rsidRPr="00693875" w:rsidRDefault="0014683E" w:rsidP="0024207E">
            <w:pPr>
              <w:pStyle w:val="TableParagraph"/>
              <w:spacing w:before="5"/>
              <w:ind w:left="122" w:hanging="122"/>
              <w:jc w:val="center"/>
              <w:rPr>
                <w:rFonts w:ascii="Arial" w:eastAsia="Arial" w:hAnsi="Arial" w:cs="Arial"/>
              </w:rPr>
            </w:pPr>
            <w:r w:rsidRPr="00693875">
              <w:rPr>
                <w:rFonts w:ascii="Arial" w:hAnsi="Arial" w:cs="Arial"/>
                <w:b/>
                <w:w w:val="103"/>
              </w:rPr>
              <w:t>N</w:t>
            </w:r>
          </w:p>
        </w:tc>
        <w:tc>
          <w:tcPr>
            <w:tcW w:w="288" w:type="dxa"/>
            <w:tcBorders>
              <w:top w:val="single" w:sz="5" w:space="0" w:color="000000"/>
              <w:left w:val="single" w:sz="5" w:space="0" w:color="000000"/>
              <w:bottom w:val="single" w:sz="10" w:space="0" w:color="000000"/>
              <w:right w:val="single" w:sz="10" w:space="0" w:color="000000"/>
            </w:tcBorders>
          </w:tcPr>
          <w:p w14:paraId="475E6A1C" w14:textId="77777777" w:rsidR="0014683E" w:rsidRPr="00693875" w:rsidRDefault="0014683E" w:rsidP="0024207E">
            <w:pPr>
              <w:pStyle w:val="TableParagraph"/>
              <w:spacing w:before="5"/>
              <w:jc w:val="center"/>
              <w:rPr>
                <w:rFonts w:ascii="Arial" w:eastAsia="Arial" w:hAnsi="Arial" w:cs="Arial"/>
              </w:rPr>
            </w:pPr>
            <w:r w:rsidRPr="00693875">
              <w:rPr>
                <w:rFonts w:ascii="Arial" w:hAnsi="Arial" w:cs="Arial"/>
                <w:b/>
                <w:w w:val="103"/>
              </w:rPr>
              <w:t>D</w:t>
            </w:r>
          </w:p>
        </w:tc>
        <w:tc>
          <w:tcPr>
            <w:tcW w:w="1044" w:type="dxa"/>
            <w:vMerge/>
            <w:tcBorders>
              <w:left w:val="single" w:sz="10" w:space="0" w:color="000000"/>
              <w:bottom w:val="single" w:sz="10" w:space="0" w:color="000000"/>
              <w:right w:val="single" w:sz="10" w:space="0" w:color="000000"/>
            </w:tcBorders>
          </w:tcPr>
          <w:p w14:paraId="0C198E77" w14:textId="77777777" w:rsidR="0014683E" w:rsidRPr="00693875" w:rsidRDefault="0014683E" w:rsidP="0024207E">
            <w:pPr>
              <w:rPr>
                <w:rFonts w:ascii="Arial" w:hAnsi="Arial"/>
              </w:rPr>
            </w:pPr>
          </w:p>
        </w:tc>
        <w:tc>
          <w:tcPr>
            <w:tcW w:w="3060" w:type="dxa"/>
            <w:vMerge/>
            <w:tcBorders>
              <w:left w:val="single" w:sz="10" w:space="0" w:color="000000"/>
              <w:bottom w:val="single" w:sz="10" w:space="0" w:color="000000"/>
              <w:right w:val="single" w:sz="10" w:space="0" w:color="000000"/>
            </w:tcBorders>
          </w:tcPr>
          <w:p w14:paraId="4B7B19FC" w14:textId="77777777" w:rsidR="0014683E" w:rsidRPr="00693875" w:rsidRDefault="0014683E" w:rsidP="0024207E">
            <w:pPr>
              <w:rPr>
                <w:rFonts w:ascii="Arial" w:hAnsi="Arial"/>
              </w:rPr>
            </w:pPr>
          </w:p>
        </w:tc>
        <w:tc>
          <w:tcPr>
            <w:tcW w:w="1843" w:type="dxa"/>
            <w:vMerge/>
            <w:tcBorders>
              <w:left w:val="single" w:sz="10" w:space="0" w:color="000000"/>
              <w:bottom w:val="single" w:sz="10" w:space="0" w:color="000000"/>
              <w:right w:val="single" w:sz="10" w:space="0" w:color="000000"/>
            </w:tcBorders>
          </w:tcPr>
          <w:p w14:paraId="4CA0BF93" w14:textId="77777777" w:rsidR="0014683E" w:rsidRPr="00693875" w:rsidRDefault="0014683E" w:rsidP="0024207E">
            <w:pPr>
              <w:rPr>
                <w:rFonts w:ascii="Arial" w:hAnsi="Arial"/>
              </w:rPr>
            </w:pPr>
          </w:p>
        </w:tc>
      </w:tr>
      <w:tr w:rsidR="0014683E" w:rsidRPr="00693875" w14:paraId="5A1C01A4"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AF9805C"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50BE3338" w14:textId="77777777" w:rsidR="0014683E" w:rsidRPr="00693875" w:rsidRDefault="0014683E" w:rsidP="0024207E">
            <w:pPr>
              <w:rPr>
                <w:rFonts w:ascii="Arial" w:hAnsi="Arial"/>
              </w:rPr>
            </w:pPr>
          </w:p>
        </w:tc>
        <w:tc>
          <w:tcPr>
            <w:tcW w:w="288" w:type="dxa"/>
            <w:tcBorders>
              <w:top w:val="single" w:sz="10" w:space="0" w:color="000000"/>
              <w:left w:val="single" w:sz="10" w:space="0" w:color="000000"/>
              <w:bottom w:val="single" w:sz="1" w:space="0" w:color="000000"/>
              <w:right w:val="single" w:sz="5" w:space="0" w:color="000000"/>
            </w:tcBorders>
          </w:tcPr>
          <w:p w14:paraId="2BBFD778"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9B9CE30"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827FF1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1723F11"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6EA58F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17643495"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A41EFCC"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4E9963BD"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D94229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70038B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0E8CF5D7"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10" w:space="0" w:color="000000"/>
            </w:tcBorders>
          </w:tcPr>
          <w:p w14:paraId="50BFEA68" w14:textId="77777777" w:rsidR="0014683E" w:rsidRPr="00693875" w:rsidRDefault="0014683E" w:rsidP="0024207E">
            <w:pPr>
              <w:rPr>
                <w:rFonts w:ascii="Arial" w:hAnsi="Arial"/>
              </w:rPr>
            </w:pPr>
          </w:p>
        </w:tc>
        <w:tc>
          <w:tcPr>
            <w:tcW w:w="1044" w:type="dxa"/>
            <w:tcBorders>
              <w:top w:val="single" w:sz="10" w:space="0" w:color="000000"/>
              <w:left w:val="single" w:sz="10" w:space="0" w:color="000000"/>
              <w:bottom w:val="single" w:sz="1" w:space="0" w:color="000000"/>
              <w:right w:val="single" w:sz="10" w:space="0" w:color="000000"/>
            </w:tcBorders>
          </w:tcPr>
          <w:p w14:paraId="6D90858C" w14:textId="77777777" w:rsidR="0014683E" w:rsidRPr="00693875" w:rsidRDefault="0014683E" w:rsidP="0024207E">
            <w:pPr>
              <w:rPr>
                <w:rFonts w:ascii="Arial" w:hAnsi="Arial"/>
              </w:rPr>
            </w:pPr>
          </w:p>
        </w:tc>
        <w:tc>
          <w:tcPr>
            <w:tcW w:w="3060" w:type="dxa"/>
            <w:tcBorders>
              <w:top w:val="single" w:sz="10" w:space="0" w:color="000000"/>
              <w:left w:val="single" w:sz="10" w:space="0" w:color="000000"/>
              <w:bottom w:val="single" w:sz="1" w:space="0" w:color="000000"/>
              <w:right w:val="single" w:sz="5" w:space="0" w:color="000000"/>
            </w:tcBorders>
          </w:tcPr>
          <w:p w14:paraId="5C605008" w14:textId="77777777" w:rsidR="0014683E" w:rsidRPr="00693875" w:rsidRDefault="0014683E" w:rsidP="0024207E">
            <w:pPr>
              <w:rPr>
                <w:rFonts w:ascii="Arial" w:hAnsi="Arial"/>
              </w:rPr>
            </w:pPr>
          </w:p>
        </w:tc>
        <w:tc>
          <w:tcPr>
            <w:tcW w:w="1843" w:type="dxa"/>
            <w:tcBorders>
              <w:top w:val="single" w:sz="10" w:space="0" w:color="000000"/>
              <w:left w:val="single" w:sz="5" w:space="0" w:color="000000"/>
              <w:bottom w:val="single" w:sz="1" w:space="0" w:color="000000"/>
              <w:right w:val="single" w:sz="10" w:space="0" w:color="000000"/>
            </w:tcBorders>
          </w:tcPr>
          <w:p w14:paraId="75EB2CA1" w14:textId="77777777" w:rsidR="0014683E" w:rsidRPr="00693875" w:rsidRDefault="0014683E" w:rsidP="0024207E">
            <w:pPr>
              <w:rPr>
                <w:rFonts w:ascii="Arial" w:hAnsi="Arial"/>
              </w:rPr>
            </w:pPr>
          </w:p>
        </w:tc>
      </w:tr>
      <w:tr w:rsidR="0014683E" w:rsidRPr="00693875" w14:paraId="44AFBD3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F77D2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2DF2E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6F6CDC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419E2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5CAA2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AF8D3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E97CB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62FA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2C63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7ED820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A19E0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C37824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9A1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1B94CB4"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2CC056A8"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9C9268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64D7C50F" w14:textId="77777777" w:rsidR="0014683E" w:rsidRPr="00693875" w:rsidRDefault="0014683E" w:rsidP="0024207E">
            <w:pPr>
              <w:rPr>
                <w:rFonts w:ascii="Arial" w:hAnsi="Arial"/>
              </w:rPr>
            </w:pPr>
          </w:p>
        </w:tc>
      </w:tr>
      <w:tr w:rsidR="0014683E" w:rsidRPr="00693875" w14:paraId="219C19F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4FBE9D6" w14:textId="2AE32346" w:rsidR="0014683E" w:rsidRPr="00693875" w:rsidRDefault="00087F34" w:rsidP="0024207E">
            <w:pPr>
              <w:rPr>
                <w:rFonts w:ascii="Arial" w:hAnsi="Arial"/>
              </w:rPr>
            </w:pPr>
            <w:r>
              <w:rPr>
                <w:rFonts w:ascii="Arial" w:eastAsia="Arial" w:hAnsi="Arial"/>
                <w:i/>
                <w:noProof/>
              </w:rPr>
              <mc:AlternateContent>
                <mc:Choice Requires="wps">
                  <w:drawing>
                    <wp:anchor distT="0" distB="0" distL="114300" distR="114300" simplePos="0" relativeHeight="251671552" behindDoc="1" locked="0" layoutInCell="1" allowOverlap="1" wp14:anchorId="79FB3634" wp14:editId="7640B16A">
                      <wp:simplePos x="0" y="0"/>
                      <wp:positionH relativeFrom="column">
                        <wp:posOffset>-85090</wp:posOffset>
                      </wp:positionH>
                      <wp:positionV relativeFrom="paragraph">
                        <wp:posOffset>151765</wp:posOffset>
                      </wp:positionV>
                      <wp:extent cx="7846695" cy="2249805"/>
                      <wp:effectExtent l="16510" t="0" r="4445" b="0"/>
                      <wp:wrapNone/>
                      <wp:docPr id="30"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846695" cy="2249805"/>
                              </a:xfrm>
                              <a:prstGeom prst="rect">
                                <a:avLst/>
                              </a:prstGeom>
                              <a:extLst>
                                <a:ext uri="{AF507438-7753-43E0-B8FC-AC1667EBCBE1}">
                                  <a14:hiddenEffects xmlns:a14="http://schemas.microsoft.com/office/drawing/2010/main">
                                    <a:effectLst/>
                                  </a14:hiddenEffects>
                                </a:ext>
                              </a:extLst>
                            </wps:spPr>
                            <wps:txbx>
                              <w:txbxContent>
                                <w:p w14:paraId="2B2CBCBC" w14:textId="77777777" w:rsidR="008E6109" w:rsidRDefault="008E6109" w:rsidP="00087F34">
                                  <w:pPr>
                                    <w:pStyle w:val="NormalWeb"/>
                                    <w:jc w:val="center"/>
                                  </w:pPr>
                                  <w:r>
                                    <w:rPr>
                                      <w:rFonts w:ascii="Arial Black" w:hAnsi="Arial Black"/>
                                      <w:color w:val="7F7F7F" w:themeColor="text1" w:themeTint="80"/>
                                      <w:sz w:val="72"/>
                                      <w:szCs w:val="72"/>
                                      <w14:textOutline w14:w="9525" w14:cap="flat" w14:cmpd="sng" w14:algn="ctr">
                                        <w14:solidFill>
                                          <w14:schemeClr w14:val="tx1">
                                            <w14:lumMod w14:val="50000"/>
                                            <w14:lumOff w14:val="50000"/>
                                          </w14:schemeClr>
                                        </w14:solidFill>
                                        <w14:prstDash w14:val="solid"/>
                                        <w14:round/>
                                      </w14:textOutline>
                                    </w:rPr>
                                    <w:t>SAMPLE</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w14:anchorId="79FB3634" id="WordArt 15" o:spid="_x0000_s1027" type="#_x0000_t202" style="position:absolute;margin-left:-6.7pt;margin-top:11.95pt;width:617.85pt;height:177.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" filled="f" stroked="f">
                      <o:lock v:ext="edit" shapetype="t"/>
                      <v:textbox style="mso-fit-shape-to-text:t">
                        <w:txbxContent>
                          <w:p w14:paraId="2B2CBCBC" w14:textId="77777777" w:rsidR="008E6109" w:rsidRDefault="008E6109" w:rsidP="00087F34">
                            <w:pPr>
                              <w:pStyle w:val="NormalWeb"/>
                              <w:jc w:val="center"/>
                            </w:pPr>
                            <w:r>
                              <w:rPr>
                                <w:rFonts w:ascii="Arial Black" w:hAnsi="Arial Black"/>
                                <w:color w:val="7F7F7F" w:themeColor="text1" w:themeTint="80"/>
                                <w:sz w:val="72"/>
                                <w:szCs w:val="72"/>
                                <w14:textOutline w14:w="9525" w14:cap="flat" w14:cmpd="sng" w14:algn="ctr">
                                  <w14:solidFill>
                                    <w14:schemeClr w14:val="tx1">
                                      <w14:lumMod w14:val="50000"/>
                                      <w14:lumOff w14:val="50000"/>
                                    </w14:schemeClr>
                                  </w14:solidFill>
                                  <w14:prstDash w14:val="solid"/>
                                  <w14:round/>
                                </w14:textOutline>
                              </w:rPr>
                              <w:t>SAMPLE</w:t>
                            </w:r>
                          </w:p>
                        </w:txbxContent>
                      </v:textbox>
                    </v:shape>
                  </w:pict>
                </mc:Fallback>
              </mc:AlternateContent>
            </w:r>
          </w:p>
        </w:tc>
        <w:tc>
          <w:tcPr>
            <w:tcW w:w="1350" w:type="dxa"/>
            <w:tcBorders>
              <w:top w:val="single" w:sz="1" w:space="0" w:color="000000"/>
              <w:left w:val="single" w:sz="10" w:space="0" w:color="000000"/>
              <w:bottom w:val="single" w:sz="1" w:space="0" w:color="000000"/>
              <w:right w:val="single" w:sz="10" w:space="0" w:color="000000"/>
            </w:tcBorders>
          </w:tcPr>
          <w:p w14:paraId="6F468950"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000EA25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C76F3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69F2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D91281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BB59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26C874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C6E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71350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D403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65479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77210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E3AC87C"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02A06B3"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74FF013"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0B9C3DE" w14:textId="77777777" w:rsidR="0014683E" w:rsidRPr="00693875" w:rsidRDefault="0014683E" w:rsidP="0024207E">
            <w:pPr>
              <w:rPr>
                <w:rFonts w:ascii="Arial" w:hAnsi="Arial"/>
              </w:rPr>
            </w:pPr>
          </w:p>
        </w:tc>
      </w:tr>
      <w:tr w:rsidR="0014683E" w:rsidRPr="00693875" w14:paraId="1F8D0B6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C9D6F3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EC1C583"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AC315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25199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F53CF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342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3A08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35BA7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E2BB2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5DE6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6FB48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66DC15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9EEA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6A9F4C97"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C4A1C16"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4224730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0B5D90EA" w14:textId="77777777" w:rsidR="0014683E" w:rsidRPr="00693875" w:rsidRDefault="0014683E" w:rsidP="0024207E">
            <w:pPr>
              <w:rPr>
                <w:rFonts w:ascii="Arial" w:hAnsi="Arial"/>
              </w:rPr>
            </w:pPr>
          </w:p>
        </w:tc>
      </w:tr>
      <w:tr w:rsidR="0014683E" w:rsidRPr="00693875" w14:paraId="4D1AD591"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00FBDA5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58F5217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4F11997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3A2BB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FAD285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0F13F1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20E12A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0EE341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1ECC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AF5DA5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C56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F0CA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4A6494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A561ECF"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4E8A1E5"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97BEF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2785A515" w14:textId="77777777" w:rsidR="0014683E" w:rsidRPr="00693875" w:rsidRDefault="0014683E" w:rsidP="0024207E">
            <w:pPr>
              <w:rPr>
                <w:rFonts w:ascii="Arial" w:hAnsi="Arial"/>
              </w:rPr>
            </w:pPr>
          </w:p>
        </w:tc>
      </w:tr>
      <w:tr w:rsidR="0014683E" w:rsidRPr="00693875" w14:paraId="480B2799"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9800BB2"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04D7458"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1675352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84E3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CE0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148C8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E5F6FD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52FE7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0F9409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53002D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EA33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CD7A11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74B781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054C20C5"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491E16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B823E2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E986944" w14:textId="77777777" w:rsidR="0014683E" w:rsidRPr="00693875" w:rsidRDefault="0014683E" w:rsidP="0024207E">
            <w:pPr>
              <w:rPr>
                <w:rFonts w:ascii="Arial" w:hAnsi="Arial"/>
              </w:rPr>
            </w:pPr>
          </w:p>
        </w:tc>
      </w:tr>
      <w:tr w:rsidR="0014683E" w:rsidRPr="00693875" w14:paraId="57C13B1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FB06E0"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F43A79A"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51818B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E0BEE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09C27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F775C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2D16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79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B6679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50657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250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E7A53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A0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14186A1"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9D6AA80"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57CC7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124AB9A9" w14:textId="77777777" w:rsidR="0014683E" w:rsidRPr="00693875" w:rsidRDefault="0014683E" w:rsidP="0024207E">
            <w:pPr>
              <w:rPr>
                <w:rFonts w:ascii="Arial" w:hAnsi="Arial"/>
              </w:rPr>
            </w:pPr>
          </w:p>
        </w:tc>
      </w:tr>
      <w:tr w:rsidR="0014683E" w:rsidRPr="00693875" w14:paraId="5BF478C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B05ECFA"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D610F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F8B7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5447F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FCB89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E628F7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627268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FE799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8A65B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76C5C7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32341C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9F4A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BF08D1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766146ED"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CEAEC4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2B78501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1A46CF3" w14:textId="77777777" w:rsidR="0014683E" w:rsidRPr="00693875" w:rsidRDefault="0014683E" w:rsidP="0024207E">
            <w:pPr>
              <w:rPr>
                <w:rFonts w:ascii="Arial" w:hAnsi="Arial"/>
              </w:rPr>
            </w:pPr>
          </w:p>
        </w:tc>
      </w:tr>
      <w:tr w:rsidR="0014683E" w:rsidRPr="00693875" w14:paraId="31311DD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CCA1D3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0D0C12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638E78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AA870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80B076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A28285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19FE8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A9080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5A5746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76F129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B292B2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5688F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768D89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C4AFB0B"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38DA014"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B42D2E4"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DA1546F" w14:textId="77777777" w:rsidR="0014683E" w:rsidRPr="00693875" w:rsidRDefault="0014683E" w:rsidP="0024207E">
            <w:pPr>
              <w:rPr>
                <w:rFonts w:ascii="Arial" w:hAnsi="Arial"/>
              </w:rPr>
            </w:pPr>
          </w:p>
        </w:tc>
      </w:tr>
      <w:tr w:rsidR="0014683E" w:rsidRPr="00693875" w14:paraId="3C35AC8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45269CB"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8B15C6D"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733869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BFCD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F344A3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0FAC6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6648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5C73B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CF8B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31DB4F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B47A1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7BBAE4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1993F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E4D363A"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3263951"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C71C7F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341246DF" w14:textId="77777777" w:rsidR="0014683E" w:rsidRPr="00693875" w:rsidRDefault="0014683E" w:rsidP="0024207E">
            <w:pPr>
              <w:rPr>
                <w:rFonts w:ascii="Arial" w:hAnsi="Arial"/>
              </w:rPr>
            </w:pPr>
          </w:p>
        </w:tc>
      </w:tr>
    </w:tbl>
    <w:p w14:paraId="7229B1BA" w14:textId="77777777" w:rsidR="0014683E" w:rsidRPr="00693875" w:rsidRDefault="0014683E" w:rsidP="0014683E">
      <w:pPr>
        <w:rPr>
          <w:rFonts w:ascii="Arial" w:eastAsia="Arial" w:hAnsi="Arial"/>
          <w:i/>
        </w:rPr>
      </w:pPr>
    </w:p>
    <w:p w14:paraId="44942D39" w14:textId="77777777" w:rsidR="0014683E" w:rsidRPr="00693875" w:rsidRDefault="0014683E" w:rsidP="0014683E">
      <w:pPr>
        <w:spacing w:before="10"/>
        <w:rPr>
          <w:rFonts w:ascii="Arial" w:eastAsia="Arial" w:hAnsi="Arial"/>
          <w:i/>
        </w:rPr>
      </w:pP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9450"/>
      </w:tblGrid>
      <w:tr w:rsidR="0014683E" w:rsidRPr="00693875" w14:paraId="214F1694" w14:textId="77777777" w:rsidTr="0024207E">
        <w:trPr>
          <w:trHeight w:hRule="exact" w:val="298"/>
        </w:trPr>
        <w:tc>
          <w:tcPr>
            <w:tcW w:w="2867" w:type="dxa"/>
            <w:gridSpan w:val="2"/>
            <w:tcBorders>
              <w:top w:val="single" w:sz="10" w:space="0" w:color="000000"/>
              <w:left w:val="single" w:sz="10" w:space="0" w:color="000000"/>
              <w:bottom w:val="single" w:sz="10" w:space="0" w:color="000000"/>
              <w:right w:val="single" w:sz="10" w:space="0" w:color="000000"/>
            </w:tcBorders>
            <w:vAlign w:val="center"/>
          </w:tcPr>
          <w:p w14:paraId="0397B8E8" w14:textId="77777777" w:rsidR="0014683E" w:rsidRPr="00693875" w:rsidRDefault="0014683E" w:rsidP="0024207E">
            <w:pPr>
              <w:pStyle w:val="TableParagraph"/>
              <w:spacing w:line="145" w:lineRule="exact"/>
              <w:ind w:left="14"/>
              <w:jc w:val="center"/>
              <w:rPr>
                <w:rFonts w:ascii="Arial" w:eastAsia="Arial" w:hAnsi="Arial" w:cs="Arial"/>
              </w:rPr>
            </w:pPr>
            <w:r w:rsidRPr="00693875">
              <w:rPr>
                <w:rFonts w:ascii="Arial" w:hAnsi="Arial" w:cs="Arial"/>
                <w:b/>
                <w:w w:val="105"/>
              </w:rPr>
              <w:t>Construction</w:t>
            </w:r>
            <w:r w:rsidRPr="00693875">
              <w:rPr>
                <w:rFonts w:ascii="Arial" w:hAnsi="Arial" w:cs="Arial"/>
                <w:b/>
                <w:spacing w:val="-20"/>
                <w:w w:val="105"/>
              </w:rPr>
              <w:t xml:space="preserve"> </w:t>
            </w:r>
            <w:r w:rsidRPr="00693875">
              <w:rPr>
                <w:rFonts w:ascii="Arial" w:hAnsi="Arial" w:cs="Arial"/>
                <w:b/>
                <w:w w:val="105"/>
              </w:rPr>
              <w:t>Work</w:t>
            </w:r>
          </w:p>
        </w:tc>
        <w:tc>
          <w:tcPr>
            <w:tcW w:w="9450" w:type="dxa"/>
            <w:tcBorders>
              <w:top w:val="single" w:sz="10" w:space="0" w:color="000000"/>
              <w:left w:val="single" w:sz="10" w:space="0" w:color="000000"/>
              <w:bottom w:val="single" w:sz="10" w:space="0" w:color="000000"/>
              <w:right w:val="single" w:sz="10" w:space="0" w:color="000000"/>
            </w:tcBorders>
            <w:vAlign w:val="center"/>
          </w:tcPr>
          <w:p w14:paraId="6E9D3D8C" w14:textId="77777777" w:rsidR="0014683E" w:rsidRPr="00693875" w:rsidRDefault="0014683E" w:rsidP="0024207E">
            <w:pPr>
              <w:pStyle w:val="TableParagraph"/>
              <w:spacing w:line="145" w:lineRule="exact"/>
              <w:ind w:left="14"/>
              <w:rPr>
                <w:rFonts w:ascii="Arial" w:eastAsia="Arial" w:hAnsi="Arial" w:cs="Arial"/>
              </w:rPr>
            </w:pPr>
            <w:r w:rsidRPr="00693875">
              <w:rPr>
                <w:rFonts w:ascii="Arial" w:hAnsi="Arial" w:cs="Arial"/>
                <w:b/>
                <w:w w:val="105"/>
              </w:rPr>
              <w:t>*Make-up of Work</w:t>
            </w:r>
            <w:r w:rsidRPr="00693875">
              <w:rPr>
                <w:rFonts w:ascii="Arial" w:hAnsi="Arial" w:cs="Arial"/>
                <w:b/>
                <w:spacing w:val="-26"/>
                <w:w w:val="105"/>
              </w:rPr>
              <w:t xml:space="preserve"> </w:t>
            </w:r>
            <w:r w:rsidRPr="00693875">
              <w:rPr>
                <w:rFonts w:ascii="Arial" w:hAnsi="Arial" w:cs="Arial"/>
                <w:b/>
                <w:w w:val="105"/>
              </w:rPr>
              <w:t>Crews</w:t>
            </w:r>
          </w:p>
        </w:tc>
      </w:tr>
      <w:tr w:rsidR="0014683E" w:rsidRPr="00693875" w14:paraId="0DADD14A"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221E2D6"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190818FE" w14:textId="77777777" w:rsidR="0014683E" w:rsidRPr="00693875" w:rsidRDefault="0014683E" w:rsidP="0024207E">
            <w:pPr>
              <w:rPr>
                <w:rFonts w:ascii="Arial" w:hAnsi="Arial"/>
              </w:rPr>
            </w:pPr>
          </w:p>
        </w:tc>
        <w:tc>
          <w:tcPr>
            <w:tcW w:w="9450" w:type="dxa"/>
            <w:tcBorders>
              <w:top w:val="single" w:sz="10" w:space="0" w:color="000000"/>
              <w:left w:val="single" w:sz="10" w:space="0" w:color="000000"/>
              <w:bottom w:val="single" w:sz="1" w:space="0" w:color="000000"/>
              <w:right w:val="single" w:sz="10" w:space="0" w:color="000000"/>
            </w:tcBorders>
          </w:tcPr>
          <w:p w14:paraId="66B37574" w14:textId="77777777" w:rsidR="0014683E" w:rsidRPr="00693875" w:rsidRDefault="0014683E" w:rsidP="0024207E">
            <w:pPr>
              <w:rPr>
                <w:rFonts w:ascii="Arial" w:hAnsi="Arial"/>
              </w:rPr>
            </w:pPr>
          </w:p>
        </w:tc>
      </w:tr>
      <w:tr w:rsidR="0014683E" w:rsidRPr="00693875" w14:paraId="5B5891B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042B7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7A925551"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ADFEB73" w14:textId="77777777" w:rsidR="0014683E" w:rsidRPr="00693875" w:rsidRDefault="0014683E" w:rsidP="0024207E">
            <w:pPr>
              <w:rPr>
                <w:rFonts w:ascii="Arial" w:hAnsi="Arial"/>
              </w:rPr>
            </w:pPr>
          </w:p>
        </w:tc>
      </w:tr>
      <w:tr w:rsidR="0014683E" w:rsidRPr="00693875" w14:paraId="090060B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FD9F0E4"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6FB4082"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3FE6816F" w14:textId="77777777" w:rsidR="0014683E" w:rsidRPr="00693875" w:rsidRDefault="0014683E" w:rsidP="0024207E">
            <w:pPr>
              <w:rPr>
                <w:rFonts w:ascii="Arial" w:hAnsi="Arial"/>
              </w:rPr>
            </w:pPr>
          </w:p>
        </w:tc>
      </w:tr>
      <w:tr w:rsidR="0014683E" w:rsidRPr="00693875" w14:paraId="6537B7F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8BC4DD"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30C57D0"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0B916E0E" w14:textId="77777777" w:rsidR="0014683E" w:rsidRPr="00B813FB" w:rsidRDefault="0014683E" w:rsidP="0024207E">
            <w:pPr>
              <w:pStyle w:val="TableParagraph"/>
              <w:spacing w:before="17"/>
              <w:ind w:left="2474" w:hanging="1754"/>
              <w:rPr>
                <w:rFonts w:ascii="Arial" w:eastAsia="Arial" w:hAnsi="Arial" w:cs="Arial"/>
                <w:i/>
              </w:rPr>
            </w:pPr>
            <w:r w:rsidRPr="00B813FB">
              <w:rPr>
                <w:rFonts w:ascii="Arial" w:eastAsia="Arial" w:hAnsi="Arial" w:cs="Arial"/>
                <w:i/>
              </w:rPr>
              <w:t>Contractor to provide description of work crews planned for each phase of work.</w:t>
            </w:r>
          </w:p>
        </w:tc>
      </w:tr>
      <w:tr w:rsidR="0014683E" w:rsidRPr="00693875" w14:paraId="204BB3C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59AA937"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95A69A3"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C937711" w14:textId="77777777" w:rsidR="0014683E" w:rsidRPr="00693875" w:rsidRDefault="0014683E" w:rsidP="0024207E">
            <w:pPr>
              <w:rPr>
                <w:rFonts w:ascii="Arial" w:hAnsi="Arial"/>
              </w:rPr>
            </w:pPr>
          </w:p>
        </w:tc>
      </w:tr>
      <w:tr w:rsidR="0014683E" w:rsidRPr="00693875" w14:paraId="676DB15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33B87CC"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DD555AE"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2C44D35F" w14:textId="77777777" w:rsidR="0014683E" w:rsidRPr="00693875" w:rsidRDefault="0014683E" w:rsidP="0024207E">
            <w:pPr>
              <w:rPr>
                <w:rFonts w:ascii="Arial" w:hAnsi="Arial"/>
              </w:rPr>
            </w:pPr>
          </w:p>
        </w:tc>
      </w:tr>
    </w:tbl>
    <w:p w14:paraId="763A0C0E" w14:textId="77777777" w:rsidR="0014683E" w:rsidRPr="00693875" w:rsidRDefault="0014683E" w:rsidP="0014683E">
      <w:pPr>
        <w:spacing w:before="11"/>
        <w:rPr>
          <w:rFonts w:ascii="Arial" w:eastAsia="Arial" w:hAnsi="Arial"/>
          <w:i/>
        </w:rPr>
      </w:pPr>
    </w:p>
    <w:p w14:paraId="2BED7C09" w14:textId="1EEE0550" w:rsidR="0014683E" w:rsidRPr="00693875" w:rsidRDefault="00087F34" w:rsidP="0014683E">
      <w:pPr>
        <w:pStyle w:val="BodyText"/>
        <w:ind w:firstLine="2160"/>
        <w:rPr>
          <w:b/>
          <w:bCs/>
          <w:sz w:val="22"/>
          <w:szCs w:val="22"/>
        </w:rPr>
      </w:pPr>
      <w:r>
        <w:rPr>
          <w:noProof/>
        </w:rPr>
        <mc:AlternateContent>
          <mc:Choice Requires="wps">
            <w:drawing>
              <wp:anchor distT="0" distB="0" distL="114300" distR="114300" simplePos="0" relativeHeight="251669504" behindDoc="0" locked="0" layoutInCell="1" allowOverlap="1" wp14:anchorId="0E209993" wp14:editId="3A8BC414">
                <wp:simplePos x="0" y="0"/>
                <wp:positionH relativeFrom="page">
                  <wp:posOffset>6512560</wp:posOffset>
                </wp:positionH>
                <wp:positionV relativeFrom="paragraph">
                  <wp:posOffset>158750</wp:posOffset>
                </wp:positionV>
                <wp:extent cx="722630" cy="142240"/>
                <wp:effectExtent l="0" t="0" r="1270" b="0"/>
                <wp:wrapNone/>
                <wp:docPr id="2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42240"/>
                        </a:xfrm>
                        <a:prstGeom prst="rect">
                          <a:avLst/>
                        </a:prstGeom>
                        <a:noFill/>
                        <a:ln w="228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5B6D5D" w14:textId="77777777" w:rsidR="008E6109" w:rsidRDefault="008E6109" w:rsidP="0014683E">
                            <w:pPr>
                              <w:spacing w:before="22"/>
                              <w:ind w:left="10"/>
                              <w:jc w:val="center"/>
                              <w:rPr>
                                <w:rFonts w:ascii="Arial" w:eastAsia="Arial" w:hAnsi="Arial"/>
                                <w:sz w:val="13"/>
                                <w:szCs w:val="13"/>
                              </w:rPr>
                            </w:pPr>
                            <w:r>
                              <w:rPr>
                                <w:rFonts w:ascii="Arial"/>
                                <w:w w:val="103"/>
                                <w:sz w:val="1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09993" id="Text Box 12" o:spid="_x0000_s1028" type="#_x0000_t202" style="position:absolute;left:0;text-align:left;margin-left:512.8pt;margin-top:12.5pt;width:56.9pt;height:11.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" filled="f" strokeweight="1.8pt">
                <v:textbox inset="0,0,0,0">
                  <w:txbxContent>
                    <w:p w14:paraId="355B6D5D" w14:textId="77777777" w:rsidR="008E6109" w:rsidRDefault="008E6109" w:rsidP="0014683E">
                      <w:pPr>
                        <w:spacing w:before="22"/>
                        <w:ind w:left="10"/>
                        <w:jc w:val="center"/>
                        <w:rPr>
                          <w:rFonts w:ascii="Arial" w:eastAsia="Arial" w:hAnsi="Arial"/>
                          <w:sz w:val="13"/>
                          <w:szCs w:val="13"/>
                        </w:rPr>
                      </w:pPr>
                      <w:r>
                        <w:rPr>
                          <w:rFonts w:ascii="Arial"/>
                          <w:w w:val="103"/>
                          <w:sz w:val="13"/>
                        </w:rPr>
                        <w:t>###</w:t>
                      </w:r>
                    </w:p>
                  </w:txbxContent>
                </v:textbox>
                <w10:wrap anchorx="page"/>
              </v:shape>
            </w:pict>
          </mc:Fallback>
        </mc:AlternateContent>
      </w:r>
      <w:r w:rsidR="0014683E" w:rsidRPr="00693875">
        <w:rPr>
          <w:w w:val="105"/>
          <w:sz w:val="22"/>
          <w:szCs w:val="22"/>
        </w:rPr>
        <w:t>Total Number of Calen</w:t>
      </w:r>
      <w:r w:rsidR="008F188E">
        <w:rPr>
          <w:w w:val="105"/>
          <w:sz w:val="22"/>
          <w:szCs w:val="22"/>
        </w:rPr>
        <w:t xml:space="preserve">dar Days </w:t>
      </w:r>
      <w:r w:rsidR="008F188E" w:rsidRPr="00B64639">
        <w:rPr>
          <w:w w:val="105"/>
          <w:sz w:val="22"/>
          <w:szCs w:val="22"/>
        </w:rPr>
        <w:t>(</w:t>
      </w:r>
      <w:r w:rsidR="00F2704D">
        <w:rPr>
          <w:w w:val="105"/>
          <w:sz w:val="22"/>
          <w:szCs w:val="22"/>
        </w:rPr>
        <w:t xml:space="preserve">from </w:t>
      </w:r>
      <w:r w:rsidR="00B64639" w:rsidRPr="00B64639">
        <w:rPr>
          <w:w w:val="105"/>
          <w:sz w:val="22"/>
          <w:szCs w:val="22"/>
        </w:rPr>
        <w:t>Notice to Proceed</w:t>
      </w:r>
      <w:r w:rsidR="0014683E" w:rsidRPr="00B64639">
        <w:rPr>
          <w:w w:val="105"/>
          <w:sz w:val="22"/>
          <w:szCs w:val="22"/>
        </w:rPr>
        <w:t>)</w:t>
      </w:r>
      <w:r w:rsidR="0014683E" w:rsidRPr="00693875">
        <w:rPr>
          <w:spacing w:val="-24"/>
          <w:w w:val="105"/>
          <w:sz w:val="22"/>
          <w:szCs w:val="22"/>
        </w:rPr>
        <w:t xml:space="preserve"> </w:t>
      </w:r>
      <w:r w:rsidR="0014683E" w:rsidRPr="00693875">
        <w:rPr>
          <w:w w:val="105"/>
          <w:sz w:val="22"/>
          <w:szCs w:val="22"/>
        </w:rPr>
        <w:t>=</w:t>
      </w:r>
    </w:p>
    <w:p w14:paraId="50BC1DFD" w14:textId="77777777" w:rsidR="0014683E" w:rsidRPr="00693875" w:rsidRDefault="0014683E" w:rsidP="0014683E">
      <w:pPr>
        <w:spacing w:before="6"/>
        <w:rPr>
          <w:rFonts w:ascii="Arial" w:eastAsia="Arial" w:hAnsi="Arial"/>
          <w:b/>
          <w:bCs/>
        </w:rPr>
      </w:pPr>
    </w:p>
    <w:p w14:paraId="5BD76001" w14:textId="0E29A174" w:rsidR="0014683E" w:rsidRPr="00693875" w:rsidRDefault="00087F34" w:rsidP="0014683E">
      <w:pPr>
        <w:pStyle w:val="BodyText"/>
        <w:spacing w:before="0"/>
        <w:ind w:left="4668" w:right="5674" w:hanging="2508"/>
        <w:jc w:val="center"/>
        <w:rPr>
          <w:b/>
          <w:bCs/>
          <w:sz w:val="22"/>
          <w:szCs w:val="22"/>
        </w:rPr>
      </w:pPr>
      <w:r>
        <w:rPr>
          <w:noProof/>
        </w:rPr>
        <mc:AlternateContent>
          <mc:Choice Requires="wps">
            <w:drawing>
              <wp:anchor distT="0" distB="0" distL="114300" distR="114300" simplePos="0" relativeHeight="251670528" behindDoc="0" locked="0" layoutInCell="1" allowOverlap="1" wp14:anchorId="6F42B3DA" wp14:editId="20483BC4">
                <wp:simplePos x="0" y="0"/>
                <wp:positionH relativeFrom="page">
                  <wp:posOffset>6508750</wp:posOffset>
                </wp:positionH>
                <wp:positionV relativeFrom="paragraph">
                  <wp:posOffset>32385</wp:posOffset>
                </wp:positionV>
                <wp:extent cx="722630" cy="142240"/>
                <wp:effectExtent l="0" t="0" r="127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42240"/>
                        </a:xfrm>
                        <a:prstGeom prst="rect">
                          <a:avLst/>
                        </a:prstGeom>
                        <a:noFill/>
                        <a:ln w="228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C65C7D" w14:textId="77777777" w:rsidR="008E6109" w:rsidRDefault="008E6109" w:rsidP="0014683E">
                            <w:pPr>
                              <w:spacing w:before="22"/>
                              <w:ind w:left="177"/>
                              <w:rPr>
                                <w:rFonts w:ascii="Arial" w:eastAsia="Arial" w:hAnsi="Arial"/>
                                <w:sz w:val="13"/>
                                <w:szCs w:val="13"/>
                              </w:rPr>
                            </w:pPr>
                            <w:r>
                              <w:rPr>
                                <w:rFonts w:ascii="Arial"/>
                                <w:w w:val="103"/>
                                <w:sz w:val="13"/>
                              </w:rPr>
                              <w:t>XX/YY/ZZZZ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2B3DA" id="Text Box 11" o:spid="_x0000_s1029" type="#_x0000_t202" style="position:absolute;left:0;text-align:left;margin-left:512.5pt;margin-top:2.55pt;width:56.9pt;height:11.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" filled="f" strokeweight="1.8pt">
                <v:textbox inset="0,0,0,0">
                  <w:txbxContent>
                    <w:p w14:paraId="25C65C7D" w14:textId="77777777" w:rsidR="008E6109" w:rsidRDefault="008E6109" w:rsidP="0014683E">
                      <w:pPr>
                        <w:spacing w:before="22"/>
                        <w:ind w:left="177"/>
                        <w:rPr>
                          <w:rFonts w:ascii="Arial" w:eastAsia="Arial" w:hAnsi="Arial"/>
                          <w:sz w:val="13"/>
                          <w:szCs w:val="13"/>
                        </w:rPr>
                      </w:pPr>
                      <w:r>
                        <w:rPr>
                          <w:rFonts w:ascii="Arial"/>
                          <w:w w:val="103"/>
                          <w:sz w:val="13"/>
                        </w:rPr>
                        <w:t>XX/YY/ZZZZ</w:t>
                      </w:r>
                    </w:p>
                  </w:txbxContent>
                </v:textbox>
                <w10:wrap anchorx="page"/>
              </v:shape>
            </w:pict>
          </mc:Fallback>
        </mc:AlternateContent>
      </w:r>
      <w:r w:rsidR="0014683E" w:rsidRPr="00693875">
        <w:rPr>
          <w:w w:val="105"/>
          <w:sz w:val="22"/>
          <w:szCs w:val="22"/>
        </w:rPr>
        <w:t>Contractor's Submitted Project Completion Date</w:t>
      </w:r>
      <w:r w:rsidR="0014683E" w:rsidRPr="00693875">
        <w:rPr>
          <w:spacing w:val="-19"/>
          <w:w w:val="105"/>
          <w:sz w:val="22"/>
          <w:szCs w:val="22"/>
        </w:rPr>
        <w:t xml:space="preserve"> </w:t>
      </w:r>
      <w:r w:rsidR="0014683E" w:rsidRPr="00693875">
        <w:rPr>
          <w:w w:val="105"/>
          <w:sz w:val="22"/>
          <w:szCs w:val="22"/>
        </w:rPr>
        <w:t>=</w:t>
      </w:r>
    </w:p>
    <w:p w14:paraId="3AE0C4C6" w14:textId="5BE9A2FD" w:rsidR="0014683E" w:rsidRDefault="0014683E" w:rsidP="0014683E"/>
    <w:p w14:paraId="2D1EB38E" w14:textId="77777777" w:rsidR="00F24F16" w:rsidRDefault="00F24F16" w:rsidP="00437B29">
      <w:pPr>
        <w:sectPr w:rsidR="00F24F16" w:rsidSect="0014683E">
          <w:headerReference w:type="default" r:id="rId41"/>
          <w:footerReference w:type="default" r:id="rId42"/>
          <w:pgSz w:w="15840" w:h="12240" w:orient="landscape" w:code="1"/>
          <w:pgMar w:top="1440" w:right="1440" w:bottom="1440" w:left="1440" w:header="720" w:footer="720" w:gutter="0"/>
          <w:cols w:space="720"/>
          <w:docGrid w:linePitch="360"/>
        </w:sectPr>
      </w:pPr>
    </w:p>
    <w:p w14:paraId="419A4679" w14:textId="77777777" w:rsidR="005B65FE" w:rsidRPr="0012653A" w:rsidRDefault="005B65FE" w:rsidP="005B65FE">
      <w:pPr>
        <w:pStyle w:val="Heading1"/>
      </w:pPr>
      <w:r w:rsidRPr="0012653A">
        <w:lastRenderedPageBreak/>
        <w:t>FORM KP - KEY PERSONNEL INFORMATION</w:t>
      </w:r>
    </w:p>
    <w:p w14:paraId="568E5DE2" w14:textId="77777777" w:rsidR="005C63AD" w:rsidRPr="0012653A" w:rsidRDefault="005C63AD" w:rsidP="005C63AD">
      <w:pPr>
        <w:pStyle w:val="Header"/>
        <w:rPr>
          <w:rFonts w:ascii="Arial" w:hAnsi="Arial"/>
        </w:rPr>
      </w:pPr>
    </w:p>
    <w:p w14:paraId="2EB47D58" w14:textId="77777777" w:rsidR="005C63AD" w:rsidRPr="0012653A" w:rsidRDefault="005C63AD" w:rsidP="005C63AD">
      <w:pPr>
        <w:pStyle w:val="Header"/>
        <w:spacing w:after="120"/>
        <w:rPr>
          <w:rFonts w:ascii="Arial" w:hAnsi="Arial"/>
          <w:sz w:val="22"/>
          <w:szCs w:val="22"/>
        </w:rPr>
      </w:pPr>
      <w:r w:rsidRPr="0012653A">
        <w:rPr>
          <w:rFonts w:ascii="Arial" w:hAnsi="Arial"/>
          <w:sz w:val="22"/>
          <w:szCs w:val="22"/>
        </w:rPr>
        <w:t xml:space="preserve">In accordance with ITP Appendix </w:t>
      </w:r>
      <w:r>
        <w:rPr>
          <w:rFonts w:ascii="Arial" w:hAnsi="Arial"/>
          <w:sz w:val="22"/>
          <w:szCs w:val="22"/>
        </w:rPr>
        <w:t>C</w:t>
      </w:r>
      <w:r w:rsidRPr="0012653A">
        <w:rPr>
          <w:rFonts w:ascii="Arial" w:hAnsi="Arial"/>
          <w:sz w:val="22"/>
          <w:szCs w:val="22"/>
        </w:rPr>
        <w:t xml:space="preserve"> , complete either (A) or (B) below</w:t>
      </w:r>
    </w:p>
    <w:tbl>
      <w:tblPr>
        <w:tblW w:w="14132" w:type="dxa"/>
        <w:tblInd w:w="-34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512"/>
        <w:gridCol w:w="1413"/>
        <w:gridCol w:w="1800"/>
        <w:gridCol w:w="1440"/>
        <w:gridCol w:w="1440"/>
        <w:gridCol w:w="1440"/>
        <w:gridCol w:w="1373"/>
        <w:gridCol w:w="1714"/>
      </w:tblGrid>
      <w:tr w:rsidR="005C63AD" w:rsidRPr="0012653A" w14:paraId="38C3FE93" w14:textId="77777777" w:rsidTr="000066CB">
        <w:trPr>
          <w:cantSplit/>
          <w:tblHeader/>
        </w:trPr>
        <w:tc>
          <w:tcPr>
            <w:tcW w:w="3512" w:type="dxa"/>
            <w:tcBorders>
              <w:top w:val="single" w:sz="12" w:space="0" w:color="auto"/>
              <w:bottom w:val="single" w:sz="12" w:space="0" w:color="auto"/>
            </w:tcBorders>
            <w:shd w:val="clear" w:color="auto" w:fill="D9D9D9"/>
            <w:vAlign w:val="center"/>
          </w:tcPr>
          <w:p w14:paraId="5D39756E"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10620" w:type="dxa"/>
            <w:gridSpan w:val="7"/>
            <w:tcBorders>
              <w:top w:val="single" w:sz="12" w:space="0" w:color="auto"/>
              <w:bottom w:val="single" w:sz="12" w:space="0" w:color="auto"/>
            </w:tcBorders>
            <w:shd w:val="clear" w:color="auto" w:fill="auto"/>
            <w:vAlign w:val="center"/>
          </w:tcPr>
          <w:p w14:paraId="005ADC59" w14:textId="77777777" w:rsidR="005C63AD" w:rsidRPr="0012653A" w:rsidRDefault="005C63AD" w:rsidP="0085330A">
            <w:pPr>
              <w:rPr>
                <w:rFonts w:ascii="Arial" w:hAnsi="Arial"/>
                <w:b/>
              </w:rPr>
            </w:pPr>
          </w:p>
        </w:tc>
      </w:tr>
      <w:tr w:rsidR="005C63AD" w:rsidRPr="0012653A" w14:paraId="6AC9D2FE" w14:textId="77777777" w:rsidTr="0014683E">
        <w:trPr>
          <w:cantSplit/>
        </w:trPr>
        <w:tc>
          <w:tcPr>
            <w:tcW w:w="14132" w:type="dxa"/>
            <w:gridSpan w:val="8"/>
            <w:tcBorders>
              <w:top w:val="single" w:sz="12" w:space="0" w:color="auto"/>
            </w:tcBorders>
            <w:shd w:val="clear" w:color="auto" w:fill="D9D9D9"/>
            <w:vAlign w:val="center"/>
          </w:tcPr>
          <w:p w14:paraId="520A28BE" w14:textId="77777777" w:rsidR="005C63AD" w:rsidRPr="0012653A" w:rsidRDefault="005C63AD" w:rsidP="0085330A">
            <w:pPr>
              <w:rPr>
                <w:rFonts w:ascii="Arial" w:hAnsi="Arial"/>
                <w:szCs w:val="22"/>
              </w:rPr>
            </w:pPr>
            <w:r w:rsidRPr="0012653A">
              <w:rPr>
                <w:rFonts w:ascii="Arial" w:hAnsi="Arial"/>
                <w:sz w:val="22"/>
                <w:szCs w:val="22"/>
              </w:rPr>
              <w:t>Either (A), the Proposer hereby confirms that there is no change in the Proposer’s Key Personnel relative to the Proposer’s SOQ submission:</w:t>
            </w:r>
          </w:p>
        </w:tc>
      </w:tr>
      <w:tr w:rsidR="005C63AD" w:rsidRPr="0012653A" w14:paraId="04F82480" w14:textId="77777777" w:rsidTr="000066CB">
        <w:trPr>
          <w:cantSplit/>
        </w:trPr>
        <w:tc>
          <w:tcPr>
            <w:tcW w:w="3512" w:type="dxa"/>
            <w:shd w:val="clear" w:color="auto" w:fill="D9D9D9"/>
            <w:vAlign w:val="center"/>
          </w:tcPr>
          <w:p w14:paraId="5BB04F89"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Signed</w:t>
            </w:r>
          </w:p>
        </w:tc>
        <w:tc>
          <w:tcPr>
            <w:tcW w:w="10620" w:type="dxa"/>
            <w:gridSpan w:val="7"/>
            <w:shd w:val="clear" w:color="auto" w:fill="auto"/>
            <w:vAlign w:val="center"/>
          </w:tcPr>
          <w:p w14:paraId="15E81EF4" w14:textId="77777777" w:rsidR="005C63AD" w:rsidRPr="0012653A" w:rsidRDefault="005C63AD" w:rsidP="0085330A">
            <w:pPr>
              <w:rPr>
                <w:rFonts w:ascii="Arial" w:hAnsi="Arial"/>
                <w:b/>
              </w:rPr>
            </w:pPr>
          </w:p>
        </w:tc>
      </w:tr>
      <w:tr w:rsidR="005C63AD" w:rsidRPr="0012653A" w14:paraId="774BFEFA" w14:textId="77777777" w:rsidTr="000066CB">
        <w:trPr>
          <w:cantSplit/>
        </w:trPr>
        <w:tc>
          <w:tcPr>
            <w:tcW w:w="3512" w:type="dxa"/>
            <w:shd w:val="clear" w:color="auto" w:fill="D9D9D9"/>
            <w:vAlign w:val="center"/>
          </w:tcPr>
          <w:p w14:paraId="3E9CFC45"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Name</w:t>
            </w:r>
          </w:p>
        </w:tc>
        <w:tc>
          <w:tcPr>
            <w:tcW w:w="10620" w:type="dxa"/>
            <w:gridSpan w:val="7"/>
            <w:shd w:val="clear" w:color="auto" w:fill="auto"/>
            <w:vAlign w:val="center"/>
          </w:tcPr>
          <w:p w14:paraId="2786BEA1" w14:textId="77777777" w:rsidR="005C63AD" w:rsidRPr="0012653A" w:rsidRDefault="005C63AD" w:rsidP="0085330A">
            <w:pPr>
              <w:rPr>
                <w:rFonts w:ascii="Arial" w:hAnsi="Arial"/>
                <w:b/>
              </w:rPr>
            </w:pPr>
          </w:p>
        </w:tc>
      </w:tr>
      <w:tr w:rsidR="005C63AD" w:rsidRPr="0012653A" w14:paraId="04C93998" w14:textId="77777777" w:rsidTr="000066CB">
        <w:trPr>
          <w:cantSplit/>
        </w:trPr>
        <w:tc>
          <w:tcPr>
            <w:tcW w:w="3512" w:type="dxa"/>
            <w:tcBorders>
              <w:bottom w:val="single" w:sz="6" w:space="0" w:color="auto"/>
            </w:tcBorders>
            <w:shd w:val="clear" w:color="auto" w:fill="D9D9D9"/>
            <w:vAlign w:val="center"/>
          </w:tcPr>
          <w:p w14:paraId="3981AA84"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Title</w:t>
            </w:r>
          </w:p>
        </w:tc>
        <w:tc>
          <w:tcPr>
            <w:tcW w:w="10620" w:type="dxa"/>
            <w:gridSpan w:val="7"/>
            <w:tcBorders>
              <w:bottom w:val="single" w:sz="6" w:space="0" w:color="auto"/>
            </w:tcBorders>
            <w:shd w:val="clear" w:color="auto" w:fill="auto"/>
            <w:vAlign w:val="center"/>
          </w:tcPr>
          <w:p w14:paraId="3E7760CC" w14:textId="77777777" w:rsidR="005C63AD" w:rsidRPr="0012653A" w:rsidRDefault="005C63AD" w:rsidP="0085330A">
            <w:pPr>
              <w:rPr>
                <w:rFonts w:ascii="Arial" w:hAnsi="Arial"/>
                <w:b/>
              </w:rPr>
            </w:pPr>
          </w:p>
        </w:tc>
      </w:tr>
      <w:tr w:rsidR="005C63AD" w:rsidRPr="0012653A" w14:paraId="06B1CDAC" w14:textId="77777777" w:rsidTr="000066CB">
        <w:trPr>
          <w:cantSplit/>
        </w:trPr>
        <w:tc>
          <w:tcPr>
            <w:tcW w:w="3512" w:type="dxa"/>
            <w:tcBorders>
              <w:top w:val="single" w:sz="6" w:space="0" w:color="auto"/>
              <w:bottom w:val="single" w:sz="12" w:space="0" w:color="auto"/>
            </w:tcBorders>
            <w:shd w:val="clear" w:color="auto" w:fill="D9D9D9"/>
            <w:vAlign w:val="center"/>
          </w:tcPr>
          <w:p w14:paraId="36B33AA3"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Date</w:t>
            </w:r>
          </w:p>
        </w:tc>
        <w:tc>
          <w:tcPr>
            <w:tcW w:w="10620" w:type="dxa"/>
            <w:gridSpan w:val="7"/>
            <w:tcBorders>
              <w:top w:val="single" w:sz="6" w:space="0" w:color="auto"/>
              <w:bottom w:val="single" w:sz="12" w:space="0" w:color="auto"/>
            </w:tcBorders>
            <w:shd w:val="clear" w:color="auto" w:fill="auto"/>
            <w:vAlign w:val="center"/>
          </w:tcPr>
          <w:p w14:paraId="14DD3E75" w14:textId="77777777" w:rsidR="005C63AD" w:rsidRPr="0012653A" w:rsidRDefault="005C63AD" w:rsidP="0085330A">
            <w:pPr>
              <w:rPr>
                <w:rFonts w:ascii="Arial" w:hAnsi="Arial"/>
                <w:b/>
              </w:rPr>
            </w:pPr>
          </w:p>
        </w:tc>
      </w:tr>
      <w:tr w:rsidR="005C63AD" w:rsidRPr="0012653A" w14:paraId="27C9B0E5" w14:textId="77777777" w:rsidTr="0014683E">
        <w:trPr>
          <w:cantSplit/>
        </w:trPr>
        <w:tc>
          <w:tcPr>
            <w:tcW w:w="14132" w:type="dxa"/>
            <w:gridSpan w:val="8"/>
            <w:tcBorders>
              <w:top w:val="single" w:sz="12" w:space="0" w:color="auto"/>
            </w:tcBorders>
            <w:shd w:val="clear" w:color="auto" w:fill="D9D9D9"/>
            <w:vAlign w:val="center"/>
          </w:tcPr>
          <w:p w14:paraId="6E2BF7AE" w14:textId="73D11922" w:rsidR="005C63AD" w:rsidRPr="0012653A" w:rsidRDefault="005C63AD" w:rsidP="0085330A">
            <w:pPr>
              <w:jc w:val="both"/>
              <w:rPr>
                <w:rFonts w:ascii="Arial" w:hAnsi="Arial"/>
                <w:szCs w:val="22"/>
              </w:rPr>
            </w:pPr>
            <w:r w:rsidRPr="0012653A">
              <w:rPr>
                <w:rFonts w:ascii="Arial" w:hAnsi="Arial"/>
                <w:sz w:val="22"/>
                <w:szCs w:val="22"/>
              </w:rPr>
              <w:t xml:space="preserve">Or (B), the Proposer has proposed changes to the Proposer’s Key Personnel relative to the Proposer’s SOQ submission. The Proposer summarizes below </w:t>
            </w:r>
            <w:r w:rsidRPr="0012653A">
              <w:rPr>
                <w:rFonts w:ascii="Arial" w:hAnsi="Arial"/>
                <w:sz w:val="22"/>
                <w:szCs w:val="22"/>
                <w:u w:val="single"/>
              </w:rPr>
              <w:t>all</w:t>
            </w:r>
            <w:r w:rsidRPr="0012653A">
              <w:rPr>
                <w:rFonts w:ascii="Arial" w:hAnsi="Arial"/>
                <w:sz w:val="22"/>
                <w:szCs w:val="22"/>
              </w:rPr>
              <w:t xml:space="preserve"> the Key Personnel proposed</w:t>
            </w:r>
            <w:r>
              <w:rPr>
                <w:rFonts w:ascii="Arial" w:hAnsi="Arial"/>
                <w:sz w:val="22"/>
                <w:szCs w:val="22"/>
              </w:rPr>
              <w:t xml:space="preserve"> in the SOQ</w:t>
            </w:r>
            <w:r w:rsidRPr="0012653A">
              <w:rPr>
                <w:rFonts w:ascii="Arial" w:hAnsi="Arial"/>
                <w:sz w:val="22"/>
                <w:szCs w:val="22"/>
              </w:rPr>
              <w:t xml:space="preserve">; states which Key Personnel differ from those named in the SOQ; and, for the substitute Key Personnel, attaches copies of the </w:t>
            </w:r>
            <w:r w:rsidR="00EC33EC">
              <w:rPr>
                <w:rFonts w:ascii="Arial" w:hAnsi="Arial"/>
                <w:sz w:val="22"/>
                <w:szCs w:val="22"/>
              </w:rPr>
              <w:t>Authority</w:t>
            </w:r>
            <w:r>
              <w:rPr>
                <w:rFonts w:ascii="Arial" w:hAnsi="Arial"/>
                <w:sz w:val="22"/>
                <w:szCs w:val="22"/>
              </w:rPr>
              <w:t>’s</w:t>
            </w:r>
            <w:r w:rsidRPr="0012653A">
              <w:rPr>
                <w:rFonts w:ascii="Arial" w:hAnsi="Arial"/>
                <w:sz w:val="22"/>
                <w:szCs w:val="22"/>
              </w:rPr>
              <w:t xml:space="preserve"> written consent </w:t>
            </w:r>
            <w:r>
              <w:rPr>
                <w:rFonts w:ascii="Arial" w:hAnsi="Arial"/>
                <w:sz w:val="22"/>
                <w:szCs w:val="22"/>
              </w:rPr>
              <w:t xml:space="preserve">(Form RFC) </w:t>
            </w:r>
            <w:r w:rsidRPr="0012653A">
              <w:rPr>
                <w:rFonts w:ascii="Arial" w:hAnsi="Arial"/>
                <w:sz w:val="22"/>
                <w:szCs w:val="22"/>
              </w:rPr>
              <w:t xml:space="preserve">for the personnel change.  </w:t>
            </w:r>
          </w:p>
        </w:tc>
      </w:tr>
      <w:tr w:rsidR="005C63AD" w:rsidRPr="0012653A" w14:paraId="5C312286" w14:textId="77777777" w:rsidTr="000066CB">
        <w:trPr>
          <w:cantSplit/>
        </w:trPr>
        <w:tc>
          <w:tcPr>
            <w:tcW w:w="3512" w:type="dxa"/>
            <w:shd w:val="clear" w:color="auto" w:fill="D9D9D9"/>
            <w:vAlign w:val="center"/>
          </w:tcPr>
          <w:p w14:paraId="7F93FD35" w14:textId="77777777" w:rsidR="005C63AD" w:rsidRPr="0012653A" w:rsidRDefault="005C63AD" w:rsidP="0085330A">
            <w:pPr>
              <w:rPr>
                <w:rFonts w:ascii="Arial" w:hAnsi="Arial"/>
                <w:b/>
              </w:rPr>
            </w:pPr>
            <w:r w:rsidRPr="0012653A">
              <w:rPr>
                <w:rFonts w:ascii="Arial" w:hAnsi="Arial"/>
                <w:b/>
              </w:rPr>
              <w:t xml:space="preserve">Key Personnel Role </w:t>
            </w:r>
          </w:p>
        </w:tc>
        <w:tc>
          <w:tcPr>
            <w:tcW w:w="1413" w:type="dxa"/>
            <w:shd w:val="clear" w:color="auto" w:fill="D9D9D9"/>
            <w:vAlign w:val="center"/>
          </w:tcPr>
          <w:p w14:paraId="6B65C70C" w14:textId="77777777" w:rsidR="005C63AD" w:rsidRPr="0012653A" w:rsidRDefault="005C63AD" w:rsidP="0085330A">
            <w:pPr>
              <w:jc w:val="center"/>
              <w:rPr>
                <w:rFonts w:ascii="Arial" w:hAnsi="Arial"/>
                <w:b/>
                <w:sz w:val="20"/>
              </w:rPr>
            </w:pPr>
            <w:r w:rsidRPr="0012653A">
              <w:rPr>
                <w:rFonts w:ascii="Arial" w:hAnsi="Arial"/>
                <w:b/>
                <w:sz w:val="20"/>
              </w:rPr>
              <w:t>Changed relative to SOQ?</w:t>
            </w:r>
          </w:p>
          <w:p w14:paraId="3A920DAC" w14:textId="77777777" w:rsidR="005C63AD" w:rsidRPr="0012653A" w:rsidRDefault="005C63AD" w:rsidP="0085330A">
            <w:pPr>
              <w:jc w:val="center"/>
              <w:rPr>
                <w:rFonts w:ascii="Arial" w:hAnsi="Arial"/>
                <w:b/>
                <w:sz w:val="20"/>
              </w:rPr>
            </w:pPr>
            <w:r w:rsidRPr="0012653A">
              <w:rPr>
                <w:rFonts w:ascii="Arial" w:hAnsi="Arial"/>
                <w:b/>
                <w:sz w:val="20"/>
              </w:rPr>
              <w:t>(Yes/No)</w:t>
            </w:r>
          </w:p>
        </w:tc>
        <w:tc>
          <w:tcPr>
            <w:tcW w:w="1800" w:type="dxa"/>
            <w:shd w:val="clear" w:color="auto" w:fill="D9D9D9"/>
            <w:vAlign w:val="center"/>
          </w:tcPr>
          <w:p w14:paraId="10235222" w14:textId="77777777" w:rsidR="005C63AD" w:rsidRPr="0012653A" w:rsidRDefault="005C63AD" w:rsidP="0085330A">
            <w:pPr>
              <w:jc w:val="center"/>
              <w:rPr>
                <w:rFonts w:ascii="Arial" w:hAnsi="Arial"/>
                <w:b/>
                <w:sz w:val="20"/>
              </w:rPr>
            </w:pPr>
            <w:r w:rsidRPr="0012653A">
              <w:rPr>
                <w:rFonts w:ascii="Arial" w:hAnsi="Arial"/>
                <w:b/>
                <w:sz w:val="20"/>
              </w:rPr>
              <w:t>Name</w:t>
            </w:r>
          </w:p>
        </w:tc>
        <w:tc>
          <w:tcPr>
            <w:tcW w:w="1440" w:type="dxa"/>
            <w:shd w:val="clear" w:color="auto" w:fill="D9D9D9"/>
            <w:vAlign w:val="center"/>
          </w:tcPr>
          <w:p w14:paraId="3612A33E" w14:textId="77777777" w:rsidR="005C63AD" w:rsidRPr="0012653A" w:rsidRDefault="005C63AD" w:rsidP="0085330A">
            <w:pPr>
              <w:jc w:val="center"/>
              <w:rPr>
                <w:rFonts w:ascii="Arial" w:hAnsi="Arial"/>
                <w:b/>
                <w:sz w:val="20"/>
              </w:rPr>
            </w:pPr>
            <w:r w:rsidRPr="0012653A">
              <w:rPr>
                <w:rFonts w:ascii="Arial" w:hAnsi="Arial"/>
                <w:b/>
                <w:sz w:val="20"/>
              </w:rPr>
              <w:t>Years of experience</w:t>
            </w:r>
          </w:p>
        </w:tc>
        <w:tc>
          <w:tcPr>
            <w:tcW w:w="1440" w:type="dxa"/>
            <w:shd w:val="clear" w:color="auto" w:fill="D9D9D9"/>
            <w:vAlign w:val="center"/>
          </w:tcPr>
          <w:p w14:paraId="040D408B" w14:textId="77777777" w:rsidR="005C63AD" w:rsidRPr="0012653A" w:rsidRDefault="005C63AD" w:rsidP="0085330A">
            <w:pPr>
              <w:jc w:val="center"/>
              <w:rPr>
                <w:rFonts w:ascii="Arial" w:hAnsi="Arial"/>
                <w:b/>
                <w:sz w:val="20"/>
              </w:rPr>
            </w:pPr>
            <w:r w:rsidRPr="0012653A">
              <w:rPr>
                <w:rFonts w:ascii="Arial" w:hAnsi="Arial"/>
                <w:b/>
                <w:sz w:val="20"/>
              </w:rPr>
              <w:t>Parent Firm name</w:t>
            </w:r>
          </w:p>
        </w:tc>
        <w:tc>
          <w:tcPr>
            <w:tcW w:w="1440" w:type="dxa"/>
            <w:shd w:val="clear" w:color="auto" w:fill="D9D9D9"/>
            <w:vAlign w:val="center"/>
          </w:tcPr>
          <w:p w14:paraId="0B71BEC2" w14:textId="77777777" w:rsidR="005C63AD" w:rsidRPr="0012653A" w:rsidRDefault="005C63AD" w:rsidP="0085330A">
            <w:pPr>
              <w:jc w:val="center"/>
              <w:rPr>
                <w:rFonts w:ascii="Arial" w:hAnsi="Arial"/>
                <w:b/>
                <w:sz w:val="20"/>
              </w:rPr>
            </w:pPr>
            <w:r w:rsidRPr="0012653A">
              <w:rPr>
                <w:rFonts w:ascii="Arial" w:hAnsi="Arial"/>
                <w:b/>
                <w:sz w:val="20"/>
              </w:rPr>
              <w:t>% of time dedicated to Project</w:t>
            </w:r>
          </w:p>
        </w:tc>
        <w:tc>
          <w:tcPr>
            <w:tcW w:w="1373" w:type="dxa"/>
            <w:shd w:val="clear" w:color="auto" w:fill="D9D9D9"/>
            <w:vAlign w:val="center"/>
          </w:tcPr>
          <w:p w14:paraId="25AFDD0A" w14:textId="77777777" w:rsidR="005C63AD" w:rsidRPr="0012653A" w:rsidRDefault="005C63AD" w:rsidP="0085330A">
            <w:pPr>
              <w:jc w:val="center"/>
              <w:rPr>
                <w:rFonts w:ascii="Arial" w:hAnsi="Arial"/>
                <w:b/>
                <w:sz w:val="20"/>
              </w:rPr>
            </w:pPr>
            <w:r w:rsidRPr="0012653A">
              <w:rPr>
                <w:rFonts w:ascii="Arial" w:hAnsi="Arial"/>
                <w:b/>
                <w:sz w:val="20"/>
              </w:rPr>
              <w:t>Resume attached (Yes/No)</w:t>
            </w:r>
          </w:p>
        </w:tc>
        <w:tc>
          <w:tcPr>
            <w:tcW w:w="1714" w:type="dxa"/>
            <w:shd w:val="clear" w:color="auto" w:fill="D9D9D9"/>
          </w:tcPr>
          <w:p w14:paraId="66BF83D3" w14:textId="119C63BD" w:rsidR="005C63AD" w:rsidRPr="0012653A" w:rsidRDefault="00EC33EC" w:rsidP="0085330A">
            <w:pPr>
              <w:jc w:val="center"/>
              <w:rPr>
                <w:rFonts w:ascii="Arial" w:hAnsi="Arial"/>
                <w:b/>
                <w:sz w:val="20"/>
              </w:rPr>
            </w:pPr>
            <w:r>
              <w:rPr>
                <w:rFonts w:ascii="Arial" w:hAnsi="Arial"/>
                <w:b/>
                <w:sz w:val="20"/>
              </w:rPr>
              <w:t>Authority</w:t>
            </w:r>
            <w:r w:rsidR="005C63AD">
              <w:rPr>
                <w:rFonts w:ascii="Arial" w:hAnsi="Arial"/>
                <w:b/>
                <w:sz w:val="20"/>
              </w:rPr>
              <w:t>’s</w:t>
            </w:r>
            <w:r w:rsidR="005C63AD" w:rsidRPr="0012653A">
              <w:rPr>
                <w:rFonts w:ascii="Arial" w:hAnsi="Arial"/>
                <w:b/>
                <w:sz w:val="20"/>
              </w:rPr>
              <w:t xml:space="preserve"> consent attached (Yes/No)</w:t>
            </w:r>
          </w:p>
        </w:tc>
      </w:tr>
      <w:tr w:rsidR="005C63AD" w:rsidRPr="0012653A" w14:paraId="3E449607" w14:textId="77777777" w:rsidTr="000066CB">
        <w:trPr>
          <w:cantSplit/>
          <w:trHeight w:val="576"/>
        </w:trPr>
        <w:tc>
          <w:tcPr>
            <w:tcW w:w="3512" w:type="dxa"/>
            <w:shd w:val="clear" w:color="auto" w:fill="D9D9D9"/>
            <w:vAlign w:val="center"/>
          </w:tcPr>
          <w:p w14:paraId="64064598" w14:textId="77777777" w:rsidR="005C63AD" w:rsidRPr="0012653A" w:rsidRDefault="005C63AD" w:rsidP="0085330A">
            <w:pPr>
              <w:rPr>
                <w:rFonts w:ascii="Arial" w:hAnsi="Arial"/>
                <w:i/>
                <w:sz w:val="20"/>
              </w:rPr>
            </w:pPr>
            <w:r w:rsidRPr="0012653A">
              <w:rPr>
                <w:rFonts w:ascii="Arial" w:hAnsi="Arial"/>
                <w:b/>
                <w:sz w:val="20"/>
              </w:rPr>
              <w:t>Project Manager</w:t>
            </w:r>
          </w:p>
        </w:tc>
        <w:tc>
          <w:tcPr>
            <w:tcW w:w="1413" w:type="dxa"/>
            <w:vAlign w:val="center"/>
          </w:tcPr>
          <w:p w14:paraId="5FA8CD08" w14:textId="77777777" w:rsidR="005C63AD" w:rsidRPr="0012653A" w:rsidRDefault="005C63AD" w:rsidP="0085330A">
            <w:pPr>
              <w:jc w:val="center"/>
              <w:rPr>
                <w:rFonts w:ascii="Arial" w:hAnsi="Arial"/>
                <w:b/>
              </w:rPr>
            </w:pPr>
          </w:p>
        </w:tc>
        <w:tc>
          <w:tcPr>
            <w:tcW w:w="1800" w:type="dxa"/>
            <w:vAlign w:val="center"/>
          </w:tcPr>
          <w:p w14:paraId="69CE8C90" w14:textId="77777777" w:rsidR="005C63AD" w:rsidRPr="0012653A" w:rsidRDefault="005C63AD" w:rsidP="0085330A">
            <w:pPr>
              <w:jc w:val="center"/>
              <w:rPr>
                <w:rFonts w:ascii="Arial" w:hAnsi="Arial"/>
                <w:b/>
              </w:rPr>
            </w:pPr>
          </w:p>
        </w:tc>
        <w:tc>
          <w:tcPr>
            <w:tcW w:w="1440" w:type="dxa"/>
            <w:vAlign w:val="center"/>
          </w:tcPr>
          <w:p w14:paraId="33F3564A" w14:textId="77777777" w:rsidR="005C63AD" w:rsidRPr="0012653A" w:rsidRDefault="005C63AD" w:rsidP="0085330A">
            <w:pPr>
              <w:jc w:val="center"/>
              <w:rPr>
                <w:rFonts w:ascii="Arial" w:hAnsi="Arial"/>
                <w:b/>
              </w:rPr>
            </w:pPr>
          </w:p>
        </w:tc>
        <w:tc>
          <w:tcPr>
            <w:tcW w:w="1440" w:type="dxa"/>
            <w:vAlign w:val="center"/>
          </w:tcPr>
          <w:p w14:paraId="194236E4" w14:textId="77777777" w:rsidR="005C63AD" w:rsidRPr="0012653A" w:rsidRDefault="005C63AD" w:rsidP="0085330A">
            <w:pPr>
              <w:jc w:val="center"/>
              <w:rPr>
                <w:rFonts w:ascii="Arial" w:hAnsi="Arial"/>
                <w:b/>
              </w:rPr>
            </w:pPr>
          </w:p>
        </w:tc>
        <w:tc>
          <w:tcPr>
            <w:tcW w:w="1440" w:type="dxa"/>
            <w:vAlign w:val="center"/>
          </w:tcPr>
          <w:p w14:paraId="1C4092C9" w14:textId="77777777" w:rsidR="005C63AD" w:rsidRPr="0012653A" w:rsidRDefault="005C63AD" w:rsidP="0085330A">
            <w:pPr>
              <w:jc w:val="center"/>
              <w:rPr>
                <w:rFonts w:ascii="Arial" w:hAnsi="Arial"/>
                <w:b/>
              </w:rPr>
            </w:pPr>
          </w:p>
        </w:tc>
        <w:tc>
          <w:tcPr>
            <w:tcW w:w="1373" w:type="dxa"/>
            <w:vAlign w:val="center"/>
          </w:tcPr>
          <w:p w14:paraId="744BE735" w14:textId="77777777" w:rsidR="005C63AD" w:rsidRPr="0012653A" w:rsidRDefault="005C63AD" w:rsidP="0085330A">
            <w:pPr>
              <w:jc w:val="center"/>
              <w:rPr>
                <w:rFonts w:ascii="Arial" w:hAnsi="Arial"/>
                <w:b/>
              </w:rPr>
            </w:pPr>
          </w:p>
        </w:tc>
        <w:tc>
          <w:tcPr>
            <w:tcW w:w="1714" w:type="dxa"/>
            <w:vAlign w:val="center"/>
          </w:tcPr>
          <w:p w14:paraId="1EF1D351" w14:textId="77777777" w:rsidR="005C63AD" w:rsidRPr="0012653A" w:rsidRDefault="005C63AD" w:rsidP="0085330A">
            <w:pPr>
              <w:jc w:val="center"/>
              <w:rPr>
                <w:rFonts w:ascii="Arial" w:hAnsi="Arial"/>
                <w:b/>
              </w:rPr>
            </w:pPr>
          </w:p>
        </w:tc>
      </w:tr>
      <w:tr w:rsidR="005C63AD" w:rsidRPr="0012653A" w14:paraId="30C1AD71" w14:textId="77777777" w:rsidTr="000066CB">
        <w:trPr>
          <w:cantSplit/>
          <w:trHeight w:val="576"/>
        </w:trPr>
        <w:tc>
          <w:tcPr>
            <w:tcW w:w="3512" w:type="dxa"/>
            <w:shd w:val="clear" w:color="auto" w:fill="D9D9D9"/>
            <w:vAlign w:val="center"/>
          </w:tcPr>
          <w:p w14:paraId="683C6EF2" w14:textId="77777777" w:rsidR="005C63AD" w:rsidRPr="0012653A" w:rsidRDefault="005C63AD" w:rsidP="0085330A">
            <w:pPr>
              <w:rPr>
                <w:rFonts w:ascii="Arial" w:hAnsi="Arial"/>
                <w:b/>
                <w:sz w:val="20"/>
              </w:rPr>
            </w:pPr>
            <w:r w:rsidRPr="0012653A">
              <w:rPr>
                <w:rFonts w:ascii="Arial" w:hAnsi="Arial"/>
                <w:b/>
                <w:sz w:val="20"/>
              </w:rPr>
              <w:t>Design Manager</w:t>
            </w:r>
          </w:p>
        </w:tc>
        <w:tc>
          <w:tcPr>
            <w:tcW w:w="1413" w:type="dxa"/>
            <w:vAlign w:val="center"/>
          </w:tcPr>
          <w:p w14:paraId="71792309" w14:textId="77777777" w:rsidR="005C63AD" w:rsidRPr="0012653A" w:rsidRDefault="005C63AD" w:rsidP="0085330A">
            <w:pPr>
              <w:jc w:val="center"/>
              <w:rPr>
                <w:rFonts w:ascii="Arial" w:hAnsi="Arial"/>
                <w:b/>
              </w:rPr>
            </w:pPr>
          </w:p>
        </w:tc>
        <w:tc>
          <w:tcPr>
            <w:tcW w:w="1800" w:type="dxa"/>
            <w:vAlign w:val="center"/>
          </w:tcPr>
          <w:p w14:paraId="4F420A67" w14:textId="77777777" w:rsidR="005C63AD" w:rsidRPr="0012653A" w:rsidRDefault="005C63AD" w:rsidP="0085330A">
            <w:pPr>
              <w:jc w:val="center"/>
              <w:rPr>
                <w:rFonts w:ascii="Arial" w:hAnsi="Arial"/>
                <w:b/>
              </w:rPr>
            </w:pPr>
          </w:p>
        </w:tc>
        <w:tc>
          <w:tcPr>
            <w:tcW w:w="1440" w:type="dxa"/>
            <w:vAlign w:val="center"/>
          </w:tcPr>
          <w:p w14:paraId="3395EE41" w14:textId="77777777" w:rsidR="005C63AD" w:rsidRPr="0012653A" w:rsidRDefault="005C63AD" w:rsidP="0085330A">
            <w:pPr>
              <w:jc w:val="center"/>
              <w:rPr>
                <w:rFonts w:ascii="Arial" w:hAnsi="Arial"/>
                <w:b/>
              </w:rPr>
            </w:pPr>
          </w:p>
        </w:tc>
        <w:tc>
          <w:tcPr>
            <w:tcW w:w="1440" w:type="dxa"/>
            <w:vAlign w:val="center"/>
          </w:tcPr>
          <w:p w14:paraId="19E20F7A" w14:textId="77777777" w:rsidR="005C63AD" w:rsidRPr="0012653A" w:rsidRDefault="005C63AD" w:rsidP="0085330A">
            <w:pPr>
              <w:jc w:val="center"/>
              <w:rPr>
                <w:rFonts w:ascii="Arial" w:hAnsi="Arial"/>
                <w:b/>
              </w:rPr>
            </w:pPr>
          </w:p>
        </w:tc>
        <w:tc>
          <w:tcPr>
            <w:tcW w:w="1440" w:type="dxa"/>
            <w:vAlign w:val="center"/>
          </w:tcPr>
          <w:p w14:paraId="10788953" w14:textId="77777777" w:rsidR="005C63AD" w:rsidRPr="0012653A" w:rsidRDefault="005C63AD" w:rsidP="0085330A">
            <w:pPr>
              <w:jc w:val="center"/>
              <w:rPr>
                <w:rFonts w:ascii="Arial" w:hAnsi="Arial"/>
                <w:b/>
              </w:rPr>
            </w:pPr>
          </w:p>
        </w:tc>
        <w:tc>
          <w:tcPr>
            <w:tcW w:w="1373" w:type="dxa"/>
            <w:vAlign w:val="center"/>
          </w:tcPr>
          <w:p w14:paraId="7B38EBFF" w14:textId="77777777" w:rsidR="005C63AD" w:rsidRPr="0012653A" w:rsidRDefault="005C63AD" w:rsidP="0085330A">
            <w:pPr>
              <w:jc w:val="center"/>
              <w:rPr>
                <w:rFonts w:ascii="Arial" w:hAnsi="Arial"/>
                <w:b/>
              </w:rPr>
            </w:pPr>
          </w:p>
        </w:tc>
        <w:tc>
          <w:tcPr>
            <w:tcW w:w="1714" w:type="dxa"/>
            <w:vAlign w:val="center"/>
          </w:tcPr>
          <w:p w14:paraId="51C29457" w14:textId="77777777" w:rsidR="005C63AD" w:rsidRPr="0012653A" w:rsidRDefault="005C63AD" w:rsidP="0085330A">
            <w:pPr>
              <w:jc w:val="center"/>
              <w:rPr>
                <w:rFonts w:ascii="Arial" w:hAnsi="Arial"/>
                <w:b/>
              </w:rPr>
            </w:pPr>
          </w:p>
        </w:tc>
      </w:tr>
      <w:tr w:rsidR="005C63AD" w:rsidRPr="0012653A" w14:paraId="5CCF84BE" w14:textId="77777777" w:rsidTr="000066CB">
        <w:trPr>
          <w:cantSplit/>
          <w:trHeight w:val="576"/>
        </w:trPr>
        <w:tc>
          <w:tcPr>
            <w:tcW w:w="3512" w:type="dxa"/>
            <w:shd w:val="clear" w:color="auto" w:fill="D9D9D9"/>
            <w:vAlign w:val="center"/>
          </w:tcPr>
          <w:p w14:paraId="112787BE" w14:textId="04BAA2FB" w:rsidR="005C63AD" w:rsidRPr="0012653A" w:rsidRDefault="000066CB" w:rsidP="0085330A">
            <w:pPr>
              <w:rPr>
                <w:rFonts w:ascii="Arial" w:hAnsi="Arial"/>
                <w:b/>
                <w:sz w:val="20"/>
              </w:rPr>
            </w:pPr>
            <w:r>
              <w:rPr>
                <w:rFonts w:ascii="Arial" w:hAnsi="Arial"/>
                <w:b/>
                <w:sz w:val="20"/>
              </w:rPr>
              <w:t>Quality Manager</w:t>
            </w:r>
          </w:p>
        </w:tc>
        <w:tc>
          <w:tcPr>
            <w:tcW w:w="1413" w:type="dxa"/>
            <w:vAlign w:val="center"/>
          </w:tcPr>
          <w:p w14:paraId="348F46A3" w14:textId="77777777" w:rsidR="005C63AD" w:rsidRPr="0012653A" w:rsidRDefault="005C63AD" w:rsidP="0085330A">
            <w:pPr>
              <w:jc w:val="center"/>
              <w:rPr>
                <w:rFonts w:ascii="Arial" w:hAnsi="Arial"/>
                <w:b/>
              </w:rPr>
            </w:pPr>
          </w:p>
        </w:tc>
        <w:tc>
          <w:tcPr>
            <w:tcW w:w="1800" w:type="dxa"/>
            <w:vAlign w:val="center"/>
          </w:tcPr>
          <w:p w14:paraId="7795A10C" w14:textId="77777777" w:rsidR="005C63AD" w:rsidRPr="0012653A" w:rsidRDefault="005C63AD" w:rsidP="0085330A">
            <w:pPr>
              <w:jc w:val="center"/>
              <w:rPr>
                <w:rFonts w:ascii="Arial" w:hAnsi="Arial"/>
                <w:b/>
              </w:rPr>
            </w:pPr>
          </w:p>
        </w:tc>
        <w:tc>
          <w:tcPr>
            <w:tcW w:w="1440" w:type="dxa"/>
            <w:vAlign w:val="center"/>
          </w:tcPr>
          <w:p w14:paraId="42502E4A" w14:textId="77777777" w:rsidR="005C63AD" w:rsidRPr="0012653A" w:rsidRDefault="005C63AD" w:rsidP="0085330A">
            <w:pPr>
              <w:jc w:val="center"/>
              <w:rPr>
                <w:rFonts w:ascii="Arial" w:hAnsi="Arial"/>
                <w:b/>
              </w:rPr>
            </w:pPr>
          </w:p>
        </w:tc>
        <w:tc>
          <w:tcPr>
            <w:tcW w:w="1440" w:type="dxa"/>
            <w:vAlign w:val="center"/>
          </w:tcPr>
          <w:p w14:paraId="190C9A23" w14:textId="77777777" w:rsidR="005C63AD" w:rsidRPr="0012653A" w:rsidRDefault="005C63AD" w:rsidP="0085330A">
            <w:pPr>
              <w:jc w:val="center"/>
              <w:rPr>
                <w:rFonts w:ascii="Arial" w:hAnsi="Arial"/>
                <w:b/>
              </w:rPr>
            </w:pPr>
          </w:p>
        </w:tc>
        <w:tc>
          <w:tcPr>
            <w:tcW w:w="1440" w:type="dxa"/>
            <w:vAlign w:val="center"/>
          </w:tcPr>
          <w:p w14:paraId="1381EE9C" w14:textId="77777777" w:rsidR="005C63AD" w:rsidRPr="0012653A" w:rsidRDefault="005C63AD" w:rsidP="0085330A">
            <w:pPr>
              <w:jc w:val="center"/>
              <w:rPr>
                <w:rFonts w:ascii="Arial" w:hAnsi="Arial"/>
                <w:b/>
              </w:rPr>
            </w:pPr>
          </w:p>
        </w:tc>
        <w:tc>
          <w:tcPr>
            <w:tcW w:w="1373" w:type="dxa"/>
            <w:vAlign w:val="center"/>
          </w:tcPr>
          <w:p w14:paraId="7AAB8B7E" w14:textId="77777777" w:rsidR="005C63AD" w:rsidRPr="0012653A" w:rsidRDefault="005C63AD" w:rsidP="0085330A">
            <w:pPr>
              <w:jc w:val="center"/>
              <w:rPr>
                <w:rFonts w:ascii="Arial" w:hAnsi="Arial"/>
                <w:b/>
              </w:rPr>
            </w:pPr>
          </w:p>
        </w:tc>
        <w:tc>
          <w:tcPr>
            <w:tcW w:w="1714" w:type="dxa"/>
            <w:vAlign w:val="center"/>
          </w:tcPr>
          <w:p w14:paraId="22136327" w14:textId="77777777" w:rsidR="005C63AD" w:rsidRPr="0012653A" w:rsidRDefault="005C63AD" w:rsidP="0085330A">
            <w:pPr>
              <w:jc w:val="center"/>
              <w:rPr>
                <w:rFonts w:ascii="Arial" w:hAnsi="Arial"/>
                <w:b/>
              </w:rPr>
            </w:pPr>
          </w:p>
        </w:tc>
      </w:tr>
      <w:tr w:rsidR="008A013D" w:rsidRPr="0012653A" w14:paraId="5FA2C7DA" w14:textId="77777777" w:rsidTr="000066CB">
        <w:trPr>
          <w:cantSplit/>
          <w:trHeight w:val="576"/>
        </w:trPr>
        <w:tc>
          <w:tcPr>
            <w:tcW w:w="3512" w:type="dxa"/>
            <w:shd w:val="clear" w:color="auto" w:fill="D9D9D9"/>
            <w:vAlign w:val="center"/>
          </w:tcPr>
          <w:p w14:paraId="53ECF0D0" w14:textId="42262DD6" w:rsidR="008A013D" w:rsidRDefault="000066CB" w:rsidP="0085330A">
            <w:pPr>
              <w:rPr>
                <w:rFonts w:ascii="Arial" w:hAnsi="Arial"/>
                <w:b/>
                <w:sz w:val="20"/>
              </w:rPr>
            </w:pPr>
            <w:r>
              <w:rPr>
                <w:rFonts w:ascii="Arial" w:hAnsi="Arial"/>
                <w:b/>
                <w:sz w:val="20"/>
              </w:rPr>
              <w:t xml:space="preserve">Supervisor of </w:t>
            </w:r>
            <w:r w:rsidR="008A013D">
              <w:rPr>
                <w:rFonts w:ascii="Arial" w:hAnsi="Arial"/>
                <w:b/>
                <w:sz w:val="20"/>
              </w:rPr>
              <w:t>Resident Engineer</w:t>
            </w:r>
            <w:r>
              <w:rPr>
                <w:rFonts w:ascii="Arial" w:hAnsi="Arial"/>
                <w:b/>
                <w:sz w:val="20"/>
              </w:rPr>
              <w:t>s</w:t>
            </w:r>
          </w:p>
        </w:tc>
        <w:tc>
          <w:tcPr>
            <w:tcW w:w="1413" w:type="dxa"/>
            <w:vAlign w:val="center"/>
          </w:tcPr>
          <w:p w14:paraId="43DF3374" w14:textId="77777777" w:rsidR="008A013D" w:rsidRPr="0012653A" w:rsidRDefault="008A013D" w:rsidP="0085330A">
            <w:pPr>
              <w:jc w:val="center"/>
              <w:rPr>
                <w:rFonts w:ascii="Arial" w:hAnsi="Arial"/>
                <w:b/>
              </w:rPr>
            </w:pPr>
          </w:p>
        </w:tc>
        <w:tc>
          <w:tcPr>
            <w:tcW w:w="1800" w:type="dxa"/>
            <w:vAlign w:val="center"/>
          </w:tcPr>
          <w:p w14:paraId="64C5C573" w14:textId="77777777" w:rsidR="008A013D" w:rsidRPr="0012653A" w:rsidRDefault="008A013D" w:rsidP="0085330A">
            <w:pPr>
              <w:jc w:val="center"/>
              <w:rPr>
                <w:rFonts w:ascii="Arial" w:hAnsi="Arial"/>
                <w:b/>
              </w:rPr>
            </w:pPr>
          </w:p>
        </w:tc>
        <w:tc>
          <w:tcPr>
            <w:tcW w:w="1440" w:type="dxa"/>
            <w:vAlign w:val="center"/>
          </w:tcPr>
          <w:p w14:paraId="1234C497" w14:textId="77777777" w:rsidR="008A013D" w:rsidRPr="0012653A" w:rsidRDefault="008A013D" w:rsidP="0085330A">
            <w:pPr>
              <w:jc w:val="center"/>
              <w:rPr>
                <w:rFonts w:ascii="Arial" w:hAnsi="Arial"/>
                <w:b/>
              </w:rPr>
            </w:pPr>
          </w:p>
        </w:tc>
        <w:tc>
          <w:tcPr>
            <w:tcW w:w="1440" w:type="dxa"/>
            <w:vAlign w:val="center"/>
          </w:tcPr>
          <w:p w14:paraId="0D669958" w14:textId="77777777" w:rsidR="008A013D" w:rsidRPr="0012653A" w:rsidRDefault="008A013D" w:rsidP="0085330A">
            <w:pPr>
              <w:jc w:val="center"/>
              <w:rPr>
                <w:rFonts w:ascii="Arial" w:hAnsi="Arial"/>
                <w:b/>
              </w:rPr>
            </w:pPr>
          </w:p>
        </w:tc>
        <w:tc>
          <w:tcPr>
            <w:tcW w:w="1440" w:type="dxa"/>
            <w:vAlign w:val="center"/>
          </w:tcPr>
          <w:p w14:paraId="34157932" w14:textId="77777777" w:rsidR="008A013D" w:rsidRPr="0012653A" w:rsidRDefault="008A013D" w:rsidP="0085330A">
            <w:pPr>
              <w:jc w:val="center"/>
              <w:rPr>
                <w:rFonts w:ascii="Arial" w:hAnsi="Arial"/>
                <w:b/>
              </w:rPr>
            </w:pPr>
          </w:p>
        </w:tc>
        <w:tc>
          <w:tcPr>
            <w:tcW w:w="1373" w:type="dxa"/>
            <w:vAlign w:val="center"/>
          </w:tcPr>
          <w:p w14:paraId="36D73DCB" w14:textId="77777777" w:rsidR="008A013D" w:rsidRPr="0012653A" w:rsidRDefault="008A013D" w:rsidP="0085330A">
            <w:pPr>
              <w:jc w:val="center"/>
              <w:rPr>
                <w:rFonts w:ascii="Arial" w:hAnsi="Arial"/>
                <w:b/>
              </w:rPr>
            </w:pPr>
          </w:p>
        </w:tc>
        <w:tc>
          <w:tcPr>
            <w:tcW w:w="1714" w:type="dxa"/>
            <w:vAlign w:val="center"/>
          </w:tcPr>
          <w:p w14:paraId="7A6A6B49" w14:textId="77777777" w:rsidR="008A013D" w:rsidRPr="0012653A" w:rsidRDefault="008A013D" w:rsidP="0085330A">
            <w:pPr>
              <w:jc w:val="center"/>
              <w:rPr>
                <w:rFonts w:ascii="Arial" w:hAnsi="Arial"/>
                <w:b/>
              </w:rPr>
            </w:pPr>
          </w:p>
        </w:tc>
      </w:tr>
    </w:tbl>
    <w:p w14:paraId="355B1BA2" w14:textId="77777777" w:rsidR="005C63AD" w:rsidRPr="0012653A" w:rsidRDefault="005C63AD" w:rsidP="005C63AD">
      <w:pPr>
        <w:rPr>
          <w:rFonts w:ascii="Arial" w:hAnsi="Arial"/>
          <w:b/>
        </w:rPr>
      </w:pPr>
    </w:p>
    <w:p w14:paraId="033FD2EC" w14:textId="77777777" w:rsidR="005C63AD" w:rsidRPr="0012653A" w:rsidRDefault="005C63AD" w:rsidP="005C63AD">
      <w:pPr>
        <w:rPr>
          <w:rFonts w:ascii="Arial" w:hAnsi="Arial"/>
          <w:b/>
        </w:rPr>
      </w:pPr>
    </w:p>
    <w:p w14:paraId="00FDC840" w14:textId="77777777" w:rsidR="0014683E" w:rsidRDefault="0014683E" w:rsidP="005C63AD">
      <w:pPr>
        <w:pStyle w:val="Heading2"/>
        <w:rPr>
          <w:rFonts w:ascii="Arial" w:hAnsi="Arial"/>
          <w:szCs w:val="28"/>
          <w:u w:val="single"/>
        </w:rPr>
        <w:sectPr w:rsidR="0014683E" w:rsidSect="0085330A">
          <w:headerReference w:type="even" r:id="rId43"/>
          <w:headerReference w:type="default" r:id="rId44"/>
          <w:footerReference w:type="default" r:id="rId45"/>
          <w:headerReference w:type="first" r:id="rId46"/>
          <w:pgSz w:w="15840" w:h="12240" w:orient="landscape" w:code="1"/>
          <w:pgMar w:top="1440" w:right="1440" w:bottom="1440" w:left="1440" w:header="720" w:footer="720" w:gutter="0"/>
          <w:pgNumType w:start="1"/>
          <w:cols w:space="425"/>
          <w:docGrid w:linePitch="360"/>
        </w:sectPr>
      </w:pPr>
    </w:p>
    <w:p w14:paraId="482327E7" w14:textId="77777777" w:rsidR="0014683E" w:rsidRPr="005D3071" w:rsidRDefault="0014683E" w:rsidP="0014683E">
      <w:pPr>
        <w:pStyle w:val="Heading1"/>
        <w:rPr>
          <w:rFonts w:eastAsia="PMingLiU"/>
          <w:lang w:eastAsia="zh-TW"/>
        </w:rPr>
      </w:pPr>
      <w:r w:rsidRPr="005D3071">
        <w:rPr>
          <w:rFonts w:eastAsia="PMingLiU"/>
          <w:lang w:eastAsia="zh-TW"/>
        </w:rPr>
        <w:lastRenderedPageBreak/>
        <w:t>FORM L-3</w:t>
      </w:r>
    </w:p>
    <w:p w14:paraId="07BE94D3" w14:textId="77777777" w:rsidR="0014683E" w:rsidRPr="005D3071" w:rsidRDefault="0014683E" w:rsidP="0014683E">
      <w:pPr>
        <w:widowControl w:val="0"/>
        <w:overflowPunct/>
        <w:spacing w:before="65"/>
        <w:jc w:val="center"/>
        <w:textAlignment w:val="auto"/>
        <w:rPr>
          <w:rFonts w:ascii="Arial" w:eastAsia="PMingLiU" w:hAnsi="Arial"/>
          <w:b/>
          <w:kern w:val="2"/>
          <w:sz w:val="28"/>
          <w:szCs w:val="28"/>
          <w:u w:val="thick"/>
          <w:lang w:eastAsia="zh-TW"/>
        </w:rPr>
      </w:pPr>
    </w:p>
    <w:p w14:paraId="35601634" w14:textId="77777777" w:rsidR="0014683E" w:rsidRPr="005D3071" w:rsidRDefault="0014683E" w:rsidP="0014683E">
      <w:pPr>
        <w:widowControl w:val="0"/>
        <w:overflowPunct/>
        <w:ind w:left="-90" w:right="-540" w:hanging="450"/>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 xml:space="preserve">AUTHORIZATION TO PROVIDE PROFESSIONAL </w:t>
      </w:r>
    </w:p>
    <w:p w14:paraId="4240A188" w14:textId="77777777" w:rsidR="0014683E" w:rsidRPr="005D3071" w:rsidRDefault="0014683E" w:rsidP="0014683E">
      <w:pPr>
        <w:widowControl w:val="0"/>
        <w:overflowPunct/>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SERVICES IN NEW YORK STATE</w:t>
      </w:r>
    </w:p>
    <w:p w14:paraId="4481B3AD" w14:textId="77777777" w:rsidR="0014683E" w:rsidRPr="005D3071" w:rsidRDefault="0014683E" w:rsidP="0014683E">
      <w:pPr>
        <w:widowControl w:val="0"/>
        <w:overflowPunct/>
        <w:ind w:left="-90" w:right="-540" w:hanging="450"/>
        <w:jc w:val="center"/>
        <w:textAlignment w:val="auto"/>
        <w:rPr>
          <w:rFonts w:ascii="Arial" w:eastAsia="PMingLiU" w:hAnsi="Arial"/>
          <w:b/>
          <w:w w:val="106"/>
          <w:kern w:val="2"/>
          <w:sz w:val="32"/>
          <w:szCs w:val="32"/>
          <w:lang w:eastAsia="zh-TW"/>
        </w:rPr>
      </w:pPr>
      <w:r w:rsidRPr="005D3071">
        <w:rPr>
          <w:rFonts w:ascii="Arial" w:eastAsia="PMingLiU" w:hAnsi="Arial"/>
          <w:b/>
          <w:kern w:val="2"/>
          <w:sz w:val="32"/>
          <w:szCs w:val="32"/>
          <w:lang w:eastAsia="zh-TW"/>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2"/>
        <w:gridCol w:w="2032"/>
        <w:gridCol w:w="1918"/>
      </w:tblGrid>
      <w:tr w:rsidR="0014683E" w:rsidRPr="005D3071" w14:paraId="0B64F077" w14:textId="77777777" w:rsidTr="0024207E">
        <w:tc>
          <w:tcPr>
            <w:tcW w:w="5400" w:type="dxa"/>
            <w:shd w:val="clear" w:color="auto" w:fill="D9D9D9"/>
          </w:tcPr>
          <w:p w14:paraId="3ED6C273" w14:textId="77777777" w:rsidR="0014683E" w:rsidRPr="005D3071" w:rsidRDefault="0014683E" w:rsidP="0024207E">
            <w:pPr>
              <w:widowControl w:val="0"/>
              <w:overflowPunct/>
              <w:spacing w:before="120" w:after="120"/>
              <w:jc w:val="right"/>
              <w:textAlignment w:val="auto"/>
              <w:rPr>
                <w:rFonts w:eastAsia="PMingLiU" w:cs="Times New Roman"/>
                <w:kern w:val="2"/>
                <w:lang w:eastAsia="zh-TW"/>
              </w:rPr>
            </w:pPr>
            <w:r w:rsidRPr="005D3071">
              <w:rPr>
                <w:rFonts w:ascii="Arial" w:eastAsia="PMingLiU" w:hAnsi="Arial"/>
                <w:b/>
                <w:kern w:val="2"/>
                <w:lang w:eastAsia="zh-TW"/>
              </w:rPr>
              <w:t>NAME OF PROPOSER</w:t>
            </w:r>
          </w:p>
        </w:tc>
        <w:tc>
          <w:tcPr>
            <w:tcW w:w="3960" w:type="dxa"/>
            <w:gridSpan w:val="2"/>
          </w:tcPr>
          <w:p w14:paraId="4FEE7E02"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54338743" w14:textId="77777777" w:rsidTr="0024207E">
        <w:trPr>
          <w:cantSplit/>
          <w:tblHeader/>
        </w:trPr>
        <w:tc>
          <w:tcPr>
            <w:tcW w:w="5400" w:type="dxa"/>
            <w:shd w:val="clear" w:color="auto" w:fill="D9D9D9"/>
          </w:tcPr>
          <w:p w14:paraId="3A69C1A0" w14:textId="77777777" w:rsidR="0014683E" w:rsidRPr="005D3071" w:rsidRDefault="0014683E" w:rsidP="0024207E">
            <w:pPr>
              <w:widowControl w:val="0"/>
              <w:overflowPunct/>
              <w:spacing w:before="120"/>
              <w:jc w:val="right"/>
              <w:textAlignment w:val="auto"/>
              <w:rPr>
                <w:rFonts w:eastAsia="PMingLiU" w:cs="Times New Roman"/>
                <w:kern w:val="2"/>
                <w:sz w:val="20"/>
                <w:lang w:eastAsia="zh-TW"/>
              </w:rPr>
            </w:pPr>
            <w:r w:rsidRPr="005D3071">
              <w:rPr>
                <w:rFonts w:ascii="Arial" w:eastAsia="PMingLiU" w:hAnsi="Arial"/>
                <w:b/>
                <w:kern w:val="2"/>
                <w:sz w:val="20"/>
                <w:lang w:eastAsia="zh-TW"/>
              </w:rPr>
              <w:t xml:space="preserve">NAME OF FIRM PROVIDING DESIGN AND/OR ENGINEERING SERVICES </w:t>
            </w:r>
          </w:p>
          <w:p w14:paraId="0635DA0A" w14:textId="77777777" w:rsidR="0014683E" w:rsidRPr="005D3071" w:rsidRDefault="0014683E" w:rsidP="0024207E">
            <w:pPr>
              <w:widowControl w:val="0"/>
              <w:overflowPunct/>
              <w:jc w:val="right"/>
              <w:textAlignment w:val="auto"/>
              <w:rPr>
                <w:rFonts w:eastAsia="PMingLiU" w:cs="Times New Roman"/>
                <w:kern w:val="2"/>
                <w:sz w:val="20"/>
                <w:lang w:eastAsia="zh-TW"/>
              </w:rPr>
            </w:pPr>
          </w:p>
        </w:tc>
        <w:tc>
          <w:tcPr>
            <w:tcW w:w="3960" w:type="dxa"/>
            <w:gridSpan w:val="2"/>
          </w:tcPr>
          <w:p w14:paraId="5AFA6CFA"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0CF440D" w14:textId="77777777" w:rsidTr="0024207E">
        <w:trPr>
          <w:cantSplit/>
          <w:trHeight w:val="647"/>
        </w:trPr>
        <w:tc>
          <w:tcPr>
            <w:tcW w:w="5400" w:type="dxa"/>
            <w:vMerge w:val="restart"/>
            <w:shd w:val="clear" w:color="auto" w:fill="D9D9D9"/>
          </w:tcPr>
          <w:p w14:paraId="57D90A60"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3C6FFA70"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EITHER </w:t>
            </w:r>
          </w:p>
          <w:p w14:paraId="2EE7744E" w14:textId="515A51A9" w:rsidR="0014683E" w:rsidRPr="005D3071" w:rsidRDefault="0014683E" w:rsidP="00236AB8">
            <w:pPr>
              <w:widowControl w:val="0"/>
              <w:numPr>
                <w:ilvl w:val="0"/>
                <w:numId w:val="26"/>
              </w:numPr>
              <w:overflowPunct/>
              <w:autoSpaceDE/>
              <w:autoSpaceDN/>
              <w:adjustRightInd/>
              <w:textAlignment w:val="auto"/>
              <w:rPr>
                <w:rFonts w:eastAsia="PMingLiU" w:cs="Times New Roman"/>
                <w:kern w:val="2"/>
                <w:lang w:eastAsia="zh-TW"/>
              </w:rPr>
            </w:pPr>
            <w:r w:rsidRPr="005D3071">
              <w:rPr>
                <w:rFonts w:ascii="Arial" w:eastAsia="PMingLiU" w:hAnsi="Arial"/>
                <w:kern w:val="2"/>
                <w:szCs w:val="22"/>
                <w:lang w:eastAsia="zh-TW"/>
              </w:rPr>
              <w:t xml:space="preserve">Copy of current Certificate of Authorization to provide Engineering Services issued by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is attached.</w:t>
            </w:r>
          </w:p>
          <w:p w14:paraId="0065911B" w14:textId="77777777" w:rsidR="0014683E" w:rsidRPr="005D3071" w:rsidRDefault="0014683E" w:rsidP="0024207E">
            <w:pPr>
              <w:widowControl w:val="0"/>
              <w:overflowPunct/>
              <w:ind w:left="720"/>
              <w:textAlignment w:val="auto"/>
              <w:rPr>
                <w:rFonts w:eastAsia="PMingLiU" w:cs="Times New Roman"/>
                <w:kern w:val="2"/>
                <w:lang w:eastAsia="zh-TW"/>
              </w:rPr>
            </w:pPr>
          </w:p>
        </w:tc>
        <w:tc>
          <w:tcPr>
            <w:tcW w:w="2037" w:type="dxa"/>
            <w:shd w:val="clear" w:color="auto" w:fill="D9D9D9"/>
          </w:tcPr>
          <w:p w14:paraId="537C7832"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Yes</w:t>
            </w:r>
          </w:p>
          <w:p w14:paraId="691C09A1"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(copy attached)</w:t>
            </w:r>
          </w:p>
        </w:tc>
        <w:tc>
          <w:tcPr>
            <w:tcW w:w="1923" w:type="dxa"/>
            <w:shd w:val="clear" w:color="auto" w:fill="D9D9D9"/>
          </w:tcPr>
          <w:p w14:paraId="73AA4A30"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No</w:t>
            </w:r>
          </w:p>
          <w:p w14:paraId="66ED186F"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(Item (2) applies)</w:t>
            </w:r>
          </w:p>
        </w:tc>
      </w:tr>
      <w:tr w:rsidR="0014683E" w:rsidRPr="005D3071" w14:paraId="5EED2536" w14:textId="77777777" w:rsidTr="0024207E">
        <w:trPr>
          <w:cantSplit/>
          <w:trHeight w:val="885"/>
        </w:trPr>
        <w:tc>
          <w:tcPr>
            <w:tcW w:w="5400" w:type="dxa"/>
            <w:vMerge/>
            <w:shd w:val="clear" w:color="auto" w:fill="D9D9D9"/>
          </w:tcPr>
          <w:p w14:paraId="1A726584"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2037" w:type="dxa"/>
          </w:tcPr>
          <w:p w14:paraId="31AD34AC"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1923" w:type="dxa"/>
          </w:tcPr>
          <w:p w14:paraId="5CCA7B68"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r w:rsidR="0014683E" w:rsidRPr="005D3071" w14:paraId="739711F8" w14:textId="77777777" w:rsidTr="0024207E">
        <w:trPr>
          <w:cantSplit/>
          <w:trHeight w:val="630"/>
        </w:trPr>
        <w:tc>
          <w:tcPr>
            <w:tcW w:w="5400" w:type="dxa"/>
            <w:vMerge w:val="restart"/>
            <w:shd w:val="clear" w:color="auto" w:fill="D9D9D9"/>
          </w:tcPr>
          <w:p w14:paraId="4AB9800D"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49726117"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OR </w:t>
            </w:r>
          </w:p>
          <w:p w14:paraId="44039E8D" w14:textId="12EC0BFF" w:rsidR="0014683E" w:rsidRPr="005D3071" w:rsidRDefault="0014683E" w:rsidP="00236AB8">
            <w:pPr>
              <w:widowControl w:val="0"/>
              <w:numPr>
                <w:ilvl w:val="0"/>
                <w:numId w:val="26"/>
              </w:numPr>
              <w:overflowPunct/>
              <w:autoSpaceDE/>
              <w:autoSpaceDN/>
              <w:adjustRightInd/>
              <w:textAlignment w:val="auto"/>
              <w:rPr>
                <w:rFonts w:ascii="Arial" w:eastAsia="PMingLiU" w:hAnsi="Arial"/>
                <w:kern w:val="2"/>
                <w:szCs w:val="22"/>
                <w:lang w:eastAsia="zh-TW"/>
              </w:rPr>
            </w:pPr>
            <w:r w:rsidRPr="005D3071">
              <w:rPr>
                <w:rFonts w:ascii="Arial" w:eastAsia="PMingLiU" w:hAnsi="Arial"/>
                <w:kern w:val="2"/>
                <w:szCs w:val="22"/>
                <w:lang w:eastAsia="zh-TW"/>
              </w:rPr>
              <w:t xml:space="preserve">Documentation is attached to this Form L-3 demonstrating the ability to obtain Certificate of Authorization to provide Engineering Services from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in accordance with the New York State Education Law, Title VIII, </w:t>
            </w:r>
            <w:r w:rsidR="003F5033" w:rsidRPr="005D3071">
              <w:rPr>
                <w:rFonts w:ascii="Arial" w:eastAsia="PMingLiU" w:hAnsi="Arial"/>
                <w:kern w:val="2"/>
                <w:szCs w:val="22"/>
                <w:lang w:eastAsia="zh-TW"/>
              </w:rPr>
              <w:t>and Articles</w:t>
            </w:r>
            <w:r w:rsidRPr="005D3071">
              <w:rPr>
                <w:rFonts w:ascii="Arial" w:eastAsia="PMingLiU" w:hAnsi="Arial"/>
                <w:kern w:val="2"/>
                <w:szCs w:val="22"/>
                <w:lang w:eastAsia="zh-TW"/>
              </w:rPr>
              <w:t xml:space="preserve"> 130, 145, 147 and 148.</w:t>
            </w:r>
          </w:p>
        </w:tc>
        <w:tc>
          <w:tcPr>
            <w:tcW w:w="3960" w:type="dxa"/>
            <w:gridSpan w:val="2"/>
            <w:shd w:val="clear" w:color="auto" w:fill="D9D9D9"/>
          </w:tcPr>
          <w:p w14:paraId="59E64FFA" w14:textId="77777777" w:rsidR="0014683E" w:rsidRPr="005D3071" w:rsidRDefault="0014683E" w:rsidP="0024207E">
            <w:pPr>
              <w:widowControl w:val="0"/>
              <w:overflowPunct/>
              <w:spacing w:before="120" w:after="120"/>
              <w:jc w:val="center"/>
              <w:textAlignment w:val="auto"/>
              <w:rPr>
                <w:rFonts w:eastAsia="PMingLiU" w:cs="Times New Roman"/>
                <w:kern w:val="2"/>
                <w:lang w:eastAsia="zh-TW"/>
              </w:rPr>
            </w:pPr>
            <w:r w:rsidRPr="005D3071">
              <w:rPr>
                <w:rFonts w:ascii="Arial" w:eastAsia="PMingLiU" w:hAnsi="Arial"/>
                <w:b/>
                <w:kern w:val="2"/>
                <w:lang w:eastAsia="zh-TW"/>
              </w:rPr>
              <w:t>Yes, documentation attached and further details are given below</w:t>
            </w:r>
          </w:p>
        </w:tc>
      </w:tr>
      <w:tr w:rsidR="0014683E" w:rsidRPr="005D3071" w14:paraId="793A0C7F" w14:textId="77777777" w:rsidTr="0024207E">
        <w:trPr>
          <w:cantSplit/>
          <w:trHeight w:val="630"/>
        </w:trPr>
        <w:tc>
          <w:tcPr>
            <w:tcW w:w="5400" w:type="dxa"/>
            <w:vMerge/>
            <w:shd w:val="clear" w:color="auto" w:fill="D9D9D9"/>
          </w:tcPr>
          <w:p w14:paraId="0599435E" w14:textId="77777777" w:rsidR="0014683E" w:rsidRPr="005D3071" w:rsidRDefault="0014683E" w:rsidP="0024207E">
            <w:pPr>
              <w:widowControl w:val="0"/>
              <w:overflowPunct/>
              <w:textAlignment w:val="auto"/>
              <w:rPr>
                <w:rFonts w:ascii="Arial" w:eastAsia="PMingLiU" w:hAnsi="Arial"/>
                <w:b/>
                <w:kern w:val="2"/>
                <w:szCs w:val="22"/>
                <w:lang w:eastAsia="zh-TW"/>
              </w:rPr>
            </w:pPr>
          </w:p>
        </w:tc>
        <w:tc>
          <w:tcPr>
            <w:tcW w:w="3960" w:type="dxa"/>
            <w:gridSpan w:val="2"/>
            <w:shd w:val="clear" w:color="auto" w:fill="FFFFFF"/>
          </w:tcPr>
          <w:p w14:paraId="63BA32C1"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450AFDF" w14:textId="77777777" w:rsidTr="0024207E">
        <w:trPr>
          <w:cantSplit/>
        </w:trPr>
        <w:tc>
          <w:tcPr>
            <w:tcW w:w="9360" w:type="dxa"/>
            <w:gridSpan w:val="3"/>
            <w:shd w:val="clear" w:color="auto" w:fill="D9D9D9"/>
          </w:tcPr>
          <w:p w14:paraId="42FE640A" w14:textId="77777777" w:rsidR="0014683E" w:rsidRPr="005D3071" w:rsidRDefault="0014683E" w:rsidP="0024207E">
            <w:pPr>
              <w:widowControl w:val="0"/>
              <w:overflowPunct/>
              <w:autoSpaceDE/>
              <w:autoSpaceDN/>
              <w:adjustRightInd/>
              <w:spacing w:before="120" w:after="120"/>
              <w:textAlignment w:val="auto"/>
              <w:rPr>
                <w:rFonts w:ascii="Arial" w:eastAsia="PMingLiU" w:hAnsi="Arial"/>
                <w:kern w:val="2"/>
                <w:lang w:eastAsia="zh-TW"/>
              </w:rPr>
            </w:pPr>
            <w:r w:rsidRPr="005D3071">
              <w:rPr>
                <w:rFonts w:ascii="Arial" w:eastAsia="PMingLiU" w:hAnsi="Arial"/>
                <w:kern w:val="2"/>
                <w:lang w:eastAsia="zh-TW"/>
              </w:rPr>
              <w:t xml:space="preserve">If (2) applies, give details of attached documentation demonstrating ability to obtain the relevant certification / license:                                                  </w:t>
            </w:r>
            <w:r w:rsidRPr="005D3071">
              <w:rPr>
                <w:rFonts w:ascii="Arial" w:eastAsia="PMingLiU" w:hAnsi="Arial"/>
                <w:kern w:val="2"/>
                <w:sz w:val="18"/>
                <w:szCs w:val="18"/>
                <w:lang w:eastAsia="zh-TW"/>
              </w:rPr>
              <w:t>(Add additional lines if required.)</w:t>
            </w:r>
          </w:p>
        </w:tc>
      </w:tr>
      <w:tr w:rsidR="0014683E" w:rsidRPr="005D3071" w14:paraId="77D2C6C2" w14:textId="77777777" w:rsidTr="0024207E">
        <w:trPr>
          <w:cantSplit/>
        </w:trPr>
        <w:tc>
          <w:tcPr>
            <w:tcW w:w="9360" w:type="dxa"/>
            <w:gridSpan w:val="3"/>
          </w:tcPr>
          <w:p w14:paraId="1677C87E"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0C535262"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738C2D73"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63B8894A"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3977C71B"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431E2DE0"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bl>
    <w:p w14:paraId="428B5CA2" w14:textId="1C15878C" w:rsidR="005C63AD" w:rsidRDefault="005C63AD" w:rsidP="0014683E">
      <w:pPr>
        <w:pStyle w:val="Heading2"/>
        <w:jc w:val="left"/>
        <w:rPr>
          <w:rFonts w:ascii="Arial" w:hAnsi="Arial"/>
          <w:szCs w:val="28"/>
          <w:u w:val="single"/>
        </w:rPr>
      </w:pPr>
    </w:p>
    <w:p w14:paraId="1CC5DFA5" w14:textId="77777777" w:rsidR="0014683E" w:rsidRPr="0014683E" w:rsidRDefault="0014683E" w:rsidP="0014683E">
      <w:pPr>
        <w:pStyle w:val="10BodyText"/>
        <w:ind w:firstLine="0"/>
      </w:pPr>
    </w:p>
    <w:p w14:paraId="22F7F02E" w14:textId="77777777" w:rsidR="0014683E" w:rsidRPr="0014683E" w:rsidRDefault="0014683E" w:rsidP="0014683E">
      <w:pPr>
        <w:pStyle w:val="10BodyText"/>
        <w:ind w:firstLine="0"/>
        <w:sectPr w:rsidR="0014683E" w:rsidRPr="0014683E" w:rsidSect="0014683E">
          <w:footerReference w:type="default" r:id="rId47"/>
          <w:pgSz w:w="12240" w:h="15840" w:code="1"/>
          <w:pgMar w:top="1440" w:right="1440" w:bottom="1440" w:left="1440" w:header="720" w:footer="720" w:gutter="0"/>
          <w:pgNumType w:start="1"/>
          <w:cols w:space="425"/>
          <w:docGrid w:linePitch="360"/>
        </w:sectPr>
      </w:pPr>
    </w:p>
    <w:p w14:paraId="776D95D5" w14:textId="77777777" w:rsidR="005C63AD" w:rsidRPr="0012653A" w:rsidRDefault="005C63AD" w:rsidP="005C63AD">
      <w:pPr>
        <w:pStyle w:val="Heading1"/>
        <w:rPr>
          <w:szCs w:val="28"/>
        </w:rPr>
      </w:pPr>
      <w:r w:rsidRPr="0012653A">
        <w:rPr>
          <w:szCs w:val="28"/>
        </w:rPr>
        <w:lastRenderedPageBreak/>
        <w:t>FORM LC</w:t>
      </w:r>
    </w:p>
    <w:p w14:paraId="4219FB33" w14:textId="77777777" w:rsidR="005C63AD" w:rsidRPr="0012653A" w:rsidRDefault="005C63AD" w:rsidP="005C63AD">
      <w:pPr>
        <w:spacing w:before="240"/>
        <w:jc w:val="center"/>
        <w:rPr>
          <w:rFonts w:ascii="Arial" w:hAnsi="Arial"/>
          <w:b/>
          <w:bCs/>
          <w:sz w:val="28"/>
          <w:szCs w:val="28"/>
          <w:u w:val="single"/>
        </w:rPr>
      </w:pPr>
      <w:r w:rsidRPr="0012653A">
        <w:rPr>
          <w:rFonts w:ascii="Arial" w:hAnsi="Arial"/>
          <w:b/>
          <w:bCs/>
          <w:sz w:val="28"/>
          <w:szCs w:val="28"/>
          <w:u w:val="single"/>
        </w:rPr>
        <w:t>LOBBYING CERTIFICATE</w:t>
      </w:r>
    </w:p>
    <w:p w14:paraId="79C69FE0" w14:textId="77777777" w:rsidR="005C63AD" w:rsidRPr="0012653A" w:rsidRDefault="005C63AD" w:rsidP="005C63AD">
      <w:pPr>
        <w:rPr>
          <w:rFonts w:ascii="Arial" w:hAnsi="Arial"/>
          <w:sz w:val="22"/>
        </w:rPr>
      </w:pPr>
    </w:p>
    <w:p w14:paraId="53F05819" w14:textId="77777777" w:rsidR="005C63AD" w:rsidRPr="0012653A" w:rsidRDefault="005C63AD" w:rsidP="005C63AD">
      <w:pPr>
        <w:rPr>
          <w:rFonts w:ascii="Arial" w:hAnsi="Arial"/>
          <w:sz w:val="22"/>
        </w:rPr>
      </w:pPr>
      <w:r w:rsidRPr="0012653A">
        <w:rPr>
          <w:rFonts w:ascii="Arial" w:hAnsi="Arial"/>
          <w:sz w:val="22"/>
        </w:rPr>
        <w:t>The undersigned certifies, by signing and submitting its Proposal, to the best of his or her knowledge and belief, that:</w:t>
      </w:r>
    </w:p>
    <w:p w14:paraId="46709D82" w14:textId="77777777" w:rsidR="005C63AD" w:rsidRPr="0012653A" w:rsidRDefault="005C63AD" w:rsidP="005C63AD">
      <w:pPr>
        <w:rPr>
          <w:rFonts w:ascii="Arial" w:hAnsi="Arial"/>
          <w:sz w:val="22"/>
        </w:rPr>
      </w:pPr>
    </w:p>
    <w:p w14:paraId="695769AD"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No Federal appropriated funds have been paid or will be paid, by or on behalf of the undersigned</w:t>
      </w:r>
      <w:r w:rsidRPr="0012653A">
        <w:rPr>
          <w:rFonts w:ascii="Arial" w:hAnsi="Arial"/>
          <w:sz w:val="22"/>
        </w:rPr>
        <w:t>, to any person for influencing or attempting to influence an officer or employee of any agency, a Member of Congress, an officer or employee of Congress, or an employee of a Member of Congress in connection with the awarding of any Federal contract, the making of any Federal loan, the making of any Federal grant, the entering into of any cooperative agreement, and the extension, continuation, renewal, amendment, or modification of any Federal contract, grant, loan or cooperative agreement.</w:t>
      </w:r>
    </w:p>
    <w:p w14:paraId="597E0FCD" w14:textId="77777777" w:rsidR="005C63AD" w:rsidRPr="0012653A" w:rsidRDefault="005C63AD" w:rsidP="005C63AD">
      <w:pPr>
        <w:jc w:val="both"/>
        <w:rPr>
          <w:rFonts w:ascii="Arial" w:hAnsi="Arial"/>
          <w:b/>
          <w:sz w:val="22"/>
          <w:u w:val="single"/>
        </w:rPr>
      </w:pPr>
    </w:p>
    <w:p w14:paraId="54311246"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If any funds other than Federal appropriated funds have been paid or will be paid</w:t>
      </w:r>
      <w:r w:rsidRPr="0012653A">
        <w:rPr>
          <w:rFonts w:ascii="Arial" w:hAnsi="Arial"/>
          <w:sz w:val="22"/>
        </w:rPr>
        <w:t xml:space="preserve"> to any person for influencing or attempting to influence an officer or employee of any Federal agency, a Member of Congress, an officer or employee of Congress, or an employee of a Member of Congress in connection with this Federal contract, grant, loan, or cooperative agreement, the undersigned shall complete and submit Standard Form LLL, “Disclosure of Lobbying Activities”, in accordance with its instructions  </w:t>
      </w:r>
    </w:p>
    <w:p w14:paraId="7996E95C" w14:textId="77777777" w:rsidR="005C63AD" w:rsidRPr="0012653A" w:rsidRDefault="005C63AD" w:rsidP="005C63AD">
      <w:pPr>
        <w:overflowPunct/>
        <w:autoSpaceDE/>
        <w:autoSpaceDN/>
        <w:adjustRightInd/>
        <w:jc w:val="both"/>
        <w:textAlignment w:val="auto"/>
        <w:rPr>
          <w:rFonts w:ascii="Arial" w:hAnsi="Arial"/>
          <w:sz w:val="22"/>
        </w:rPr>
      </w:pPr>
    </w:p>
    <w:p w14:paraId="2D8357C6" w14:textId="77777777" w:rsidR="005C63AD" w:rsidRPr="0012653A" w:rsidRDefault="005C63AD" w:rsidP="005C63AD">
      <w:pPr>
        <w:pStyle w:val="BodyText2"/>
        <w:rPr>
          <w:rFonts w:ascii="Arial" w:hAnsi="Arial"/>
          <w:sz w:val="22"/>
        </w:rPr>
      </w:pPr>
      <w:r w:rsidRPr="0012653A">
        <w:rPr>
          <w:rFonts w:ascii="Arial" w:hAnsi="Arial"/>
          <w:sz w:val="22"/>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22CB0965" w14:textId="77777777" w:rsidR="005C63AD" w:rsidRPr="0012653A" w:rsidRDefault="005C63AD" w:rsidP="005C63AD">
      <w:pPr>
        <w:pStyle w:val="BodyText2"/>
        <w:rPr>
          <w:rFonts w:ascii="Arial" w:hAnsi="Arial"/>
          <w:sz w:val="22"/>
        </w:rPr>
      </w:pPr>
    </w:p>
    <w:p w14:paraId="62341F96" w14:textId="0460B91F" w:rsidR="005C63AD" w:rsidRPr="0012653A" w:rsidRDefault="005C63AD" w:rsidP="005C63AD">
      <w:pPr>
        <w:pStyle w:val="BodyText2"/>
        <w:rPr>
          <w:rFonts w:ascii="Arial" w:hAnsi="Arial"/>
          <w:sz w:val="22"/>
        </w:rPr>
      </w:pPr>
      <w:r w:rsidRPr="0012653A">
        <w:rPr>
          <w:rFonts w:ascii="Arial" w:hAnsi="Arial"/>
          <w:sz w:val="22"/>
        </w:rPr>
        <w:t>The Proposer/Design-Builder also agrees by submitting its Proposal that he or she shall require that the language of this certification be included in all lower tier subcontracts, which exceed $100,000 and that all such sub</w:t>
      </w:r>
      <w:r w:rsidR="003F5033">
        <w:rPr>
          <w:rFonts w:ascii="Arial" w:hAnsi="Arial"/>
          <w:sz w:val="22"/>
        </w:rPr>
        <w:t>-</w:t>
      </w:r>
      <w:r w:rsidRPr="0012653A">
        <w:rPr>
          <w:rFonts w:ascii="Arial" w:hAnsi="Arial"/>
          <w:sz w:val="22"/>
        </w:rPr>
        <w:t>recipients shall certify and disclose accordingly.</w:t>
      </w:r>
    </w:p>
    <w:p w14:paraId="04ACAAAB" w14:textId="77777777" w:rsidR="005C63AD" w:rsidRPr="0012653A" w:rsidRDefault="005C63AD" w:rsidP="005C63AD">
      <w:pPr>
        <w:jc w:val="both"/>
        <w:rPr>
          <w:rFonts w:ascii="Arial" w:hAnsi="Arial"/>
          <w:sz w:val="22"/>
        </w:rPr>
      </w:pPr>
    </w:p>
    <w:tbl>
      <w:tblPr>
        <w:tblW w:w="0" w:type="auto"/>
        <w:tblLook w:val="04A0" w:firstRow="1" w:lastRow="0" w:firstColumn="1" w:lastColumn="0" w:noHBand="0" w:noVBand="1"/>
      </w:tblPr>
      <w:tblGrid>
        <w:gridCol w:w="2871"/>
        <w:gridCol w:w="6579"/>
      </w:tblGrid>
      <w:tr w:rsidR="005C63AD" w:rsidRPr="0012653A" w14:paraId="4DBE6CA6" w14:textId="77777777" w:rsidTr="0085330A">
        <w:tc>
          <w:tcPr>
            <w:tcW w:w="2898" w:type="dxa"/>
          </w:tcPr>
          <w:p w14:paraId="6F1C082F" w14:textId="77777777" w:rsidR="005C63AD" w:rsidRPr="0012653A" w:rsidRDefault="005C63AD" w:rsidP="0085330A">
            <w:pPr>
              <w:spacing w:before="120" w:after="120"/>
              <w:jc w:val="right"/>
              <w:rPr>
                <w:rFonts w:ascii="Arial" w:hAnsi="Arial"/>
              </w:rPr>
            </w:pPr>
            <w:r w:rsidRPr="0012653A">
              <w:rPr>
                <w:rFonts w:ascii="Arial" w:hAnsi="Arial"/>
                <w:sz w:val="22"/>
              </w:rPr>
              <w:t>Date</w:t>
            </w:r>
          </w:p>
        </w:tc>
        <w:tc>
          <w:tcPr>
            <w:tcW w:w="6678" w:type="dxa"/>
            <w:tcBorders>
              <w:bottom w:val="single" w:sz="4" w:space="0" w:color="auto"/>
            </w:tcBorders>
            <w:vAlign w:val="center"/>
          </w:tcPr>
          <w:p w14:paraId="2172D768" w14:textId="77777777" w:rsidR="005C63AD" w:rsidRPr="0012653A" w:rsidRDefault="005C63AD" w:rsidP="0085330A">
            <w:pPr>
              <w:spacing w:before="120" w:after="120"/>
              <w:rPr>
                <w:rFonts w:ascii="Arial" w:hAnsi="Arial"/>
              </w:rPr>
            </w:pPr>
          </w:p>
        </w:tc>
      </w:tr>
      <w:tr w:rsidR="005C63AD" w:rsidRPr="0012653A" w14:paraId="4501D799" w14:textId="77777777" w:rsidTr="0085330A">
        <w:tc>
          <w:tcPr>
            <w:tcW w:w="2898" w:type="dxa"/>
          </w:tcPr>
          <w:p w14:paraId="1D5AFB2B" w14:textId="77777777" w:rsidR="005C63AD" w:rsidRPr="0012653A" w:rsidRDefault="005C63AD" w:rsidP="0085330A">
            <w:pPr>
              <w:spacing w:before="120" w:after="120"/>
              <w:jc w:val="right"/>
              <w:rPr>
                <w:rFonts w:ascii="Arial" w:hAnsi="Arial"/>
              </w:rPr>
            </w:pPr>
            <w:r w:rsidRPr="0012653A">
              <w:rPr>
                <w:rFonts w:ascii="Arial" w:hAnsi="Arial"/>
                <w:sz w:val="22"/>
              </w:rPr>
              <w:t>Company name</w:t>
            </w:r>
          </w:p>
        </w:tc>
        <w:tc>
          <w:tcPr>
            <w:tcW w:w="6678" w:type="dxa"/>
            <w:tcBorders>
              <w:top w:val="single" w:sz="4" w:space="0" w:color="auto"/>
              <w:bottom w:val="single" w:sz="4" w:space="0" w:color="auto"/>
            </w:tcBorders>
            <w:vAlign w:val="center"/>
          </w:tcPr>
          <w:p w14:paraId="46625273" w14:textId="77777777" w:rsidR="005C63AD" w:rsidRPr="0012653A" w:rsidRDefault="005C63AD" w:rsidP="0085330A">
            <w:pPr>
              <w:spacing w:before="120" w:after="120"/>
              <w:rPr>
                <w:rFonts w:ascii="Arial" w:hAnsi="Arial"/>
              </w:rPr>
            </w:pPr>
          </w:p>
        </w:tc>
      </w:tr>
      <w:tr w:rsidR="005C63AD" w:rsidRPr="0012653A" w14:paraId="7C3E8423" w14:textId="77777777" w:rsidTr="0085330A">
        <w:tc>
          <w:tcPr>
            <w:tcW w:w="2898" w:type="dxa"/>
          </w:tcPr>
          <w:p w14:paraId="72B8EFE8" w14:textId="77777777" w:rsidR="005C63AD" w:rsidRPr="0012653A" w:rsidRDefault="005C63AD" w:rsidP="0085330A">
            <w:pPr>
              <w:spacing w:before="120" w:after="120"/>
              <w:jc w:val="right"/>
              <w:rPr>
                <w:rFonts w:ascii="Arial" w:hAnsi="Arial"/>
              </w:rPr>
            </w:pPr>
            <w:r w:rsidRPr="0012653A">
              <w:rPr>
                <w:rFonts w:ascii="Arial" w:hAnsi="Arial"/>
                <w:sz w:val="22"/>
              </w:rPr>
              <w:t>Signature</w:t>
            </w:r>
          </w:p>
        </w:tc>
        <w:tc>
          <w:tcPr>
            <w:tcW w:w="6678" w:type="dxa"/>
            <w:tcBorders>
              <w:top w:val="single" w:sz="4" w:space="0" w:color="auto"/>
              <w:bottom w:val="single" w:sz="4" w:space="0" w:color="auto"/>
            </w:tcBorders>
            <w:vAlign w:val="center"/>
          </w:tcPr>
          <w:p w14:paraId="3BD883A1" w14:textId="77777777" w:rsidR="005C63AD" w:rsidRPr="0012653A" w:rsidRDefault="005C63AD" w:rsidP="0085330A">
            <w:pPr>
              <w:spacing w:before="120" w:after="120"/>
              <w:rPr>
                <w:rFonts w:ascii="Arial" w:hAnsi="Arial"/>
              </w:rPr>
            </w:pPr>
          </w:p>
        </w:tc>
      </w:tr>
      <w:tr w:rsidR="005C63AD" w:rsidRPr="0012653A" w14:paraId="18BA4E4C" w14:textId="77777777" w:rsidTr="0085330A">
        <w:tc>
          <w:tcPr>
            <w:tcW w:w="2898" w:type="dxa"/>
          </w:tcPr>
          <w:p w14:paraId="05602BF4" w14:textId="77777777" w:rsidR="005C63AD" w:rsidRPr="0012653A" w:rsidRDefault="005C63AD" w:rsidP="0085330A">
            <w:pPr>
              <w:spacing w:before="120" w:after="120"/>
              <w:jc w:val="right"/>
              <w:rPr>
                <w:rFonts w:ascii="Arial" w:hAnsi="Arial"/>
              </w:rPr>
            </w:pPr>
            <w:r w:rsidRPr="0012653A">
              <w:rPr>
                <w:rFonts w:ascii="Arial" w:hAnsi="Arial"/>
                <w:sz w:val="22"/>
              </w:rPr>
              <w:t>Name (typed or printed)</w:t>
            </w:r>
          </w:p>
        </w:tc>
        <w:tc>
          <w:tcPr>
            <w:tcW w:w="6678" w:type="dxa"/>
            <w:tcBorders>
              <w:top w:val="single" w:sz="4" w:space="0" w:color="auto"/>
              <w:bottom w:val="single" w:sz="4" w:space="0" w:color="auto"/>
            </w:tcBorders>
            <w:vAlign w:val="center"/>
          </w:tcPr>
          <w:p w14:paraId="5582DF38" w14:textId="77777777" w:rsidR="005C63AD" w:rsidRPr="0012653A" w:rsidRDefault="005C63AD" w:rsidP="0085330A">
            <w:pPr>
              <w:spacing w:before="120" w:after="120"/>
              <w:rPr>
                <w:rFonts w:ascii="Arial" w:hAnsi="Arial"/>
              </w:rPr>
            </w:pPr>
          </w:p>
        </w:tc>
      </w:tr>
      <w:tr w:rsidR="005C63AD" w:rsidRPr="0012653A" w14:paraId="03A50D02" w14:textId="77777777" w:rsidTr="0085330A">
        <w:tc>
          <w:tcPr>
            <w:tcW w:w="2898" w:type="dxa"/>
          </w:tcPr>
          <w:p w14:paraId="3E5A831D" w14:textId="77777777" w:rsidR="005C63AD" w:rsidRPr="0012653A" w:rsidRDefault="005C63AD" w:rsidP="0085330A">
            <w:pPr>
              <w:spacing w:before="120" w:after="120"/>
              <w:jc w:val="right"/>
              <w:rPr>
                <w:rFonts w:ascii="Arial" w:hAnsi="Arial"/>
              </w:rPr>
            </w:pPr>
            <w:r w:rsidRPr="0012653A">
              <w:rPr>
                <w:rFonts w:ascii="Arial" w:hAnsi="Arial"/>
                <w:sz w:val="22"/>
              </w:rPr>
              <w:t>Title</w:t>
            </w:r>
          </w:p>
        </w:tc>
        <w:tc>
          <w:tcPr>
            <w:tcW w:w="6678" w:type="dxa"/>
            <w:tcBorders>
              <w:top w:val="single" w:sz="4" w:space="0" w:color="auto"/>
              <w:bottom w:val="single" w:sz="4" w:space="0" w:color="auto"/>
            </w:tcBorders>
            <w:vAlign w:val="center"/>
          </w:tcPr>
          <w:p w14:paraId="3164D0A5" w14:textId="77777777" w:rsidR="005C63AD" w:rsidRPr="0012653A" w:rsidRDefault="005C63AD" w:rsidP="0085330A">
            <w:pPr>
              <w:spacing w:before="120" w:after="120"/>
              <w:rPr>
                <w:rFonts w:ascii="Arial" w:hAnsi="Arial"/>
              </w:rPr>
            </w:pPr>
          </w:p>
        </w:tc>
      </w:tr>
    </w:tbl>
    <w:p w14:paraId="6DF0A8A4" w14:textId="77777777" w:rsidR="005C63AD" w:rsidRPr="0012653A" w:rsidRDefault="005C63AD" w:rsidP="005C63AD">
      <w:pPr>
        <w:jc w:val="both"/>
        <w:rPr>
          <w:rFonts w:ascii="Arial" w:hAnsi="Arial"/>
          <w:sz w:val="22"/>
        </w:rPr>
      </w:pPr>
    </w:p>
    <w:p w14:paraId="44828E25" w14:textId="77777777" w:rsidR="005C63AD" w:rsidRPr="0012653A" w:rsidRDefault="005C63AD" w:rsidP="005C63AD">
      <w:pPr>
        <w:pStyle w:val="Heading1"/>
        <w:rPr>
          <w:sz w:val="22"/>
        </w:rPr>
        <w:sectPr w:rsidR="005C63AD" w:rsidRPr="0012653A" w:rsidSect="0085330A">
          <w:headerReference w:type="even" r:id="rId48"/>
          <w:headerReference w:type="default" r:id="rId49"/>
          <w:footerReference w:type="even" r:id="rId50"/>
          <w:footerReference w:type="default" r:id="rId51"/>
          <w:headerReference w:type="first" r:id="rId52"/>
          <w:footerReference w:type="first" r:id="rId53"/>
          <w:endnotePr>
            <w:numFmt w:val="decimal"/>
          </w:endnotePr>
          <w:pgSz w:w="12240" w:h="15840" w:code="1"/>
          <w:pgMar w:top="1440" w:right="1350" w:bottom="1440" w:left="1440" w:header="720" w:footer="720" w:gutter="0"/>
          <w:pgNumType w:start="1"/>
          <w:cols w:space="720"/>
          <w:docGrid w:linePitch="326"/>
        </w:sectPr>
      </w:pPr>
    </w:p>
    <w:p w14:paraId="5F93F0F0" w14:textId="77777777" w:rsidR="005B65FE" w:rsidRPr="00812440" w:rsidRDefault="005B65FE" w:rsidP="005B65FE">
      <w:pPr>
        <w:pStyle w:val="Heading1"/>
        <w:spacing w:before="0"/>
        <w:rPr>
          <w:sz w:val="22"/>
        </w:rPr>
      </w:pPr>
      <w:r w:rsidRPr="00812440">
        <w:rPr>
          <w:caps w:val="0"/>
          <w:sz w:val="22"/>
        </w:rPr>
        <w:lastRenderedPageBreak/>
        <w:t xml:space="preserve">Form </w:t>
      </w:r>
      <w:r w:rsidRPr="00812440">
        <w:rPr>
          <w:sz w:val="22"/>
        </w:rPr>
        <w:t xml:space="preserve">LLL - </w:t>
      </w:r>
      <w:r w:rsidRPr="00812440">
        <w:rPr>
          <w:caps w:val="0"/>
          <w:sz w:val="22"/>
        </w:rPr>
        <w:t>Disclosure Of Lobbying Activities</w:t>
      </w:r>
    </w:p>
    <w:p w14:paraId="498F1CAD" w14:textId="77777777" w:rsidR="005C63AD" w:rsidRPr="0012653A" w:rsidRDefault="005C63AD" w:rsidP="005C63AD">
      <w:pPr>
        <w:jc w:val="center"/>
        <w:rPr>
          <w:sz w:val="20"/>
          <w:u w:val="single"/>
        </w:rPr>
      </w:pPr>
    </w:p>
    <w:p w14:paraId="124BEB7F" w14:textId="77777777" w:rsidR="005C63AD" w:rsidRDefault="005C63AD" w:rsidP="005C63AD">
      <w:pPr>
        <w:jc w:val="center"/>
        <w:rPr>
          <w:sz w:val="20"/>
        </w:rPr>
      </w:pPr>
      <w:r w:rsidRPr="0012653A">
        <w:rPr>
          <w:sz w:val="20"/>
        </w:rPr>
        <w:t>COMPLETE THIS FORM TO DISCLOSE LOBBYING ACTIVITIES PURSUANT TO 31 U.S.C. 1352</w:t>
      </w:r>
    </w:p>
    <w:p w14:paraId="05962807" w14:textId="77777777" w:rsidR="005314A1" w:rsidRPr="0012653A" w:rsidRDefault="005314A1" w:rsidP="001516CF">
      <w:pPr>
        <w:pStyle w:val="bodytext0"/>
        <w:tabs>
          <w:tab w:val="left" w:pos="540"/>
        </w:tabs>
        <w:spacing w:before="120" w:after="120"/>
        <w:rPr>
          <w:sz w:val="18"/>
          <w:szCs w:val="18"/>
        </w:rPr>
      </w:pPr>
      <w:r>
        <w:rPr>
          <w:sz w:val="20"/>
        </w:rPr>
        <w:t>FORM LLL APPLICABLE? (Check applicable box)</w:t>
      </w:r>
      <w:r>
        <w:rPr>
          <w:sz w:val="20"/>
        </w:rPr>
        <w:tab/>
      </w:r>
      <w:r w:rsidRPr="0012653A">
        <w:t xml:space="preserve">  </w:t>
      </w:r>
      <w:r>
        <w:tab/>
        <w:t xml:space="preserve">YES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F77D01">
        <w:fldChar w:fldCharType="separate"/>
      </w:r>
      <w:r w:rsidR="00605188" w:rsidRPr="0012653A">
        <w:fldChar w:fldCharType="end"/>
      </w:r>
      <w:r w:rsidRPr="0012653A">
        <w:t xml:space="preserve"> </w:t>
      </w:r>
      <w:r>
        <w:tab/>
      </w:r>
      <w:r w:rsidRPr="0012653A">
        <w:t xml:space="preserve"> </w:t>
      </w:r>
      <w:r>
        <w:tab/>
        <w:t xml:space="preserve">NO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F77D01">
        <w:fldChar w:fldCharType="separate"/>
      </w:r>
      <w:r w:rsidR="00605188" w:rsidRPr="0012653A">
        <w:fldChar w:fldCharType="end"/>
      </w:r>
      <w:r w:rsidRPr="0012653A">
        <w:t xml:space="preserve">  </w:t>
      </w:r>
    </w:p>
    <w:p w14:paraId="7C4ABD29" w14:textId="5497BBAF" w:rsidR="001726F5" w:rsidRPr="001726F5" w:rsidRDefault="001726F5" w:rsidP="001726F5">
      <w:pPr>
        <w:rPr>
          <w:sz w:val="20"/>
        </w:rPr>
      </w:pPr>
      <w:r w:rsidRPr="001726F5">
        <w:rPr>
          <w:sz w:val="20"/>
        </w:rPr>
        <w:t xml:space="preserve">If no, complete only box #4 below. </w:t>
      </w:r>
    </w:p>
    <w:p w14:paraId="11B46593" w14:textId="77777777" w:rsidR="005C63AD" w:rsidRPr="0012653A" w:rsidRDefault="005C63AD" w:rsidP="005C63AD">
      <w:pPr>
        <w:jc w:val="center"/>
        <w:rPr>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080"/>
        <w:gridCol w:w="540"/>
        <w:gridCol w:w="180"/>
        <w:gridCol w:w="576"/>
        <w:gridCol w:w="168"/>
        <w:gridCol w:w="156"/>
        <w:gridCol w:w="540"/>
        <w:gridCol w:w="900"/>
        <w:gridCol w:w="540"/>
        <w:gridCol w:w="1056"/>
        <w:gridCol w:w="630"/>
        <w:gridCol w:w="2562"/>
      </w:tblGrid>
      <w:tr w:rsidR="005C63AD" w:rsidRPr="0012653A" w14:paraId="2C2E8D3A" w14:textId="77777777" w:rsidTr="005C4275">
        <w:tc>
          <w:tcPr>
            <w:tcW w:w="3192" w:type="dxa"/>
            <w:gridSpan w:val="6"/>
            <w:tcBorders>
              <w:bottom w:val="single" w:sz="4" w:space="0" w:color="auto"/>
              <w:right w:val="single" w:sz="4" w:space="0" w:color="auto"/>
            </w:tcBorders>
          </w:tcPr>
          <w:p w14:paraId="50A97CF6" w14:textId="77777777" w:rsidR="005C63AD" w:rsidRPr="0012653A" w:rsidRDefault="005C63AD" w:rsidP="005C4275">
            <w:pPr>
              <w:pStyle w:val="bodytext0"/>
              <w:spacing w:before="120"/>
              <w:jc w:val="center"/>
              <w:rPr>
                <w:b/>
                <w:bCs/>
              </w:rPr>
            </w:pPr>
            <w:r w:rsidRPr="0012653A">
              <w:rPr>
                <w:b/>
                <w:bCs/>
              </w:rPr>
              <w:t>1.  Type of Federal Action:</w:t>
            </w:r>
          </w:p>
        </w:tc>
        <w:tc>
          <w:tcPr>
            <w:tcW w:w="3192" w:type="dxa"/>
            <w:gridSpan w:val="5"/>
            <w:tcBorders>
              <w:left w:val="single" w:sz="4" w:space="0" w:color="auto"/>
              <w:bottom w:val="single" w:sz="4" w:space="0" w:color="auto"/>
              <w:right w:val="single" w:sz="4" w:space="0" w:color="auto"/>
            </w:tcBorders>
          </w:tcPr>
          <w:p w14:paraId="112BCAED" w14:textId="77777777" w:rsidR="005C63AD" w:rsidRPr="0012653A" w:rsidRDefault="005C63AD" w:rsidP="005C4275">
            <w:pPr>
              <w:pStyle w:val="bodytext0"/>
              <w:spacing w:before="120"/>
              <w:jc w:val="center"/>
              <w:rPr>
                <w:b/>
                <w:bCs/>
              </w:rPr>
            </w:pPr>
            <w:r w:rsidRPr="0012653A">
              <w:rPr>
                <w:b/>
                <w:bCs/>
              </w:rPr>
              <w:t>2.  Status of Federal Action:</w:t>
            </w:r>
          </w:p>
        </w:tc>
        <w:tc>
          <w:tcPr>
            <w:tcW w:w="3192" w:type="dxa"/>
            <w:gridSpan w:val="2"/>
            <w:tcBorders>
              <w:left w:val="single" w:sz="4" w:space="0" w:color="auto"/>
              <w:bottom w:val="nil"/>
            </w:tcBorders>
          </w:tcPr>
          <w:p w14:paraId="5814AC9B" w14:textId="77777777" w:rsidR="005C63AD" w:rsidRPr="0012653A" w:rsidRDefault="005C63AD" w:rsidP="005C4275">
            <w:pPr>
              <w:pStyle w:val="bodytext0"/>
              <w:spacing w:before="120"/>
              <w:jc w:val="center"/>
              <w:rPr>
                <w:b/>
                <w:bCs/>
              </w:rPr>
            </w:pPr>
            <w:r w:rsidRPr="0012653A">
              <w:rPr>
                <w:b/>
                <w:bCs/>
              </w:rPr>
              <w:t>3.  Report Type</w:t>
            </w:r>
          </w:p>
        </w:tc>
      </w:tr>
      <w:tr w:rsidR="005C63AD" w:rsidRPr="0012653A" w14:paraId="11DA6286" w14:textId="77777777" w:rsidTr="005C4275">
        <w:trPr>
          <w:trHeight w:val="638"/>
        </w:trPr>
        <w:tc>
          <w:tcPr>
            <w:tcW w:w="648" w:type="dxa"/>
            <w:vMerge w:val="restart"/>
            <w:tcBorders>
              <w:top w:val="nil"/>
              <w:bottom w:val="single" w:sz="4" w:space="0" w:color="auto"/>
              <w:right w:val="nil"/>
            </w:tcBorders>
          </w:tcPr>
          <w:p w14:paraId="10ECB886" w14:textId="2096E223" w:rsidR="005C63AD" w:rsidRPr="0012653A" w:rsidRDefault="00087F34" w:rsidP="00F233D6">
            <w:pPr>
              <w:pStyle w:val="bodytext0"/>
              <w:tabs>
                <w:tab w:val="left" w:pos="540"/>
              </w:tabs>
              <w:spacing w:before="120"/>
              <w:rPr>
                <w:sz w:val="18"/>
                <w:szCs w:val="18"/>
              </w:rPr>
            </w:pPr>
            <w:r>
              <w:rPr>
                <w:noProof/>
              </w:rPr>
              <mc:AlternateContent>
                <mc:Choice Requires="wps">
                  <w:drawing>
                    <wp:anchor distT="0" distB="0" distL="114300" distR="114300" simplePos="0" relativeHeight="251664384" behindDoc="0" locked="0" layoutInCell="1" allowOverlap="1" wp14:anchorId="078BA792" wp14:editId="25E0151E">
                      <wp:simplePos x="0" y="0"/>
                      <wp:positionH relativeFrom="column">
                        <wp:posOffset>-13335</wp:posOffset>
                      </wp:positionH>
                      <wp:positionV relativeFrom="paragraph">
                        <wp:posOffset>100330</wp:posOffset>
                      </wp:positionV>
                      <wp:extent cx="252095" cy="248285"/>
                      <wp:effectExtent l="5715" t="10160" r="8890" b="8255"/>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48285"/>
                              </a:xfrm>
                              <a:prstGeom prst="rect">
                                <a:avLst/>
                              </a:prstGeom>
                              <a:solidFill>
                                <a:srgbClr val="FFFFFF"/>
                              </a:solidFill>
                              <a:ln w="9525">
                                <a:solidFill>
                                  <a:srgbClr val="000000"/>
                                </a:solidFill>
                                <a:miter lim="800000"/>
                                <a:headEnd/>
                                <a:tailEnd/>
                              </a:ln>
                            </wps:spPr>
                            <wps:txbx>
                              <w:txbxContent>
                                <w:p w14:paraId="4CA70A4A" w14:textId="77777777" w:rsidR="008E6109" w:rsidRDefault="008E610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8BA792" id="_x0000_s1030" type="#_x0000_t202" style="position:absolute;margin-left:-1.05pt;margin-top:7.9pt;width:19.85pt;height:1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">
                      <v:textbox>
                        <w:txbxContent>
                          <w:p w14:paraId="4CA70A4A" w14:textId="77777777" w:rsidR="008E6109" w:rsidRDefault="008E6109"/>
                        </w:txbxContent>
                      </v:textbox>
                    </v:shape>
                  </w:pict>
                </mc:Fallback>
              </mc:AlternateContent>
            </w:r>
            <w:r w:rsidR="005C63AD" w:rsidRPr="0012653A">
              <w:t xml:space="preserve"> </w:t>
            </w:r>
          </w:p>
        </w:tc>
        <w:tc>
          <w:tcPr>
            <w:tcW w:w="2544" w:type="dxa"/>
            <w:gridSpan w:val="5"/>
            <w:vMerge w:val="restart"/>
            <w:tcBorders>
              <w:top w:val="nil"/>
              <w:left w:val="nil"/>
              <w:bottom w:val="single" w:sz="4" w:space="0" w:color="auto"/>
              <w:right w:val="single" w:sz="4" w:space="0" w:color="auto"/>
            </w:tcBorders>
          </w:tcPr>
          <w:p w14:paraId="646FA6F9" w14:textId="77777777" w:rsidR="005C63AD" w:rsidRPr="0012653A" w:rsidRDefault="005C63AD" w:rsidP="005C4275">
            <w:pPr>
              <w:pStyle w:val="bodytext0"/>
              <w:tabs>
                <w:tab w:val="left" w:pos="540"/>
              </w:tabs>
              <w:spacing w:before="120"/>
              <w:rPr>
                <w:sz w:val="18"/>
                <w:szCs w:val="18"/>
              </w:rPr>
            </w:pPr>
            <w:r w:rsidRPr="0012653A">
              <w:rPr>
                <w:sz w:val="18"/>
                <w:szCs w:val="18"/>
                <w:lang w:val="fr-FR"/>
              </w:rPr>
              <w:t>a.  contract</w:t>
            </w:r>
            <w:r w:rsidRPr="0012653A">
              <w:rPr>
                <w:sz w:val="18"/>
                <w:szCs w:val="18"/>
                <w:lang w:val="fr-FR"/>
              </w:rPr>
              <w:br/>
              <w:t xml:space="preserve">b.  </w:t>
            </w:r>
            <w:r w:rsidRPr="0012653A">
              <w:rPr>
                <w:sz w:val="18"/>
                <w:szCs w:val="18"/>
              </w:rPr>
              <w:t>grant</w:t>
            </w:r>
            <w:r w:rsidRPr="0012653A">
              <w:rPr>
                <w:sz w:val="18"/>
                <w:szCs w:val="18"/>
              </w:rPr>
              <w:br/>
              <w:t>c.  cooperative agreement</w:t>
            </w:r>
            <w:r w:rsidRPr="0012653A">
              <w:rPr>
                <w:sz w:val="18"/>
                <w:szCs w:val="18"/>
              </w:rPr>
              <w:br/>
              <w:t>d.  loan</w:t>
            </w:r>
            <w:r w:rsidRPr="0012653A">
              <w:rPr>
                <w:sz w:val="18"/>
                <w:szCs w:val="18"/>
              </w:rPr>
              <w:br/>
              <w:t>e.  loan guarantee</w:t>
            </w:r>
            <w:r w:rsidRPr="0012653A">
              <w:rPr>
                <w:sz w:val="18"/>
                <w:szCs w:val="18"/>
              </w:rPr>
              <w:br/>
              <w:t>f.  loan insurance</w:t>
            </w:r>
          </w:p>
        </w:tc>
        <w:tc>
          <w:tcPr>
            <w:tcW w:w="696" w:type="dxa"/>
            <w:gridSpan w:val="2"/>
            <w:vMerge w:val="restart"/>
            <w:tcBorders>
              <w:top w:val="nil"/>
              <w:left w:val="single" w:sz="4" w:space="0" w:color="auto"/>
              <w:bottom w:val="single" w:sz="4" w:space="0" w:color="auto"/>
              <w:right w:val="nil"/>
            </w:tcBorders>
          </w:tcPr>
          <w:p w14:paraId="2A658470" w14:textId="506C80AE" w:rsidR="005C63AD" w:rsidRPr="0012653A" w:rsidRDefault="00087F34" w:rsidP="005C4275">
            <w:pPr>
              <w:pStyle w:val="bodytext0"/>
              <w:tabs>
                <w:tab w:val="left" w:pos="540"/>
              </w:tabs>
              <w:spacing w:before="120"/>
              <w:rPr>
                <w:sz w:val="18"/>
                <w:szCs w:val="18"/>
              </w:rPr>
            </w:pPr>
            <w:r>
              <w:rPr>
                <w:noProof/>
              </w:rPr>
              <mc:AlternateContent>
                <mc:Choice Requires="wps">
                  <w:drawing>
                    <wp:anchor distT="0" distB="0" distL="114300" distR="114300" simplePos="0" relativeHeight="251665408" behindDoc="0" locked="0" layoutInCell="1" allowOverlap="1" wp14:anchorId="13A84B0F" wp14:editId="2962DAB1">
                      <wp:simplePos x="0" y="0"/>
                      <wp:positionH relativeFrom="column">
                        <wp:posOffset>12700</wp:posOffset>
                      </wp:positionH>
                      <wp:positionV relativeFrom="paragraph">
                        <wp:posOffset>100330</wp:posOffset>
                      </wp:positionV>
                      <wp:extent cx="252095" cy="248285"/>
                      <wp:effectExtent l="10795" t="10160" r="13335" b="8255"/>
                      <wp:wrapNone/>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48285"/>
                              </a:xfrm>
                              <a:prstGeom prst="rect">
                                <a:avLst/>
                              </a:prstGeom>
                              <a:solidFill>
                                <a:srgbClr val="FFFFFF"/>
                              </a:solidFill>
                              <a:ln w="9525">
                                <a:solidFill>
                                  <a:srgbClr val="000000"/>
                                </a:solidFill>
                                <a:miter lim="800000"/>
                                <a:headEnd/>
                                <a:tailEnd/>
                              </a:ln>
                            </wps:spPr>
                            <wps:txbx>
                              <w:txbxContent>
                                <w:p w14:paraId="76266A58" w14:textId="77777777" w:rsidR="008E6109" w:rsidRDefault="008E6109" w:rsidP="00F233D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A84B0F" id="_x0000_s1031" type="#_x0000_t202" style="position:absolute;margin-left:1pt;margin-top:7.9pt;width:19.85pt;height:1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">
                      <v:textbox>
                        <w:txbxContent>
                          <w:p w14:paraId="76266A58" w14:textId="77777777" w:rsidR="008E6109" w:rsidRDefault="008E6109" w:rsidP="00F233D6"/>
                        </w:txbxContent>
                      </v:textbox>
                    </v:shape>
                  </w:pict>
                </mc:Fallback>
              </mc:AlternateContent>
            </w:r>
            <w:r w:rsidR="005C63AD" w:rsidRPr="0012653A">
              <w:t xml:space="preserve">  </w:t>
            </w:r>
          </w:p>
        </w:tc>
        <w:tc>
          <w:tcPr>
            <w:tcW w:w="2496" w:type="dxa"/>
            <w:gridSpan w:val="3"/>
            <w:vMerge w:val="restart"/>
            <w:tcBorders>
              <w:top w:val="nil"/>
              <w:left w:val="nil"/>
              <w:bottom w:val="single" w:sz="4" w:space="0" w:color="auto"/>
              <w:right w:val="single" w:sz="4" w:space="0" w:color="auto"/>
            </w:tcBorders>
          </w:tcPr>
          <w:p w14:paraId="13967855" w14:textId="77777777" w:rsidR="005C63AD" w:rsidRPr="0012653A" w:rsidRDefault="005C63AD" w:rsidP="005C4275">
            <w:pPr>
              <w:pStyle w:val="bodytext0"/>
              <w:tabs>
                <w:tab w:val="left" w:pos="540"/>
              </w:tabs>
              <w:spacing w:before="120"/>
              <w:rPr>
                <w:sz w:val="18"/>
                <w:szCs w:val="18"/>
              </w:rPr>
            </w:pPr>
            <w:r w:rsidRPr="0012653A">
              <w:rPr>
                <w:sz w:val="18"/>
                <w:szCs w:val="18"/>
              </w:rPr>
              <w:t>a.</w:t>
            </w:r>
            <w:r>
              <w:rPr>
                <w:sz w:val="18"/>
                <w:szCs w:val="18"/>
              </w:rPr>
              <w:t xml:space="preserve"> </w:t>
            </w:r>
            <w:r w:rsidRPr="0012653A">
              <w:rPr>
                <w:sz w:val="18"/>
                <w:szCs w:val="18"/>
              </w:rPr>
              <w:t xml:space="preserve"> bid/offer/application</w:t>
            </w:r>
            <w:r w:rsidRPr="0012653A">
              <w:rPr>
                <w:sz w:val="18"/>
                <w:szCs w:val="18"/>
              </w:rPr>
              <w:br/>
              <w:t>b.  initial award</w:t>
            </w:r>
            <w:r w:rsidRPr="0012653A">
              <w:rPr>
                <w:sz w:val="18"/>
                <w:szCs w:val="18"/>
              </w:rPr>
              <w:br/>
              <w:t>c.  post-award</w:t>
            </w:r>
          </w:p>
        </w:tc>
        <w:tc>
          <w:tcPr>
            <w:tcW w:w="630" w:type="dxa"/>
            <w:vMerge w:val="restart"/>
            <w:tcBorders>
              <w:top w:val="nil"/>
              <w:left w:val="single" w:sz="4" w:space="0" w:color="auto"/>
              <w:bottom w:val="nil"/>
              <w:right w:val="nil"/>
            </w:tcBorders>
          </w:tcPr>
          <w:p w14:paraId="0E931ED6" w14:textId="00049F91" w:rsidR="005C63AD" w:rsidRPr="0012653A" w:rsidRDefault="00087F34" w:rsidP="00F233D6">
            <w:pPr>
              <w:pStyle w:val="bodytext0"/>
              <w:tabs>
                <w:tab w:val="left" w:pos="540"/>
              </w:tabs>
              <w:spacing w:before="120"/>
              <w:rPr>
                <w:sz w:val="18"/>
                <w:szCs w:val="18"/>
              </w:rPr>
            </w:pPr>
            <w:r>
              <w:rPr>
                <w:noProof/>
              </w:rPr>
              <mc:AlternateContent>
                <mc:Choice Requires="wps">
                  <w:drawing>
                    <wp:anchor distT="0" distB="0" distL="114300" distR="114300" simplePos="0" relativeHeight="251666432" behindDoc="0" locked="0" layoutInCell="1" allowOverlap="1" wp14:anchorId="3A5428B6" wp14:editId="774A7F5A">
                      <wp:simplePos x="0" y="0"/>
                      <wp:positionH relativeFrom="column">
                        <wp:posOffset>5080</wp:posOffset>
                      </wp:positionH>
                      <wp:positionV relativeFrom="paragraph">
                        <wp:posOffset>100330</wp:posOffset>
                      </wp:positionV>
                      <wp:extent cx="252095" cy="248285"/>
                      <wp:effectExtent l="10795" t="10160" r="13335" b="8255"/>
                      <wp:wrapNone/>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48285"/>
                              </a:xfrm>
                              <a:prstGeom prst="rect">
                                <a:avLst/>
                              </a:prstGeom>
                              <a:solidFill>
                                <a:srgbClr val="FFFFFF"/>
                              </a:solidFill>
                              <a:ln w="9525">
                                <a:solidFill>
                                  <a:srgbClr val="000000"/>
                                </a:solidFill>
                                <a:miter lim="800000"/>
                                <a:headEnd/>
                                <a:tailEnd/>
                              </a:ln>
                            </wps:spPr>
                            <wps:txbx>
                              <w:txbxContent>
                                <w:p w14:paraId="0C199FA2" w14:textId="77777777" w:rsidR="008E6109" w:rsidRDefault="008E6109" w:rsidP="00F233D6">
                                  <w:r>
                                    <w:tab/>
                                  </w:r>
                                  <w: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5428B6" id="Text Box 13" o:spid="_x0000_s1032" type="#_x0000_t202" style="position:absolute;margin-left:.4pt;margin-top:7.9pt;width:19.85pt;height:19.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">
                      <v:textbox>
                        <w:txbxContent>
                          <w:p w14:paraId="0C199FA2" w14:textId="77777777" w:rsidR="008E6109" w:rsidRDefault="008E6109" w:rsidP="00F233D6">
                            <w:r>
                              <w:tab/>
                            </w:r>
                            <w:r>
                              <w:tab/>
                            </w:r>
                          </w:p>
                        </w:txbxContent>
                      </v:textbox>
                    </v:shape>
                  </w:pict>
                </mc:Fallback>
              </mc:AlternateContent>
            </w:r>
          </w:p>
        </w:tc>
        <w:tc>
          <w:tcPr>
            <w:tcW w:w="2562" w:type="dxa"/>
            <w:tcBorders>
              <w:top w:val="nil"/>
              <w:left w:val="nil"/>
              <w:bottom w:val="nil"/>
            </w:tcBorders>
          </w:tcPr>
          <w:p w14:paraId="3D12B5EF" w14:textId="77777777" w:rsidR="005C63AD" w:rsidRPr="0012653A" w:rsidRDefault="005C63AD" w:rsidP="005C4275">
            <w:pPr>
              <w:pStyle w:val="bodytext0"/>
              <w:tabs>
                <w:tab w:val="left" w:pos="540"/>
              </w:tabs>
              <w:spacing w:before="120"/>
              <w:rPr>
                <w:sz w:val="18"/>
                <w:szCs w:val="18"/>
              </w:rPr>
            </w:pPr>
            <w:r w:rsidRPr="0012653A">
              <w:rPr>
                <w:sz w:val="18"/>
                <w:szCs w:val="18"/>
              </w:rPr>
              <w:t>a.  initial</w:t>
            </w:r>
            <w:r w:rsidR="0085330A">
              <w:rPr>
                <w:sz w:val="18"/>
                <w:szCs w:val="18"/>
              </w:rPr>
              <w:t xml:space="preserve"> filing</w:t>
            </w:r>
            <w:r w:rsidRPr="0012653A">
              <w:rPr>
                <w:sz w:val="18"/>
                <w:szCs w:val="18"/>
              </w:rPr>
              <w:br/>
              <w:t>b.  material change</w:t>
            </w:r>
          </w:p>
        </w:tc>
      </w:tr>
      <w:tr w:rsidR="005C63AD" w:rsidRPr="0012653A" w14:paraId="76203DFB" w14:textId="77777777" w:rsidTr="005C4275">
        <w:trPr>
          <w:trHeight w:val="795"/>
        </w:trPr>
        <w:tc>
          <w:tcPr>
            <w:tcW w:w="648" w:type="dxa"/>
            <w:vMerge/>
            <w:tcBorders>
              <w:top w:val="nil"/>
              <w:bottom w:val="single" w:sz="4" w:space="0" w:color="auto"/>
              <w:right w:val="nil"/>
            </w:tcBorders>
          </w:tcPr>
          <w:p w14:paraId="02027A36" w14:textId="77777777" w:rsidR="005C63AD" w:rsidRPr="0012653A" w:rsidRDefault="005C63AD" w:rsidP="0085330A">
            <w:pPr>
              <w:pStyle w:val="bodytext0"/>
              <w:tabs>
                <w:tab w:val="left" w:pos="540"/>
              </w:tabs>
            </w:pPr>
          </w:p>
        </w:tc>
        <w:tc>
          <w:tcPr>
            <w:tcW w:w="2544" w:type="dxa"/>
            <w:gridSpan w:val="5"/>
            <w:vMerge/>
            <w:tcBorders>
              <w:top w:val="nil"/>
              <w:left w:val="nil"/>
              <w:bottom w:val="single" w:sz="4" w:space="0" w:color="auto"/>
              <w:right w:val="single" w:sz="4" w:space="0" w:color="auto"/>
            </w:tcBorders>
          </w:tcPr>
          <w:p w14:paraId="341720B1" w14:textId="77777777" w:rsidR="005C63AD" w:rsidRPr="0012653A" w:rsidRDefault="005C63AD" w:rsidP="0085330A">
            <w:pPr>
              <w:pStyle w:val="bodytext0"/>
              <w:tabs>
                <w:tab w:val="left" w:pos="540"/>
              </w:tabs>
              <w:rPr>
                <w:sz w:val="18"/>
                <w:szCs w:val="18"/>
              </w:rPr>
            </w:pPr>
          </w:p>
        </w:tc>
        <w:tc>
          <w:tcPr>
            <w:tcW w:w="696" w:type="dxa"/>
            <w:gridSpan w:val="2"/>
            <w:vMerge/>
            <w:tcBorders>
              <w:top w:val="nil"/>
              <w:left w:val="single" w:sz="4" w:space="0" w:color="auto"/>
              <w:bottom w:val="single" w:sz="4" w:space="0" w:color="auto"/>
              <w:right w:val="nil"/>
            </w:tcBorders>
          </w:tcPr>
          <w:p w14:paraId="764DED2F" w14:textId="77777777" w:rsidR="005C63AD" w:rsidRPr="0012653A" w:rsidRDefault="005C63AD" w:rsidP="0085330A">
            <w:pPr>
              <w:pStyle w:val="bodytext0"/>
              <w:tabs>
                <w:tab w:val="left" w:pos="540"/>
              </w:tabs>
            </w:pPr>
          </w:p>
        </w:tc>
        <w:tc>
          <w:tcPr>
            <w:tcW w:w="2496" w:type="dxa"/>
            <w:gridSpan w:val="3"/>
            <w:vMerge/>
            <w:tcBorders>
              <w:top w:val="nil"/>
              <w:left w:val="nil"/>
              <w:bottom w:val="single" w:sz="4" w:space="0" w:color="auto"/>
              <w:right w:val="single" w:sz="4" w:space="0" w:color="auto"/>
            </w:tcBorders>
          </w:tcPr>
          <w:p w14:paraId="26910E79" w14:textId="77777777" w:rsidR="005C63AD" w:rsidRPr="0012653A" w:rsidRDefault="005C63AD" w:rsidP="0085330A">
            <w:pPr>
              <w:pStyle w:val="bodytext0"/>
              <w:tabs>
                <w:tab w:val="left" w:pos="540"/>
              </w:tabs>
              <w:rPr>
                <w:sz w:val="18"/>
                <w:szCs w:val="18"/>
              </w:rPr>
            </w:pPr>
          </w:p>
        </w:tc>
        <w:tc>
          <w:tcPr>
            <w:tcW w:w="630" w:type="dxa"/>
            <w:vMerge/>
            <w:tcBorders>
              <w:top w:val="nil"/>
              <w:left w:val="single" w:sz="4" w:space="0" w:color="auto"/>
              <w:bottom w:val="single" w:sz="4" w:space="0" w:color="auto"/>
              <w:right w:val="nil"/>
            </w:tcBorders>
          </w:tcPr>
          <w:p w14:paraId="25E50F1A" w14:textId="77777777" w:rsidR="005C63AD" w:rsidRPr="0012653A" w:rsidRDefault="005C63AD" w:rsidP="0085330A">
            <w:pPr>
              <w:pStyle w:val="bodytext0"/>
              <w:tabs>
                <w:tab w:val="left" w:pos="540"/>
              </w:tabs>
            </w:pPr>
          </w:p>
        </w:tc>
        <w:tc>
          <w:tcPr>
            <w:tcW w:w="2562" w:type="dxa"/>
            <w:tcBorders>
              <w:top w:val="nil"/>
              <w:left w:val="nil"/>
              <w:bottom w:val="single" w:sz="4" w:space="0" w:color="auto"/>
            </w:tcBorders>
          </w:tcPr>
          <w:p w14:paraId="5F81156F" w14:textId="77777777" w:rsidR="005C63AD" w:rsidRPr="0012653A" w:rsidRDefault="005C63AD" w:rsidP="00FB7360">
            <w:pPr>
              <w:pStyle w:val="bodytext0"/>
              <w:tabs>
                <w:tab w:val="left" w:pos="186"/>
              </w:tabs>
              <w:spacing w:before="120"/>
              <w:rPr>
                <w:sz w:val="18"/>
                <w:szCs w:val="18"/>
              </w:rPr>
            </w:pPr>
            <w:r w:rsidRPr="0012653A">
              <w:rPr>
                <w:b/>
                <w:bCs/>
                <w:sz w:val="18"/>
                <w:szCs w:val="18"/>
              </w:rPr>
              <w:t>For Material Change Only:</w:t>
            </w:r>
            <w:r w:rsidRPr="0012653A">
              <w:rPr>
                <w:sz w:val="18"/>
                <w:szCs w:val="18"/>
              </w:rPr>
              <w:br/>
              <w:t>Year _____ quarter _____</w:t>
            </w:r>
            <w:r w:rsidRPr="0012653A">
              <w:rPr>
                <w:sz w:val="18"/>
                <w:szCs w:val="18"/>
              </w:rPr>
              <w:br/>
              <w:t>date of last report ________</w:t>
            </w:r>
          </w:p>
        </w:tc>
      </w:tr>
      <w:tr w:rsidR="005C63AD" w:rsidRPr="0012653A" w14:paraId="61C5D63B" w14:textId="77777777" w:rsidTr="005C4275">
        <w:trPr>
          <w:trHeight w:val="359"/>
        </w:trPr>
        <w:tc>
          <w:tcPr>
            <w:tcW w:w="4788" w:type="dxa"/>
            <w:gridSpan w:val="9"/>
            <w:tcBorders>
              <w:top w:val="single" w:sz="4" w:space="0" w:color="auto"/>
              <w:bottom w:val="nil"/>
              <w:right w:val="single" w:sz="4" w:space="0" w:color="auto"/>
            </w:tcBorders>
          </w:tcPr>
          <w:p w14:paraId="4DF6AD49" w14:textId="77777777" w:rsidR="005C63AD" w:rsidRPr="0012653A" w:rsidRDefault="005C63AD" w:rsidP="005C4275">
            <w:pPr>
              <w:pStyle w:val="bodytext0"/>
              <w:spacing w:before="120"/>
              <w:rPr>
                <w:b/>
                <w:bCs/>
                <w:sz w:val="18"/>
                <w:szCs w:val="18"/>
              </w:rPr>
            </w:pPr>
            <w:r w:rsidRPr="0012653A">
              <w:rPr>
                <w:b/>
                <w:bCs/>
                <w:sz w:val="18"/>
                <w:szCs w:val="18"/>
              </w:rPr>
              <w:t>4.  Name and Address of Reporting Entity</w:t>
            </w:r>
          </w:p>
        </w:tc>
        <w:tc>
          <w:tcPr>
            <w:tcW w:w="4788" w:type="dxa"/>
            <w:gridSpan w:val="4"/>
            <w:vMerge w:val="restart"/>
            <w:tcBorders>
              <w:top w:val="single" w:sz="4" w:space="0" w:color="auto"/>
              <w:left w:val="single" w:sz="4" w:space="0" w:color="auto"/>
              <w:bottom w:val="nil"/>
            </w:tcBorders>
          </w:tcPr>
          <w:p w14:paraId="0B62A0F7" w14:textId="77777777" w:rsidR="005C63AD" w:rsidRPr="0012653A" w:rsidRDefault="005C63AD" w:rsidP="005C4275">
            <w:pPr>
              <w:pStyle w:val="bodytext0"/>
              <w:spacing w:before="120"/>
              <w:rPr>
                <w:b/>
                <w:bCs/>
                <w:sz w:val="18"/>
                <w:szCs w:val="18"/>
              </w:rPr>
            </w:pPr>
            <w:r w:rsidRPr="0012653A">
              <w:rPr>
                <w:b/>
                <w:bCs/>
                <w:sz w:val="18"/>
                <w:szCs w:val="18"/>
              </w:rPr>
              <w:t>5.  If Reporting Entity in No. 4 is Subawardee, Enter Name and Address of Prime:</w:t>
            </w:r>
          </w:p>
        </w:tc>
      </w:tr>
      <w:tr w:rsidR="005C63AD" w:rsidRPr="0012653A" w14:paraId="087C618F" w14:textId="77777777" w:rsidTr="005C4275">
        <w:trPr>
          <w:trHeight w:val="525"/>
        </w:trPr>
        <w:tc>
          <w:tcPr>
            <w:tcW w:w="648" w:type="dxa"/>
            <w:tcBorders>
              <w:top w:val="nil"/>
              <w:bottom w:val="nil"/>
              <w:right w:val="nil"/>
            </w:tcBorders>
          </w:tcPr>
          <w:p w14:paraId="7DB87F9B"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F77D01">
              <w:rPr>
                <w:sz w:val="18"/>
                <w:szCs w:val="18"/>
              </w:rPr>
            </w:r>
            <w:r w:rsidR="00F77D01">
              <w:rPr>
                <w:sz w:val="18"/>
                <w:szCs w:val="18"/>
              </w:rPr>
              <w:fldChar w:fldCharType="separate"/>
            </w:r>
            <w:r w:rsidRPr="0012653A">
              <w:rPr>
                <w:sz w:val="18"/>
                <w:szCs w:val="18"/>
              </w:rPr>
              <w:fldChar w:fldCharType="end"/>
            </w:r>
            <w:r w:rsidR="005C63AD" w:rsidRPr="0012653A">
              <w:rPr>
                <w:sz w:val="18"/>
                <w:szCs w:val="18"/>
              </w:rPr>
              <w:t xml:space="preserve">  </w:t>
            </w:r>
          </w:p>
        </w:tc>
        <w:tc>
          <w:tcPr>
            <w:tcW w:w="1800" w:type="dxa"/>
            <w:gridSpan w:val="3"/>
            <w:tcBorders>
              <w:top w:val="nil"/>
              <w:left w:val="nil"/>
              <w:bottom w:val="nil"/>
              <w:right w:val="nil"/>
            </w:tcBorders>
          </w:tcPr>
          <w:p w14:paraId="2A0445E9" w14:textId="77777777" w:rsidR="005C63AD" w:rsidRPr="0012653A" w:rsidRDefault="005C63AD" w:rsidP="005C4275">
            <w:pPr>
              <w:pStyle w:val="bodytext0"/>
              <w:spacing w:before="120"/>
              <w:rPr>
                <w:sz w:val="18"/>
                <w:szCs w:val="18"/>
              </w:rPr>
            </w:pPr>
            <w:r w:rsidRPr="0012653A">
              <w:rPr>
                <w:sz w:val="18"/>
                <w:szCs w:val="18"/>
              </w:rPr>
              <w:t>Prime</w:t>
            </w:r>
          </w:p>
        </w:tc>
        <w:tc>
          <w:tcPr>
            <w:tcW w:w="576" w:type="dxa"/>
            <w:tcBorders>
              <w:top w:val="nil"/>
              <w:left w:val="nil"/>
              <w:bottom w:val="nil"/>
              <w:right w:val="nil"/>
            </w:tcBorders>
          </w:tcPr>
          <w:p w14:paraId="00FAC501"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F77D01">
              <w:rPr>
                <w:sz w:val="18"/>
                <w:szCs w:val="18"/>
              </w:rPr>
            </w:r>
            <w:r w:rsidR="00F77D01">
              <w:rPr>
                <w:sz w:val="18"/>
                <w:szCs w:val="18"/>
              </w:rPr>
              <w:fldChar w:fldCharType="separate"/>
            </w:r>
            <w:r w:rsidRPr="0012653A">
              <w:rPr>
                <w:sz w:val="18"/>
                <w:szCs w:val="18"/>
              </w:rPr>
              <w:fldChar w:fldCharType="end"/>
            </w:r>
            <w:r w:rsidR="005C63AD" w:rsidRPr="0012653A">
              <w:rPr>
                <w:sz w:val="18"/>
                <w:szCs w:val="18"/>
              </w:rPr>
              <w:t xml:space="preserve">  </w:t>
            </w:r>
          </w:p>
        </w:tc>
        <w:tc>
          <w:tcPr>
            <w:tcW w:w="1764" w:type="dxa"/>
            <w:gridSpan w:val="4"/>
            <w:tcBorders>
              <w:top w:val="nil"/>
              <w:left w:val="nil"/>
              <w:bottom w:val="nil"/>
              <w:right w:val="single" w:sz="4" w:space="0" w:color="auto"/>
            </w:tcBorders>
          </w:tcPr>
          <w:p w14:paraId="2F64642C" w14:textId="77777777" w:rsidR="005C63AD" w:rsidRPr="0012653A" w:rsidRDefault="005C63AD" w:rsidP="005C4275">
            <w:pPr>
              <w:pStyle w:val="bodytext0"/>
              <w:spacing w:before="120"/>
              <w:rPr>
                <w:sz w:val="18"/>
                <w:szCs w:val="18"/>
              </w:rPr>
            </w:pPr>
            <w:r w:rsidRPr="0012653A">
              <w:rPr>
                <w:sz w:val="18"/>
                <w:szCs w:val="18"/>
              </w:rPr>
              <w:t>Subawardee</w:t>
            </w:r>
          </w:p>
          <w:p w14:paraId="3963B74A" w14:textId="77777777" w:rsidR="005C63AD" w:rsidRPr="0012653A" w:rsidRDefault="005C63AD" w:rsidP="005C4275">
            <w:pPr>
              <w:pStyle w:val="bodytext0"/>
              <w:spacing w:before="120"/>
              <w:rPr>
                <w:sz w:val="18"/>
                <w:szCs w:val="18"/>
              </w:rPr>
            </w:pPr>
            <w:r w:rsidRPr="0012653A">
              <w:rPr>
                <w:sz w:val="18"/>
                <w:szCs w:val="18"/>
              </w:rPr>
              <w:t>Tier ____, if known</w:t>
            </w:r>
          </w:p>
          <w:p w14:paraId="417B65EA" w14:textId="77777777" w:rsidR="005C63AD" w:rsidRPr="0012653A" w:rsidRDefault="005C63AD" w:rsidP="005C4275">
            <w:pPr>
              <w:pStyle w:val="bodytext0"/>
              <w:spacing w:before="120"/>
              <w:rPr>
                <w:sz w:val="18"/>
                <w:szCs w:val="18"/>
              </w:rPr>
            </w:pPr>
          </w:p>
          <w:p w14:paraId="3601A3DD" w14:textId="77777777" w:rsidR="005C63AD" w:rsidRPr="0012653A" w:rsidRDefault="005C63AD" w:rsidP="005C4275">
            <w:pPr>
              <w:pStyle w:val="bodytext0"/>
              <w:spacing w:before="120"/>
              <w:rPr>
                <w:sz w:val="18"/>
                <w:szCs w:val="18"/>
              </w:rPr>
            </w:pPr>
          </w:p>
        </w:tc>
        <w:tc>
          <w:tcPr>
            <w:tcW w:w="4788" w:type="dxa"/>
            <w:gridSpan w:val="4"/>
            <w:vMerge/>
            <w:tcBorders>
              <w:top w:val="nil"/>
              <w:left w:val="single" w:sz="4" w:space="0" w:color="auto"/>
              <w:bottom w:val="nil"/>
            </w:tcBorders>
          </w:tcPr>
          <w:p w14:paraId="77F837AA" w14:textId="77777777" w:rsidR="005C63AD" w:rsidRPr="0012653A" w:rsidRDefault="005C63AD" w:rsidP="0085330A">
            <w:pPr>
              <w:pStyle w:val="bodytext0"/>
              <w:rPr>
                <w:b/>
                <w:bCs/>
                <w:sz w:val="18"/>
                <w:szCs w:val="18"/>
              </w:rPr>
            </w:pPr>
          </w:p>
        </w:tc>
      </w:tr>
      <w:tr w:rsidR="005C63AD" w:rsidRPr="0012653A" w14:paraId="54888FE3" w14:textId="77777777" w:rsidTr="005C4275">
        <w:tc>
          <w:tcPr>
            <w:tcW w:w="4788" w:type="dxa"/>
            <w:gridSpan w:val="9"/>
            <w:tcBorders>
              <w:top w:val="nil"/>
              <w:bottom w:val="single" w:sz="4" w:space="0" w:color="auto"/>
              <w:right w:val="single" w:sz="4" w:space="0" w:color="auto"/>
            </w:tcBorders>
          </w:tcPr>
          <w:p w14:paraId="26B75489"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c>
          <w:tcPr>
            <w:tcW w:w="4788" w:type="dxa"/>
            <w:gridSpan w:val="4"/>
            <w:tcBorders>
              <w:top w:val="nil"/>
              <w:left w:val="single" w:sz="4" w:space="0" w:color="auto"/>
              <w:bottom w:val="single" w:sz="4" w:space="0" w:color="auto"/>
            </w:tcBorders>
          </w:tcPr>
          <w:p w14:paraId="6232DE57"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r>
      <w:tr w:rsidR="005C63AD" w:rsidRPr="0012653A" w14:paraId="7607A1A9" w14:textId="77777777" w:rsidTr="005C4275">
        <w:tc>
          <w:tcPr>
            <w:tcW w:w="4788" w:type="dxa"/>
            <w:gridSpan w:val="9"/>
            <w:tcBorders>
              <w:top w:val="single" w:sz="4" w:space="0" w:color="auto"/>
              <w:bottom w:val="single" w:sz="4" w:space="0" w:color="auto"/>
              <w:right w:val="single" w:sz="4" w:space="0" w:color="auto"/>
            </w:tcBorders>
            <w:tcMar>
              <w:left w:w="115" w:type="dxa"/>
              <w:right w:w="115" w:type="dxa"/>
            </w:tcMar>
          </w:tcPr>
          <w:p w14:paraId="1604E0F7" w14:textId="3B6C0AD6" w:rsidR="005C63AD" w:rsidRPr="0012653A" w:rsidRDefault="005C63AD" w:rsidP="005C4275">
            <w:pPr>
              <w:pStyle w:val="bodytext0"/>
              <w:spacing w:before="120"/>
              <w:rPr>
                <w:b/>
                <w:bCs/>
                <w:sz w:val="18"/>
                <w:szCs w:val="18"/>
              </w:rPr>
            </w:pPr>
            <w:r w:rsidRPr="0012653A">
              <w:rPr>
                <w:b/>
                <w:bCs/>
                <w:sz w:val="18"/>
                <w:szCs w:val="18"/>
              </w:rPr>
              <w:t xml:space="preserve">6.  Federal </w:t>
            </w:r>
            <w:r w:rsidR="00EC33EC">
              <w:rPr>
                <w:b/>
                <w:bCs/>
                <w:sz w:val="18"/>
                <w:szCs w:val="18"/>
              </w:rPr>
              <w:t>Authority</w:t>
            </w:r>
            <w:r w:rsidRPr="0012653A">
              <w:rPr>
                <w:b/>
                <w:bCs/>
                <w:sz w:val="18"/>
                <w:szCs w:val="18"/>
              </w:rPr>
              <w:t>/Agency:</w:t>
            </w:r>
          </w:p>
        </w:tc>
        <w:tc>
          <w:tcPr>
            <w:tcW w:w="4788" w:type="dxa"/>
            <w:gridSpan w:val="4"/>
            <w:tcBorders>
              <w:top w:val="single" w:sz="4" w:space="0" w:color="auto"/>
              <w:left w:val="single" w:sz="4" w:space="0" w:color="auto"/>
              <w:bottom w:val="single" w:sz="4" w:space="0" w:color="auto"/>
            </w:tcBorders>
          </w:tcPr>
          <w:p w14:paraId="543733FA" w14:textId="77777777" w:rsidR="005C63AD" w:rsidRPr="0012653A" w:rsidRDefault="005C63AD" w:rsidP="005C4275">
            <w:pPr>
              <w:pStyle w:val="bodytext0"/>
              <w:spacing w:before="120"/>
              <w:rPr>
                <w:b/>
                <w:bCs/>
                <w:sz w:val="18"/>
                <w:szCs w:val="18"/>
              </w:rPr>
            </w:pPr>
            <w:r w:rsidRPr="0012653A">
              <w:rPr>
                <w:b/>
                <w:bCs/>
                <w:sz w:val="18"/>
                <w:szCs w:val="18"/>
              </w:rPr>
              <w:t>7. Federal Program Name/Description:</w:t>
            </w:r>
          </w:p>
          <w:p w14:paraId="64D1EC43" w14:textId="77777777" w:rsidR="005C63AD" w:rsidRPr="0012653A" w:rsidRDefault="005C63AD" w:rsidP="005C4275">
            <w:pPr>
              <w:pStyle w:val="bodytext0"/>
              <w:spacing w:before="200"/>
              <w:rPr>
                <w:b/>
                <w:bCs/>
                <w:sz w:val="18"/>
                <w:szCs w:val="18"/>
              </w:rPr>
            </w:pPr>
          </w:p>
          <w:p w14:paraId="6461BC80" w14:textId="77777777" w:rsidR="005C63AD" w:rsidRPr="0012653A" w:rsidRDefault="005C63AD" w:rsidP="005C4275">
            <w:pPr>
              <w:pStyle w:val="bodytext0"/>
              <w:spacing w:before="200"/>
              <w:rPr>
                <w:b/>
                <w:bCs/>
                <w:sz w:val="18"/>
                <w:szCs w:val="18"/>
              </w:rPr>
            </w:pPr>
          </w:p>
          <w:p w14:paraId="14896580" w14:textId="77777777" w:rsidR="005C63AD" w:rsidRPr="0012653A" w:rsidRDefault="005C63AD" w:rsidP="005C4275">
            <w:pPr>
              <w:pStyle w:val="bodytext0"/>
              <w:spacing w:before="200"/>
              <w:rPr>
                <w:b/>
                <w:bCs/>
                <w:sz w:val="18"/>
                <w:szCs w:val="18"/>
              </w:rPr>
            </w:pPr>
            <w:r w:rsidRPr="0012653A">
              <w:rPr>
                <w:b/>
                <w:bCs/>
                <w:sz w:val="18"/>
                <w:szCs w:val="18"/>
              </w:rPr>
              <w:t xml:space="preserve">CFDA Number, </w:t>
            </w:r>
            <w:r w:rsidRPr="0012653A">
              <w:rPr>
                <w:sz w:val="18"/>
                <w:szCs w:val="18"/>
              </w:rPr>
              <w:t>if applicable _____________</w:t>
            </w:r>
          </w:p>
        </w:tc>
      </w:tr>
      <w:tr w:rsidR="005C63AD" w:rsidRPr="0012653A" w14:paraId="37052F8B" w14:textId="77777777" w:rsidTr="005C4275">
        <w:tc>
          <w:tcPr>
            <w:tcW w:w="4788" w:type="dxa"/>
            <w:gridSpan w:val="9"/>
            <w:tcBorders>
              <w:top w:val="single" w:sz="4" w:space="0" w:color="auto"/>
              <w:bottom w:val="single" w:sz="4" w:space="0" w:color="auto"/>
              <w:right w:val="single" w:sz="4" w:space="0" w:color="auto"/>
            </w:tcBorders>
          </w:tcPr>
          <w:p w14:paraId="1DD1B926" w14:textId="77777777" w:rsidR="005C63AD" w:rsidRPr="0012653A" w:rsidRDefault="005C63AD" w:rsidP="005C4275">
            <w:pPr>
              <w:pStyle w:val="bodytext0"/>
              <w:spacing w:before="120"/>
              <w:rPr>
                <w:b/>
                <w:bCs/>
                <w:sz w:val="18"/>
                <w:szCs w:val="18"/>
              </w:rPr>
            </w:pPr>
            <w:r w:rsidRPr="0012653A">
              <w:rPr>
                <w:b/>
                <w:bCs/>
                <w:sz w:val="18"/>
                <w:szCs w:val="18"/>
              </w:rPr>
              <w:t xml:space="preserve">8.  Federal Action Number, </w:t>
            </w:r>
            <w:r w:rsidRPr="0012653A">
              <w:rPr>
                <w:sz w:val="18"/>
                <w:szCs w:val="18"/>
              </w:rPr>
              <w:t>if known</w:t>
            </w:r>
            <w:r w:rsidRPr="0012653A">
              <w:rPr>
                <w:b/>
                <w:bCs/>
                <w:sz w:val="18"/>
                <w:szCs w:val="18"/>
              </w:rPr>
              <w:t>:</w:t>
            </w:r>
          </w:p>
          <w:p w14:paraId="11B897E3" w14:textId="77777777" w:rsidR="005C63AD" w:rsidRPr="0012653A" w:rsidRDefault="005C63AD" w:rsidP="005C4275">
            <w:pPr>
              <w:pStyle w:val="bodytext0"/>
              <w:spacing w:before="120"/>
              <w:rPr>
                <w:b/>
                <w:bCs/>
                <w:sz w:val="18"/>
                <w:szCs w:val="18"/>
              </w:rPr>
            </w:pPr>
          </w:p>
          <w:p w14:paraId="71A791F7" w14:textId="77777777" w:rsidR="005C63AD" w:rsidRPr="0012653A" w:rsidRDefault="005C63AD" w:rsidP="005C4275">
            <w:pPr>
              <w:pStyle w:val="bodytext0"/>
              <w:spacing w:before="120"/>
              <w:rPr>
                <w:b/>
                <w:bCs/>
                <w:sz w:val="18"/>
                <w:szCs w:val="18"/>
              </w:rPr>
            </w:pPr>
          </w:p>
          <w:p w14:paraId="44979AE7" w14:textId="77777777" w:rsidR="005C63AD" w:rsidRPr="0012653A" w:rsidRDefault="005C63AD" w:rsidP="005C4275">
            <w:pPr>
              <w:pStyle w:val="bodytext0"/>
              <w:spacing w:before="120"/>
              <w:rPr>
                <w:b/>
                <w:bCs/>
                <w:sz w:val="18"/>
                <w:szCs w:val="18"/>
              </w:rPr>
            </w:pPr>
          </w:p>
        </w:tc>
        <w:tc>
          <w:tcPr>
            <w:tcW w:w="4788" w:type="dxa"/>
            <w:gridSpan w:val="4"/>
            <w:tcBorders>
              <w:top w:val="single" w:sz="4" w:space="0" w:color="auto"/>
              <w:left w:val="single" w:sz="4" w:space="0" w:color="auto"/>
              <w:bottom w:val="single" w:sz="4" w:space="0" w:color="auto"/>
            </w:tcBorders>
          </w:tcPr>
          <w:p w14:paraId="071E7899" w14:textId="77777777" w:rsidR="005C63AD" w:rsidRPr="0012653A" w:rsidRDefault="005C63AD" w:rsidP="003B63D3">
            <w:pPr>
              <w:pStyle w:val="bodytext0"/>
              <w:spacing w:before="120"/>
              <w:rPr>
                <w:b/>
                <w:bCs/>
                <w:sz w:val="18"/>
                <w:szCs w:val="18"/>
              </w:rPr>
            </w:pPr>
            <w:r w:rsidRPr="0012653A">
              <w:rPr>
                <w:b/>
                <w:bCs/>
                <w:sz w:val="18"/>
                <w:szCs w:val="18"/>
              </w:rPr>
              <w:t xml:space="preserve">9.  Award Amount, </w:t>
            </w:r>
            <w:r w:rsidRPr="0012653A">
              <w:rPr>
                <w:sz w:val="18"/>
                <w:szCs w:val="18"/>
              </w:rPr>
              <w:t>if known</w:t>
            </w:r>
            <w:r w:rsidRPr="0012653A">
              <w:rPr>
                <w:b/>
                <w:bCs/>
                <w:sz w:val="18"/>
                <w:szCs w:val="18"/>
              </w:rPr>
              <w:t>:</w:t>
            </w:r>
          </w:p>
        </w:tc>
      </w:tr>
      <w:tr w:rsidR="005C63AD" w:rsidRPr="0012653A" w14:paraId="6D221514" w14:textId="77777777" w:rsidTr="005C4275">
        <w:trPr>
          <w:trHeight w:val="1682"/>
        </w:trPr>
        <w:tc>
          <w:tcPr>
            <w:tcW w:w="4788" w:type="dxa"/>
            <w:gridSpan w:val="9"/>
            <w:tcBorders>
              <w:top w:val="single" w:sz="4" w:space="0" w:color="auto"/>
              <w:bottom w:val="nil"/>
              <w:right w:val="single" w:sz="4" w:space="0" w:color="auto"/>
            </w:tcBorders>
          </w:tcPr>
          <w:p w14:paraId="5CFDB68B" w14:textId="77777777" w:rsidR="005C63AD" w:rsidRPr="0012653A" w:rsidRDefault="005C63AD" w:rsidP="005C4275">
            <w:pPr>
              <w:pStyle w:val="bodytext0"/>
              <w:spacing w:before="120"/>
              <w:rPr>
                <w:b/>
                <w:bCs/>
                <w:sz w:val="18"/>
                <w:szCs w:val="18"/>
              </w:rPr>
            </w:pPr>
            <w:r w:rsidRPr="0012653A">
              <w:rPr>
                <w:b/>
                <w:bCs/>
                <w:sz w:val="18"/>
                <w:szCs w:val="18"/>
              </w:rPr>
              <w:t>10.  a.  Name and Address of Lobby Entity</w:t>
            </w:r>
          </w:p>
        </w:tc>
        <w:tc>
          <w:tcPr>
            <w:tcW w:w="4788" w:type="dxa"/>
            <w:gridSpan w:val="4"/>
            <w:tcBorders>
              <w:top w:val="single" w:sz="4" w:space="0" w:color="auto"/>
              <w:left w:val="single" w:sz="4" w:space="0" w:color="auto"/>
              <w:bottom w:val="nil"/>
            </w:tcBorders>
          </w:tcPr>
          <w:p w14:paraId="0C50E48A" w14:textId="77777777" w:rsidR="005C63AD" w:rsidRPr="0012653A" w:rsidRDefault="005C63AD" w:rsidP="005C4275">
            <w:pPr>
              <w:pStyle w:val="bodytext0"/>
              <w:spacing w:before="120"/>
              <w:rPr>
                <w:sz w:val="18"/>
                <w:szCs w:val="18"/>
              </w:rPr>
            </w:pPr>
            <w:r w:rsidRPr="0012653A">
              <w:rPr>
                <w:b/>
                <w:bCs/>
                <w:sz w:val="18"/>
                <w:szCs w:val="18"/>
              </w:rPr>
              <w:t xml:space="preserve">b.  Individuals Performing </w:t>
            </w:r>
            <w:r w:rsidRPr="0012653A">
              <w:rPr>
                <w:sz w:val="18"/>
                <w:szCs w:val="18"/>
              </w:rPr>
              <w:t>Services (including address if different from No 10a)</w:t>
            </w:r>
            <w:r w:rsidRPr="0012653A">
              <w:rPr>
                <w:sz w:val="18"/>
                <w:szCs w:val="18"/>
              </w:rPr>
              <w:br/>
              <w:t>(last name, first name, MI)</w:t>
            </w:r>
          </w:p>
          <w:p w14:paraId="165C4725" w14:textId="77777777" w:rsidR="005C63AD" w:rsidRPr="0012653A" w:rsidRDefault="005C63AD" w:rsidP="0085330A">
            <w:pPr>
              <w:pStyle w:val="bodytext0"/>
              <w:rPr>
                <w:b/>
                <w:bCs/>
                <w:sz w:val="18"/>
                <w:szCs w:val="18"/>
              </w:rPr>
            </w:pPr>
          </w:p>
        </w:tc>
      </w:tr>
      <w:tr w:rsidR="005C63AD" w:rsidRPr="0012653A" w14:paraId="5331772B" w14:textId="77777777" w:rsidTr="005C4275">
        <w:tc>
          <w:tcPr>
            <w:tcW w:w="9576" w:type="dxa"/>
            <w:gridSpan w:val="13"/>
            <w:tcBorders>
              <w:top w:val="nil"/>
              <w:bottom w:val="single" w:sz="4" w:space="0" w:color="auto"/>
            </w:tcBorders>
          </w:tcPr>
          <w:p w14:paraId="4F8F9AC6" w14:textId="77777777" w:rsidR="005C63AD" w:rsidRPr="0012653A" w:rsidRDefault="005C63AD" w:rsidP="0085330A">
            <w:pPr>
              <w:pStyle w:val="bodytext0"/>
              <w:spacing w:before="0"/>
              <w:jc w:val="center"/>
              <w:rPr>
                <w:sz w:val="16"/>
                <w:szCs w:val="16"/>
              </w:rPr>
            </w:pPr>
            <w:r w:rsidRPr="0012653A">
              <w:br w:type="page"/>
            </w:r>
            <w:r w:rsidRPr="0012653A">
              <w:rPr>
                <w:sz w:val="16"/>
                <w:szCs w:val="16"/>
              </w:rPr>
              <w:t>(attach Continuation Sheet(s) if necessary)</w:t>
            </w:r>
          </w:p>
        </w:tc>
      </w:tr>
      <w:tr w:rsidR="005C63AD" w:rsidRPr="0012653A" w14:paraId="74B2F8D3" w14:textId="77777777" w:rsidTr="005C4275">
        <w:tc>
          <w:tcPr>
            <w:tcW w:w="4788" w:type="dxa"/>
            <w:gridSpan w:val="9"/>
            <w:tcBorders>
              <w:top w:val="single" w:sz="4" w:space="0" w:color="auto"/>
              <w:bottom w:val="nil"/>
              <w:right w:val="single" w:sz="4" w:space="0" w:color="auto"/>
            </w:tcBorders>
          </w:tcPr>
          <w:p w14:paraId="2BB59346" w14:textId="77777777" w:rsidR="005C63AD" w:rsidRPr="0012653A" w:rsidRDefault="005C63AD" w:rsidP="005C4275">
            <w:pPr>
              <w:pStyle w:val="bodytext0"/>
              <w:spacing w:before="120"/>
              <w:rPr>
                <w:b/>
                <w:bCs/>
                <w:sz w:val="18"/>
                <w:szCs w:val="18"/>
              </w:rPr>
            </w:pPr>
            <w:r w:rsidRPr="0012653A">
              <w:rPr>
                <w:b/>
                <w:bCs/>
                <w:sz w:val="18"/>
                <w:szCs w:val="18"/>
              </w:rPr>
              <w:t>11.  Amount of Payment (check all that apply)</w:t>
            </w:r>
          </w:p>
        </w:tc>
        <w:tc>
          <w:tcPr>
            <w:tcW w:w="4788" w:type="dxa"/>
            <w:gridSpan w:val="4"/>
            <w:tcBorders>
              <w:top w:val="single" w:sz="4" w:space="0" w:color="auto"/>
              <w:left w:val="single" w:sz="4" w:space="0" w:color="auto"/>
              <w:bottom w:val="single" w:sz="4" w:space="0" w:color="auto"/>
            </w:tcBorders>
          </w:tcPr>
          <w:p w14:paraId="6FDFB86C" w14:textId="77777777" w:rsidR="005C63AD" w:rsidRPr="0012653A" w:rsidRDefault="005C63AD" w:rsidP="005C4275">
            <w:pPr>
              <w:pStyle w:val="bodytext0"/>
              <w:spacing w:before="120"/>
              <w:rPr>
                <w:b/>
                <w:bCs/>
                <w:sz w:val="18"/>
                <w:szCs w:val="18"/>
              </w:rPr>
            </w:pPr>
            <w:r w:rsidRPr="0012653A">
              <w:rPr>
                <w:b/>
                <w:bCs/>
                <w:sz w:val="18"/>
                <w:szCs w:val="18"/>
              </w:rPr>
              <w:t>13.  Type of Payment (check all that apply)</w:t>
            </w:r>
          </w:p>
        </w:tc>
      </w:tr>
      <w:tr w:rsidR="005C63AD" w:rsidRPr="0012653A" w14:paraId="732AA770" w14:textId="77777777" w:rsidTr="005C4275">
        <w:trPr>
          <w:trHeight w:val="795"/>
        </w:trPr>
        <w:tc>
          <w:tcPr>
            <w:tcW w:w="1728" w:type="dxa"/>
            <w:gridSpan w:val="2"/>
            <w:tcBorders>
              <w:top w:val="nil"/>
              <w:bottom w:val="single" w:sz="4" w:space="0" w:color="auto"/>
              <w:right w:val="nil"/>
            </w:tcBorders>
            <w:vAlign w:val="center"/>
          </w:tcPr>
          <w:p w14:paraId="11009E95" w14:textId="77777777" w:rsidR="005C63AD" w:rsidRPr="0012653A" w:rsidRDefault="005C63AD" w:rsidP="0085330A">
            <w:pPr>
              <w:pStyle w:val="bodytext0"/>
              <w:tabs>
                <w:tab w:val="left" w:pos="540"/>
              </w:tabs>
              <w:spacing w:before="0"/>
              <w:rPr>
                <w:sz w:val="18"/>
                <w:szCs w:val="18"/>
              </w:rPr>
            </w:pPr>
            <w:r w:rsidRPr="0012653A">
              <w:rPr>
                <w:sz w:val="18"/>
                <w:szCs w:val="18"/>
              </w:rPr>
              <w:t>$ _____________</w:t>
            </w:r>
          </w:p>
        </w:tc>
        <w:tc>
          <w:tcPr>
            <w:tcW w:w="540" w:type="dxa"/>
            <w:tcBorders>
              <w:top w:val="nil"/>
              <w:left w:val="nil"/>
              <w:bottom w:val="single" w:sz="4" w:space="0" w:color="auto"/>
              <w:right w:val="nil"/>
            </w:tcBorders>
            <w:shd w:val="clear" w:color="auto" w:fill="auto"/>
            <w:vAlign w:val="center"/>
          </w:tcPr>
          <w:p w14:paraId="5FD06B35"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F77D01">
              <w:rPr>
                <w:sz w:val="18"/>
                <w:szCs w:val="18"/>
              </w:rPr>
            </w:r>
            <w:r w:rsidR="00F77D01">
              <w:rPr>
                <w:sz w:val="18"/>
                <w:szCs w:val="18"/>
              </w:rPr>
              <w:fldChar w:fldCharType="separate"/>
            </w:r>
            <w:r w:rsidRPr="0012653A">
              <w:rPr>
                <w:sz w:val="18"/>
                <w:szCs w:val="18"/>
              </w:rPr>
              <w:fldChar w:fldCharType="end"/>
            </w:r>
          </w:p>
        </w:tc>
        <w:tc>
          <w:tcPr>
            <w:tcW w:w="1080" w:type="dxa"/>
            <w:gridSpan w:val="4"/>
            <w:tcBorders>
              <w:top w:val="nil"/>
              <w:left w:val="nil"/>
              <w:bottom w:val="single" w:sz="4" w:space="0" w:color="auto"/>
              <w:right w:val="nil"/>
            </w:tcBorders>
            <w:shd w:val="clear" w:color="auto" w:fill="auto"/>
            <w:vAlign w:val="center"/>
          </w:tcPr>
          <w:p w14:paraId="59ADA91E" w14:textId="77777777" w:rsidR="005C63AD" w:rsidRPr="0012653A" w:rsidRDefault="005C63AD" w:rsidP="0085330A">
            <w:pPr>
              <w:pStyle w:val="bodytext0"/>
              <w:spacing w:before="0"/>
              <w:rPr>
                <w:sz w:val="18"/>
                <w:szCs w:val="18"/>
              </w:rPr>
            </w:pPr>
            <w:r w:rsidRPr="0012653A">
              <w:rPr>
                <w:sz w:val="18"/>
                <w:szCs w:val="18"/>
              </w:rPr>
              <w:t>actual</w:t>
            </w:r>
          </w:p>
        </w:tc>
        <w:tc>
          <w:tcPr>
            <w:tcW w:w="540" w:type="dxa"/>
            <w:tcBorders>
              <w:top w:val="nil"/>
              <w:left w:val="nil"/>
              <w:bottom w:val="single" w:sz="4" w:space="0" w:color="auto"/>
              <w:right w:val="nil"/>
            </w:tcBorders>
            <w:shd w:val="clear" w:color="auto" w:fill="auto"/>
            <w:vAlign w:val="center"/>
          </w:tcPr>
          <w:p w14:paraId="763DCE12"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F77D01">
              <w:rPr>
                <w:sz w:val="18"/>
                <w:szCs w:val="18"/>
              </w:rPr>
            </w:r>
            <w:r w:rsidR="00F77D01">
              <w:rPr>
                <w:sz w:val="18"/>
                <w:szCs w:val="18"/>
              </w:rPr>
              <w:fldChar w:fldCharType="separate"/>
            </w:r>
            <w:r w:rsidRPr="0012653A">
              <w:rPr>
                <w:sz w:val="18"/>
                <w:szCs w:val="18"/>
              </w:rPr>
              <w:fldChar w:fldCharType="end"/>
            </w:r>
          </w:p>
        </w:tc>
        <w:tc>
          <w:tcPr>
            <w:tcW w:w="900" w:type="dxa"/>
            <w:tcBorders>
              <w:top w:val="nil"/>
              <w:left w:val="nil"/>
              <w:bottom w:val="single" w:sz="4" w:space="0" w:color="auto"/>
              <w:right w:val="single" w:sz="4" w:space="0" w:color="auto"/>
            </w:tcBorders>
            <w:shd w:val="clear" w:color="auto" w:fill="auto"/>
            <w:vAlign w:val="center"/>
          </w:tcPr>
          <w:p w14:paraId="3C177124" w14:textId="77777777" w:rsidR="005C63AD" w:rsidRPr="0012653A" w:rsidRDefault="005C63AD" w:rsidP="0085330A">
            <w:pPr>
              <w:pStyle w:val="bodytext0"/>
              <w:spacing w:before="0"/>
              <w:rPr>
                <w:sz w:val="18"/>
                <w:szCs w:val="18"/>
              </w:rPr>
            </w:pPr>
            <w:r w:rsidRPr="0012653A">
              <w:rPr>
                <w:sz w:val="18"/>
                <w:szCs w:val="18"/>
              </w:rPr>
              <w:t>planned</w:t>
            </w:r>
          </w:p>
        </w:tc>
        <w:tc>
          <w:tcPr>
            <w:tcW w:w="540" w:type="dxa"/>
            <w:vMerge w:val="restart"/>
            <w:tcBorders>
              <w:top w:val="nil"/>
              <w:left w:val="single" w:sz="4" w:space="0" w:color="auto"/>
              <w:bottom w:val="single" w:sz="4" w:space="0" w:color="auto"/>
              <w:right w:val="nil"/>
            </w:tcBorders>
          </w:tcPr>
          <w:p w14:paraId="6A5C3B6E" w14:textId="77777777" w:rsidR="005C63AD" w:rsidRPr="0012653A" w:rsidRDefault="00605188" w:rsidP="0085330A">
            <w:pPr>
              <w:pStyle w:val="bodytext0"/>
              <w:jc w:val="right"/>
              <w:rPr>
                <w:b/>
                <w:bCs/>
                <w:sz w:val="18"/>
                <w:szCs w:val="18"/>
              </w:rPr>
            </w:pPr>
            <w:r w:rsidRPr="0012653A">
              <w:rPr>
                <w:b/>
                <w:bCs/>
                <w:sz w:val="18"/>
                <w:szCs w:val="18"/>
              </w:rPr>
              <w:fldChar w:fldCharType="begin">
                <w:ffData>
                  <w:name w:val="Check7"/>
                  <w:enabled/>
                  <w:calcOnExit w:val="0"/>
                  <w:checkBox>
                    <w:sizeAuto/>
                    <w:default w:val="0"/>
                  </w:checkBox>
                </w:ffData>
              </w:fldChar>
            </w:r>
            <w:bookmarkStart w:id="8" w:name="Check7"/>
            <w:r w:rsidR="005C63AD"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Pr="0012653A">
              <w:rPr>
                <w:b/>
                <w:bCs/>
                <w:sz w:val="18"/>
                <w:szCs w:val="18"/>
              </w:rPr>
              <w:fldChar w:fldCharType="end"/>
            </w:r>
            <w:bookmarkEnd w:id="8"/>
            <w:r w:rsidR="005C63AD" w:rsidRPr="0012653A">
              <w:rPr>
                <w:b/>
                <w:bCs/>
                <w:sz w:val="18"/>
                <w:szCs w:val="18"/>
              </w:rPr>
              <w:br/>
            </w:r>
            <w:r w:rsidRPr="0012653A">
              <w:rPr>
                <w:b/>
                <w:bCs/>
                <w:sz w:val="18"/>
                <w:szCs w:val="18"/>
              </w:rPr>
              <w:fldChar w:fldCharType="begin">
                <w:ffData>
                  <w:name w:val="Check8"/>
                  <w:enabled/>
                  <w:calcOnExit w:val="0"/>
                  <w:checkBox>
                    <w:sizeAuto/>
                    <w:default w:val="0"/>
                  </w:checkBox>
                </w:ffData>
              </w:fldChar>
            </w:r>
            <w:bookmarkStart w:id="9" w:name="Check8"/>
            <w:r w:rsidR="005C63AD"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Pr="0012653A">
              <w:rPr>
                <w:b/>
                <w:bCs/>
                <w:sz w:val="18"/>
                <w:szCs w:val="18"/>
              </w:rPr>
              <w:fldChar w:fldCharType="end"/>
            </w:r>
            <w:bookmarkEnd w:id="9"/>
            <w:r w:rsidR="005C63AD" w:rsidRPr="0012653A">
              <w:rPr>
                <w:b/>
                <w:bCs/>
                <w:sz w:val="18"/>
                <w:szCs w:val="18"/>
              </w:rPr>
              <w:br/>
            </w:r>
            <w:r w:rsidRPr="0012653A">
              <w:rPr>
                <w:b/>
                <w:bCs/>
                <w:sz w:val="18"/>
                <w:szCs w:val="18"/>
              </w:rPr>
              <w:fldChar w:fldCharType="begin">
                <w:ffData>
                  <w:name w:val="Check9"/>
                  <w:enabled/>
                  <w:calcOnExit w:val="0"/>
                  <w:checkBox>
                    <w:sizeAuto/>
                    <w:default w:val="0"/>
                  </w:checkBox>
                </w:ffData>
              </w:fldChar>
            </w:r>
            <w:bookmarkStart w:id="10" w:name="Check9"/>
            <w:r w:rsidR="005C63AD"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Pr="0012653A">
              <w:rPr>
                <w:b/>
                <w:bCs/>
                <w:sz w:val="18"/>
                <w:szCs w:val="18"/>
              </w:rPr>
              <w:fldChar w:fldCharType="end"/>
            </w:r>
            <w:bookmarkEnd w:id="10"/>
            <w:r w:rsidR="005C63AD" w:rsidRPr="0012653A">
              <w:rPr>
                <w:b/>
                <w:bCs/>
                <w:sz w:val="18"/>
                <w:szCs w:val="18"/>
              </w:rPr>
              <w:br/>
            </w:r>
            <w:r w:rsidRPr="0012653A">
              <w:rPr>
                <w:b/>
                <w:bCs/>
                <w:sz w:val="18"/>
                <w:szCs w:val="18"/>
              </w:rPr>
              <w:fldChar w:fldCharType="begin">
                <w:ffData>
                  <w:name w:val="Check10"/>
                  <w:enabled/>
                  <w:calcOnExit w:val="0"/>
                  <w:checkBox>
                    <w:sizeAuto/>
                    <w:default w:val="0"/>
                  </w:checkBox>
                </w:ffData>
              </w:fldChar>
            </w:r>
            <w:bookmarkStart w:id="11" w:name="Check10"/>
            <w:r w:rsidR="005C63AD"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Pr="0012653A">
              <w:rPr>
                <w:b/>
                <w:bCs/>
                <w:sz w:val="18"/>
                <w:szCs w:val="18"/>
              </w:rPr>
              <w:fldChar w:fldCharType="end"/>
            </w:r>
            <w:bookmarkEnd w:id="11"/>
            <w:r w:rsidR="005C63AD" w:rsidRPr="0012653A">
              <w:rPr>
                <w:b/>
                <w:bCs/>
                <w:sz w:val="18"/>
                <w:szCs w:val="18"/>
              </w:rPr>
              <w:br/>
            </w:r>
            <w:r w:rsidRPr="0012653A">
              <w:rPr>
                <w:b/>
                <w:bCs/>
                <w:sz w:val="18"/>
                <w:szCs w:val="18"/>
              </w:rPr>
              <w:fldChar w:fldCharType="begin">
                <w:ffData>
                  <w:name w:val="Check11"/>
                  <w:enabled/>
                  <w:calcOnExit w:val="0"/>
                  <w:checkBox>
                    <w:sizeAuto/>
                    <w:default w:val="0"/>
                  </w:checkBox>
                </w:ffData>
              </w:fldChar>
            </w:r>
            <w:bookmarkStart w:id="12" w:name="Check11"/>
            <w:r w:rsidR="005C63AD"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Pr="0012653A">
              <w:rPr>
                <w:b/>
                <w:bCs/>
                <w:sz w:val="18"/>
                <w:szCs w:val="18"/>
              </w:rPr>
              <w:fldChar w:fldCharType="end"/>
            </w:r>
            <w:bookmarkEnd w:id="12"/>
            <w:r w:rsidR="005C63AD" w:rsidRPr="0012653A">
              <w:rPr>
                <w:b/>
                <w:bCs/>
                <w:sz w:val="18"/>
                <w:szCs w:val="18"/>
              </w:rPr>
              <w:br/>
            </w:r>
            <w:r w:rsidRPr="0012653A">
              <w:rPr>
                <w:b/>
                <w:bCs/>
                <w:sz w:val="18"/>
                <w:szCs w:val="18"/>
              </w:rPr>
              <w:fldChar w:fldCharType="begin">
                <w:ffData>
                  <w:name w:val="Check12"/>
                  <w:enabled/>
                  <w:calcOnExit w:val="0"/>
                  <w:checkBox>
                    <w:sizeAuto/>
                    <w:default w:val="0"/>
                  </w:checkBox>
                </w:ffData>
              </w:fldChar>
            </w:r>
            <w:bookmarkStart w:id="13" w:name="Check12"/>
            <w:r w:rsidR="005C63AD"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Pr="0012653A">
              <w:rPr>
                <w:b/>
                <w:bCs/>
                <w:sz w:val="18"/>
                <w:szCs w:val="18"/>
              </w:rPr>
              <w:fldChar w:fldCharType="end"/>
            </w:r>
            <w:bookmarkEnd w:id="13"/>
          </w:p>
        </w:tc>
        <w:tc>
          <w:tcPr>
            <w:tcW w:w="4248" w:type="dxa"/>
            <w:gridSpan w:val="3"/>
            <w:vMerge w:val="restart"/>
            <w:tcBorders>
              <w:top w:val="nil"/>
              <w:left w:val="nil"/>
              <w:bottom w:val="single" w:sz="4" w:space="0" w:color="auto"/>
            </w:tcBorders>
          </w:tcPr>
          <w:p w14:paraId="6F60E47E" w14:textId="77777777" w:rsidR="005C63AD" w:rsidRPr="0012653A" w:rsidRDefault="005C63AD" w:rsidP="0085330A">
            <w:pPr>
              <w:pStyle w:val="bodytext0"/>
              <w:ind w:left="-108"/>
              <w:rPr>
                <w:b/>
                <w:bCs/>
                <w:sz w:val="18"/>
                <w:szCs w:val="18"/>
              </w:rPr>
            </w:pPr>
            <w:r w:rsidRPr="0012653A">
              <w:rPr>
                <w:sz w:val="18"/>
                <w:szCs w:val="18"/>
              </w:rPr>
              <w:t>a.  retainer</w:t>
            </w:r>
            <w:r w:rsidRPr="0012653A">
              <w:rPr>
                <w:sz w:val="18"/>
                <w:szCs w:val="18"/>
              </w:rPr>
              <w:br/>
              <w:t>b.  one-time fee</w:t>
            </w:r>
            <w:r w:rsidRPr="0012653A">
              <w:rPr>
                <w:sz w:val="18"/>
                <w:szCs w:val="18"/>
              </w:rPr>
              <w:br/>
              <w:t>c.  commission</w:t>
            </w:r>
            <w:r w:rsidRPr="0012653A">
              <w:rPr>
                <w:sz w:val="18"/>
                <w:szCs w:val="18"/>
              </w:rPr>
              <w:br/>
              <w:t>d.  contingent fee</w:t>
            </w:r>
            <w:r w:rsidRPr="0012653A">
              <w:rPr>
                <w:sz w:val="18"/>
                <w:szCs w:val="18"/>
              </w:rPr>
              <w:br/>
              <w:t>e.  deferred</w:t>
            </w:r>
            <w:r w:rsidRPr="0012653A">
              <w:rPr>
                <w:sz w:val="18"/>
                <w:szCs w:val="18"/>
              </w:rPr>
              <w:br/>
              <w:t>f.  other, specify _________________________</w:t>
            </w:r>
          </w:p>
        </w:tc>
      </w:tr>
      <w:tr w:rsidR="005C63AD" w:rsidRPr="0012653A" w14:paraId="6D59FA4E" w14:textId="77777777" w:rsidTr="005C4275">
        <w:trPr>
          <w:trHeight w:val="398"/>
        </w:trPr>
        <w:tc>
          <w:tcPr>
            <w:tcW w:w="4788" w:type="dxa"/>
            <w:gridSpan w:val="9"/>
            <w:tcBorders>
              <w:top w:val="single" w:sz="4" w:space="0" w:color="auto"/>
              <w:bottom w:val="nil"/>
              <w:right w:val="single" w:sz="4" w:space="0" w:color="auto"/>
            </w:tcBorders>
            <w:vAlign w:val="center"/>
          </w:tcPr>
          <w:p w14:paraId="466662A8" w14:textId="77777777" w:rsidR="005C63AD" w:rsidRPr="0012653A" w:rsidRDefault="005C63AD" w:rsidP="0085330A">
            <w:pPr>
              <w:pStyle w:val="bodytext0"/>
              <w:spacing w:before="0"/>
              <w:rPr>
                <w:b/>
                <w:bCs/>
                <w:sz w:val="18"/>
                <w:szCs w:val="18"/>
              </w:rPr>
            </w:pPr>
            <w:r w:rsidRPr="0012653A">
              <w:rPr>
                <w:b/>
                <w:bCs/>
                <w:sz w:val="18"/>
                <w:szCs w:val="18"/>
              </w:rPr>
              <w:t>12.  Form of Payment (check all that apply):</w:t>
            </w:r>
          </w:p>
        </w:tc>
        <w:tc>
          <w:tcPr>
            <w:tcW w:w="540" w:type="dxa"/>
            <w:vMerge/>
            <w:tcBorders>
              <w:top w:val="nil"/>
              <w:left w:val="single" w:sz="4" w:space="0" w:color="auto"/>
              <w:bottom w:val="single" w:sz="4" w:space="0" w:color="auto"/>
              <w:right w:val="nil"/>
            </w:tcBorders>
          </w:tcPr>
          <w:p w14:paraId="60E3A151"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17B09BE9" w14:textId="77777777" w:rsidR="005C63AD" w:rsidRPr="0012653A" w:rsidRDefault="005C63AD" w:rsidP="0085330A">
            <w:pPr>
              <w:pStyle w:val="bodytext0"/>
              <w:rPr>
                <w:sz w:val="18"/>
                <w:szCs w:val="18"/>
              </w:rPr>
            </w:pPr>
          </w:p>
        </w:tc>
      </w:tr>
      <w:tr w:rsidR="005C63AD" w:rsidRPr="0012653A" w14:paraId="07BE1842" w14:textId="77777777" w:rsidTr="00DA4397">
        <w:trPr>
          <w:trHeight w:val="397"/>
        </w:trPr>
        <w:tc>
          <w:tcPr>
            <w:tcW w:w="4788" w:type="dxa"/>
            <w:gridSpan w:val="9"/>
            <w:tcBorders>
              <w:top w:val="nil"/>
              <w:bottom w:val="single" w:sz="4" w:space="0" w:color="auto"/>
              <w:right w:val="single" w:sz="4" w:space="0" w:color="auto"/>
            </w:tcBorders>
            <w:vAlign w:val="center"/>
          </w:tcPr>
          <w:p w14:paraId="2FE4792C" w14:textId="77777777" w:rsidR="005C63AD" w:rsidRPr="0012653A" w:rsidRDefault="00605188" w:rsidP="0085330A">
            <w:pPr>
              <w:pStyle w:val="bodytext250"/>
              <w:rPr>
                <w:sz w:val="18"/>
                <w:szCs w:val="18"/>
              </w:rPr>
            </w:pPr>
            <w:r w:rsidRPr="0012653A">
              <w:rPr>
                <w:sz w:val="18"/>
                <w:szCs w:val="18"/>
              </w:rPr>
              <w:fldChar w:fldCharType="begin">
                <w:ffData>
                  <w:name w:val="Check13"/>
                  <w:enabled/>
                  <w:calcOnExit w:val="0"/>
                  <w:checkBox>
                    <w:sizeAuto/>
                    <w:default w:val="0"/>
                  </w:checkBox>
                </w:ffData>
              </w:fldChar>
            </w:r>
            <w:bookmarkStart w:id="14" w:name="Check13"/>
            <w:r w:rsidR="005C63AD" w:rsidRPr="0012653A">
              <w:rPr>
                <w:sz w:val="18"/>
                <w:szCs w:val="18"/>
              </w:rPr>
              <w:instrText xml:space="preserve"> FORMCHECKBOX </w:instrText>
            </w:r>
            <w:r w:rsidR="00F77D01">
              <w:rPr>
                <w:sz w:val="18"/>
                <w:szCs w:val="18"/>
              </w:rPr>
            </w:r>
            <w:r w:rsidR="00F77D01">
              <w:rPr>
                <w:sz w:val="18"/>
                <w:szCs w:val="18"/>
              </w:rPr>
              <w:fldChar w:fldCharType="separate"/>
            </w:r>
            <w:r w:rsidRPr="0012653A">
              <w:rPr>
                <w:sz w:val="18"/>
                <w:szCs w:val="18"/>
              </w:rPr>
              <w:fldChar w:fldCharType="end"/>
            </w:r>
            <w:bookmarkEnd w:id="14"/>
            <w:r w:rsidR="005C63AD" w:rsidRPr="0012653A">
              <w:rPr>
                <w:sz w:val="18"/>
                <w:szCs w:val="18"/>
              </w:rPr>
              <w:t xml:space="preserve">  a.  cash</w:t>
            </w:r>
          </w:p>
          <w:p w14:paraId="6B096A1E" w14:textId="77777777" w:rsidR="005C63AD" w:rsidRPr="0012653A" w:rsidRDefault="00605188" w:rsidP="0085330A">
            <w:pPr>
              <w:pStyle w:val="bodytext250"/>
              <w:rPr>
                <w:sz w:val="18"/>
                <w:szCs w:val="18"/>
              </w:rPr>
            </w:pPr>
            <w:r w:rsidRPr="0012653A">
              <w:rPr>
                <w:sz w:val="18"/>
                <w:szCs w:val="18"/>
              </w:rPr>
              <w:fldChar w:fldCharType="begin">
                <w:ffData>
                  <w:name w:val="Check14"/>
                  <w:enabled/>
                  <w:calcOnExit w:val="0"/>
                  <w:checkBox>
                    <w:sizeAuto/>
                    <w:default w:val="0"/>
                  </w:checkBox>
                </w:ffData>
              </w:fldChar>
            </w:r>
            <w:bookmarkStart w:id="15" w:name="Check14"/>
            <w:r w:rsidR="005C63AD" w:rsidRPr="0012653A">
              <w:rPr>
                <w:sz w:val="18"/>
                <w:szCs w:val="18"/>
              </w:rPr>
              <w:instrText xml:space="preserve"> FORMCHECKBOX </w:instrText>
            </w:r>
            <w:r w:rsidR="00F77D01">
              <w:rPr>
                <w:sz w:val="18"/>
                <w:szCs w:val="18"/>
              </w:rPr>
            </w:r>
            <w:r w:rsidR="00F77D01">
              <w:rPr>
                <w:sz w:val="18"/>
                <w:szCs w:val="18"/>
              </w:rPr>
              <w:fldChar w:fldCharType="separate"/>
            </w:r>
            <w:r w:rsidRPr="0012653A">
              <w:rPr>
                <w:sz w:val="18"/>
                <w:szCs w:val="18"/>
              </w:rPr>
              <w:fldChar w:fldCharType="end"/>
            </w:r>
            <w:bookmarkEnd w:id="15"/>
            <w:r w:rsidR="005C63AD" w:rsidRPr="0012653A">
              <w:rPr>
                <w:sz w:val="18"/>
                <w:szCs w:val="18"/>
              </w:rPr>
              <w:t xml:space="preserve">  b.  in-kind; specify:  nature ______________</w:t>
            </w:r>
          </w:p>
          <w:p w14:paraId="6338F8A2" w14:textId="77777777" w:rsidR="005C63AD" w:rsidRPr="0012653A" w:rsidRDefault="005C63AD" w:rsidP="0085330A">
            <w:pPr>
              <w:pStyle w:val="bodytext250"/>
              <w:rPr>
                <w:sz w:val="18"/>
                <w:szCs w:val="18"/>
              </w:rPr>
            </w:pPr>
          </w:p>
          <w:p w14:paraId="1BA742E2" w14:textId="77777777" w:rsidR="005C63AD" w:rsidRDefault="005C63AD" w:rsidP="0085330A">
            <w:pPr>
              <w:pStyle w:val="bodytext250"/>
              <w:tabs>
                <w:tab w:val="left" w:pos="2250"/>
              </w:tabs>
              <w:rPr>
                <w:sz w:val="18"/>
                <w:szCs w:val="18"/>
              </w:rPr>
            </w:pPr>
            <w:r w:rsidRPr="0012653A">
              <w:rPr>
                <w:b/>
                <w:bCs/>
                <w:sz w:val="18"/>
                <w:szCs w:val="18"/>
              </w:rPr>
              <w:tab/>
            </w:r>
            <w:r w:rsidRPr="0012653A">
              <w:rPr>
                <w:b/>
                <w:bCs/>
                <w:sz w:val="18"/>
                <w:szCs w:val="18"/>
              </w:rPr>
              <w:tab/>
            </w:r>
            <w:r w:rsidRPr="0012653A">
              <w:rPr>
                <w:sz w:val="18"/>
                <w:szCs w:val="18"/>
              </w:rPr>
              <w:t>value _______________</w:t>
            </w:r>
          </w:p>
          <w:p w14:paraId="7ABD9E62" w14:textId="77777777" w:rsidR="0085330A" w:rsidRPr="0012653A" w:rsidRDefault="0085330A" w:rsidP="0085330A">
            <w:pPr>
              <w:pStyle w:val="bodytext250"/>
              <w:tabs>
                <w:tab w:val="left" w:pos="2250"/>
              </w:tabs>
              <w:rPr>
                <w:sz w:val="18"/>
                <w:szCs w:val="18"/>
              </w:rPr>
            </w:pPr>
          </w:p>
        </w:tc>
        <w:tc>
          <w:tcPr>
            <w:tcW w:w="540" w:type="dxa"/>
            <w:vMerge/>
            <w:tcBorders>
              <w:top w:val="nil"/>
              <w:left w:val="single" w:sz="4" w:space="0" w:color="auto"/>
              <w:bottom w:val="single" w:sz="4" w:space="0" w:color="auto"/>
              <w:right w:val="nil"/>
            </w:tcBorders>
          </w:tcPr>
          <w:p w14:paraId="5771FDFA"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4B293AB5" w14:textId="77777777" w:rsidR="005C63AD" w:rsidRPr="0012653A" w:rsidRDefault="005C63AD" w:rsidP="0085330A">
            <w:pPr>
              <w:pStyle w:val="bodytext0"/>
              <w:rPr>
                <w:sz w:val="18"/>
                <w:szCs w:val="18"/>
              </w:rPr>
            </w:pPr>
          </w:p>
        </w:tc>
      </w:tr>
      <w:tr w:rsidR="005C63AD" w:rsidRPr="0012653A" w14:paraId="5DA27BE9" w14:textId="77777777" w:rsidTr="00DA4397">
        <w:tc>
          <w:tcPr>
            <w:tcW w:w="9576" w:type="dxa"/>
            <w:gridSpan w:val="13"/>
            <w:tcBorders>
              <w:top w:val="single" w:sz="4" w:space="0" w:color="auto"/>
              <w:bottom w:val="single" w:sz="4" w:space="0" w:color="auto"/>
            </w:tcBorders>
          </w:tcPr>
          <w:p w14:paraId="22B56209" w14:textId="77777777" w:rsidR="005C63AD" w:rsidRPr="0012653A" w:rsidRDefault="005C63AD" w:rsidP="005C4275">
            <w:pPr>
              <w:pStyle w:val="bodytext0"/>
              <w:spacing w:before="120"/>
              <w:ind w:left="403" w:hanging="403"/>
              <w:rPr>
                <w:b/>
                <w:bCs/>
                <w:sz w:val="18"/>
                <w:szCs w:val="18"/>
              </w:rPr>
            </w:pPr>
            <w:r w:rsidRPr="0012653A">
              <w:rPr>
                <w:b/>
                <w:bCs/>
                <w:sz w:val="18"/>
                <w:szCs w:val="18"/>
              </w:rPr>
              <w:lastRenderedPageBreak/>
              <w:t>14.  Brief Description of Services Performed or to be performed and Date(s) of Service, including officer(s), employee(s), or member(s) contacted, for Payment Indicated in Item 11:</w:t>
            </w:r>
          </w:p>
          <w:p w14:paraId="237EC6BE" w14:textId="77777777" w:rsidR="005C63AD" w:rsidRPr="0012653A" w:rsidRDefault="005C63AD" w:rsidP="0085330A">
            <w:pPr>
              <w:pStyle w:val="bodytext0"/>
              <w:ind w:left="405" w:hanging="405"/>
              <w:rPr>
                <w:b/>
                <w:bCs/>
                <w:sz w:val="18"/>
                <w:szCs w:val="18"/>
              </w:rPr>
            </w:pPr>
          </w:p>
          <w:p w14:paraId="519B27D6" w14:textId="77777777" w:rsidR="005C63AD" w:rsidRPr="0012653A" w:rsidRDefault="005C63AD" w:rsidP="0085330A">
            <w:pPr>
              <w:pStyle w:val="bodytext0"/>
              <w:ind w:left="405" w:hanging="405"/>
              <w:rPr>
                <w:b/>
                <w:bCs/>
                <w:sz w:val="18"/>
                <w:szCs w:val="18"/>
              </w:rPr>
            </w:pPr>
          </w:p>
          <w:p w14:paraId="48541B27" w14:textId="77777777" w:rsidR="005C63AD" w:rsidRPr="0012653A" w:rsidRDefault="005C63AD" w:rsidP="0085330A">
            <w:pPr>
              <w:pStyle w:val="bodytext0"/>
              <w:ind w:left="405" w:hanging="405"/>
              <w:jc w:val="center"/>
              <w:rPr>
                <w:sz w:val="18"/>
                <w:szCs w:val="18"/>
              </w:rPr>
            </w:pPr>
            <w:r w:rsidRPr="0012653A">
              <w:rPr>
                <w:sz w:val="18"/>
                <w:szCs w:val="18"/>
              </w:rPr>
              <w:t>(attach Continuation Sheet(s) if necessary)</w:t>
            </w:r>
          </w:p>
        </w:tc>
      </w:tr>
      <w:tr w:rsidR="005C63AD" w:rsidRPr="0012653A" w14:paraId="2B8402DA" w14:textId="77777777" w:rsidTr="0085330A">
        <w:tc>
          <w:tcPr>
            <w:tcW w:w="4788" w:type="dxa"/>
            <w:gridSpan w:val="9"/>
            <w:tcBorders>
              <w:top w:val="single" w:sz="4" w:space="0" w:color="auto"/>
              <w:right w:val="nil"/>
            </w:tcBorders>
          </w:tcPr>
          <w:p w14:paraId="3D788431" w14:textId="77777777" w:rsidR="005C63AD" w:rsidRPr="0012653A" w:rsidRDefault="005C63AD" w:rsidP="005C4275">
            <w:pPr>
              <w:pStyle w:val="bodytext0"/>
              <w:spacing w:before="120"/>
              <w:rPr>
                <w:b/>
                <w:bCs/>
                <w:sz w:val="18"/>
                <w:szCs w:val="18"/>
              </w:rPr>
            </w:pPr>
            <w:r w:rsidRPr="0012653A">
              <w:rPr>
                <w:b/>
                <w:bCs/>
                <w:sz w:val="18"/>
                <w:szCs w:val="18"/>
              </w:rPr>
              <w:t xml:space="preserve">15.  Continuation Sheet(s) attached: </w:t>
            </w:r>
          </w:p>
        </w:tc>
        <w:tc>
          <w:tcPr>
            <w:tcW w:w="4788" w:type="dxa"/>
            <w:gridSpan w:val="4"/>
            <w:tcBorders>
              <w:top w:val="single" w:sz="4" w:space="0" w:color="auto"/>
              <w:left w:val="nil"/>
            </w:tcBorders>
          </w:tcPr>
          <w:p w14:paraId="537430E1" w14:textId="77777777" w:rsidR="005C63AD" w:rsidRPr="0012653A" w:rsidRDefault="005C63AD" w:rsidP="005C4275">
            <w:pPr>
              <w:pStyle w:val="bodytext0"/>
              <w:tabs>
                <w:tab w:val="left" w:pos="972"/>
              </w:tabs>
              <w:spacing w:before="120"/>
              <w:rPr>
                <w:b/>
                <w:bCs/>
                <w:sz w:val="18"/>
                <w:szCs w:val="18"/>
              </w:rPr>
            </w:pPr>
            <w:r w:rsidRPr="0012653A">
              <w:rPr>
                <w:b/>
                <w:bCs/>
                <w:sz w:val="18"/>
                <w:szCs w:val="18"/>
              </w:rPr>
              <w:t xml:space="preserve">Yes  </w:t>
            </w:r>
            <w:r w:rsidR="00605188" w:rsidRPr="0012653A">
              <w:rPr>
                <w:b/>
                <w:bCs/>
                <w:sz w:val="18"/>
                <w:szCs w:val="18"/>
              </w:rPr>
              <w:fldChar w:fldCharType="begin">
                <w:ffData>
                  <w:name w:val="Check15"/>
                  <w:enabled/>
                  <w:calcOnExit w:val="0"/>
                  <w:checkBox>
                    <w:sizeAuto/>
                    <w:default w:val="0"/>
                  </w:checkBox>
                </w:ffData>
              </w:fldChar>
            </w:r>
            <w:bookmarkStart w:id="16" w:name="Check15"/>
            <w:r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00605188" w:rsidRPr="0012653A">
              <w:rPr>
                <w:b/>
                <w:bCs/>
                <w:sz w:val="18"/>
                <w:szCs w:val="18"/>
              </w:rPr>
              <w:fldChar w:fldCharType="end"/>
            </w:r>
            <w:bookmarkEnd w:id="16"/>
            <w:r w:rsidRPr="0012653A">
              <w:rPr>
                <w:b/>
                <w:bCs/>
                <w:sz w:val="18"/>
                <w:szCs w:val="18"/>
              </w:rPr>
              <w:tab/>
              <w:t xml:space="preserve">No  </w:t>
            </w:r>
            <w:r w:rsidR="00605188" w:rsidRPr="0012653A">
              <w:rPr>
                <w:b/>
                <w:bCs/>
                <w:sz w:val="18"/>
                <w:szCs w:val="18"/>
              </w:rPr>
              <w:fldChar w:fldCharType="begin">
                <w:ffData>
                  <w:name w:val="Check16"/>
                  <w:enabled/>
                  <w:calcOnExit w:val="0"/>
                  <w:checkBox>
                    <w:sizeAuto/>
                    <w:default w:val="0"/>
                  </w:checkBox>
                </w:ffData>
              </w:fldChar>
            </w:r>
            <w:bookmarkStart w:id="17" w:name="Check16"/>
            <w:r w:rsidRPr="0012653A">
              <w:rPr>
                <w:b/>
                <w:bCs/>
                <w:sz w:val="18"/>
                <w:szCs w:val="18"/>
              </w:rPr>
              <w:instrText xml:space="preserve"> FORMCHECKBOX </w:instrText>
            </w:r>
            <w:r w:rsidR="00F77D01">
              <w:rPr>
                <w:b/>
                <w:bCs/>
                <w:sz w:val="18"/>
                <w:szCs w:val="18"/>
              </w:rPr>
            </w:r>
            <w:r w:rsidR="00F77D01">
              <w:rPr>
                <w:b/>
                <w:bCs/>
                <w:sz w:val="18"/>
                <w:szCs w:val="18"/>
              </w:rPr>
              <w:fldChar w:fldCharType="separate"/>
            </w:r>
            <w:r w:rsidR="00605188" w:rsidRPr="0012653A">
              <w:rPr>
                <w:b/>
                <w:bCs/>
                <w:sz w:val="18"/>
                <w:szCs w:val="18"/>
              </w:rPr>
              <w:fldChar w:fldCharType="end"/>
            </w:r>
            <w:bookmarkEnd w:id="17"/>
          </w:p>
        </w:tc>
      </w:tr>
      <w:tr w:rsidR="005C63AD" w:rsidRPr="0012653A" w14:paraId="16CFA47E" w14:textId="77777777" w:rsidTr="0085330A">
        <w:tblPrEx>
          <w:tblBorders>
            <w:insideH w:val="none" w:sz="0" w:space="0" w:color="auto"/>
            <w:insideV w:val="none" w:sz="0" w:space="0" w:color="auto"/>
          </w:tblBorders>
        </w:tblPrEx>
        <w:tc>
          <w:tcPr>
            <w:tcW w:w="4788" w:type="dxa"/>
            <w:gridSpan w:val="9"/>
            <w:tcBorders>
              <w:bottom w:val="single" w:sz="4" w:space="0" w:color="auto"/>
            </w:tcBorders>
          </w:tcPr>
          <w:p w14:paraId="026E3A3E" w14:textId="77777777" w:rsidR="005C63AD" w:rsidRPr="0012653A" w:rsidRDefault="005C63AD" w:rsidP="005C4275">
            <w:pPr>
              <w:pStyle w:val="bodytext0"/>
              <w:spacing w:before="120"/>
              <w:ind w:left="360" w:hanging="360"/>
              <w:rPr>
                <w:b/>
                <w:bCs/>
                <w:sz w:val="18"/>
                <w:szCs w:val="18"/>
              </w:rPr>
            </w:pPr>
            <w:r w:rsidRPr="0012653A">
              <w:rPr>
                <w:b/>
                <w:bCs/>
                <w:sz w:val="18"/>
                <w:szCs w:val="18"/>
              </w:rPr>
              <w:t>16</w:t>
            </w:r>
            <w:r w:rsidRPr="0012653A">
              <w:rPr>
                <w:b/>
                <w:bCs/>
                <w:sz w:val="16"/>
                <w:szCs w:val="16"/>
              </w:rPr>
              <w:t xml:space="preserve">.  </w:t>
            </w:r>
            <w:r w:rsidRPr="0012653A">
              <w:rPr>
                <w:sz w:val="16"/>
                <w:szCs w:val="16"/>
              </w:rPr>
              <w:t>Information requested through this form is authorized by Title 31 U.S.C. Section 1352.  This disclosure of lobbying reliance was placed by the tier above when this transaction was made or entered into.  This disclosure is required pursuant to 31 U.S.C. 1352.  This information will be reported to Congress semiannually and will be available for public inspection.  Any person who fails to file the required disclosure shall be subject to a civil penalty of not less than $10,000 and not more than $100,000 for each such failure.</w:t>
            </w:r>
          </w:p>
        </w:tc>
        <w:tc>
          <w:tcPr>
            <w:tcW w:w="4788" w:type="dxa"/>
            <w:gridSpan w:val="4"/>
            <w:tcBorders>
              <w:bottom w:val="single" w:sz="4" w:space="0" w:color="auto"/>
            </w:tcBorders>
          </w:tcPr>
          <w:p w14:paraId="59BD1638" w14:textId="77777777" w:rsidR="005C63AD" w:rsidRPr="0012653A" w:rsidRDefault="005C63AD" w:rsidP="005C4275">
            <w:pPr>
              <w:pStyle w:val="bodytext0"/>
              <w:tabs>
                <w:tab w:val="left" w:pos="4392"/>
              </w:tabs>
              <w:spacing w:before="120"/>
              <w:rPr>
                <w:sz w:val="18"/>
                <w:szCs w:val="18"/>
              </w:rPr>
            </w:pPr>
            <w:r w:rsidRPr="0012653A">
              <w:rPr>
                <w:sz w:val="18"/>
                <w:szCs w:val="18"/>
              </w:rPr>
              <w:t>Signature:</w:t>
            </w:r>
            <w:r w:rsidRPr="0012653A">
              <w:rPr>
                <w:sz w:val="18"/>
                <w:szCs w:val="18"/>
              </w:rPr>
              <w:tab/>
            </w:r>
          </w:p>
          <w:p w14:paraId="460A36F1" w14:textId="77777777" w:rsidR="005C63AD" w:rsidRPr="0012653A" w:rsidRDefault="005C63AD" w:rsidP="0085330A">
            <w:pPr>
              <w:pStyle w:val="bodytext0"/>
              <w:tabs>
                <w:tab w:val="left" w:pos="4392"/>
              </w:tabs>
              <w:rPr>
                <w:sz w:val="18"/>
                <w:szCs w:val="18"/>
              </w:rPr>
            </w:pPr>
            <w:r w:rsidRPr="0012653A">
              <w:rPr>
                <w:sz w:val="18"/>
                <w:szCs w:val="18"/>
              </w:rPr>
              <w:t>Print Name:</w:t>
            </w:r>
            <w:r w:rsidRPr="0012653A">
              <w:rPr>
                <w:sz w:val="18"/>
                <w:szCs w:val="18"/>
              </w:rPr>
              <w:tab/>
            </w:r>
          </w:p>
          <w:p w14:paraId="10EA88CE" w14:textId="77777777" w:rsidR="005C63AD" w:rsidRPr="0012653A" w:rsidRDefault="005C63AD" w:rsidP="0085330A">
            <w:pPr>
              <w:pStyle w:val="bodytext0"/>
              <w:tabs>
                <w:tab w:val="left" w:pos="4392"/>
              </w:tabs>
              <w:rPr>
                <w:sz w:val="18"/>
                <w:szCs w:val="18"/>
              </w:rPr>
            </w:pPr>
            <w:r w:rsidRPr="0012653A">
              <w:rPr>
                <w:sz w:val="18"/>
                <w:szCs w:val="18"/>
              </w:rPr>
              <w:t>Title:</w:t>
            </w:r>
            <w:r w:rsidRPr="0012653A">
              <w:rPr>
                <w:sz w:val="18"/>
                <w:szCs w:val="18"/>
              </w:rPr>
              <w:tab/>
            </w:r>
          </w:p>
          <w:p w14:paraId="108F04BB" w14:textId="77777777" w:rsidR="005C63AD" w:rsidRPr="0012653A" w:rsidRDefault="005C63AD" w:rsidP="0085330A">
            <w:pPr>
              <w:pStyle w:val="bodytext0"/>
              <w:tabs>
                <w:tab w:val="left" w:pos="972"/>
                <w:tab w:val="left" w:pos="4392"/>
              </w:tabs>
              <w:rPr>
                <w:sz w:val="18"/>
                <w:szCs w:val="18"/>
              </w:rPr>
            </w:pPr>
            <w:r w:rsidRPr="0012653A">
              <w:rPr>
                <w:sz w:val="18"/>
                <w:szCs w:val="18"/>
              </w:rPr>
              <w:t xml:space="preserve">Telephone No.: </w:t>
            </w:r>
            <w:r w:rsidRPr="0012653A">
              <w:rPr>
                <w:sz w:val="18"/>
                <w:szCs w:val="18"/>
              </w:rPr>
              <w:tab/>
            </w:r>
          </w:p>
          <w:p w14:paraId="59B52EC2" w14:textId="77777777" w:rsidR="005C63AD" w:rsidRPr="0012653A" w:rsidRDefault="005C63AD" w:rsidP="0085330A">
            <w:pPr>
              <w:pStyle w:val="bodytext0"/>
              <w:tabs>
                <w:tab w:val="left" w:pos="4392"/>
              </w:tabs>
              <w:rPr>
                <w:sz w:val="18"/>
                <w:szCs w:val="18"/>
              </w:rPr>
            </w:pPr>
            <w:r w:rsidRPr="0012653A">
              <w:rPr>
                <w:sz w:val="18"/>
                <w:szCs w:val="18"/>
              </w:rPr>
              <w:t>Date:</w:t>
            </w:r>
            <w:r w:rsidRPr="0012653A">
              <w:rPr>
                <w:sz w:val="18"/>
                <w:szCs w:val="18"/>
              </w:rPr>
              <w:tab/>
            </w:r>
          </w:p>
        </w:tc>
      </w:tr>
      <w:tr w:rsidR="005C63AD" w:rsidRPr="0012653A" w14:paraId="6E5613D1" w14:textId="77777777" w:rsidTr="0085330A">
        <w:tblPrEx>
          <w:tblBorders>
            <w:insideH w:val="none" w:sz="0" w:space="0" w:color="auto"/>
            <w:insideV w:val="none" w:sz="0" w:space="0" w:color="auto"/>
          </w:tblBorders>
        </w:tblPrEx>
        <w:tc>
          <w:tcPr>
            <w:tcW w:w="4788" w:type="dxa"/>
            <w:gridSpan w:val="9"/>
            <w:tcBorders>
              <w:top w:val="single" w:sz="4" w:space="0" w:color="auto"/>
              <w:bottom w:val="single" w:sz="4" w:space="0" w:color="auto"/>
            </w:tcBorders>
            <w:vAlign w:val="center"/>
          </w:tcPr>
          <w:p w14:paraId="36E62B59" w14:textId="77777777" w:rsidR="005C63AD" w:rsidRPr="0012653A" w:rsidRDefault="005C63AD" w:rsidP="0085330A">
            <w:pPr>
              <w:pStyle w:val="bodytext0"/>
              <w:spacing w:before="0"/>
              <w:rPr>
                <w:b/>
                <w:bCs/>
                <w:szCs w:val="22"/>
              </w:rPr>
            </w:pPr>
            <w:r w:rsidRPr="0012653A">
              <w:rPr>
                <w:b/>
                <w:bCs/>
                <w:szCs w:val="22"/>
              </w:rPr>
              <w:t>Federal Use Only:</w:t>
            </w:r>
          </w:p>
        </w:tc>
        <w:tc>
          <w:tcPr>
            <w:tcW w:w="4788" w:type="dxa"/>
            <w:gridSpan w:val="4"/>
            <w:tcBorders>
              <w:top w:val="single" w:sz="4" w:space="0" w:color="auto"/>
              <w:bottom w:val="single" w:sz="4" w:space="0" w:color="auto"/>
            </w:tcBorders>
            <w:vAlign w:val="center"/>
          </w:tcPr>
          <w:p w14:paraId="3719CA4D" w14:textId="77777777" w:rsidR="005C63AD" w:rsidRPr="0012653A" w:rsidRDefault="005C63AD" w:rsidP="0085330A">
            <w:pPr>
              <w:pStyle w:val="bodytext0"/>
              <w:tabs>
                <w:tab w:val="left" w:pos="4392"/>
              </w:tabs>
              <w:spacing w:before="0"/>
              <w:ind w:firstLine="1699"/>
              <w:rPr>
                <w:sz w:val="18"/>
                <w:szCs w:val="18"/>
              </w:rPr>
            </w:pPr>
          </w:p>
          <w:p w14:paraId="7372C50F"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Authorized for Local Reproduction</w:t>
            </w:r>
          </w:p>
          <w:p w14:paraId="14FECF88" w14:textId="77777777" w:rsidR="005C63AD" w:rsidRPr="0012653A" w:rsidRDefault="005C63AD" w:rsidP="0085330A">
            <w:pPr>
              <w:pStyle w:val="bodytext0"/>
              <w:tabs>
                <w:tab w:val="left" w:pos="4392"/>
              </w:tabs>
              <w:spacing w:before="0"/>
              <w:ind w:firstLine="1699"/>
              <w:rPr>
                <w:sz w:val="18"/>
                <w:szCs w:val="18"/>
              </w:rPr>
            </w:pPr>
          </w:p>
          <w:p w14:paraId="0E6C4A48"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Standard Form – LLL</w:t>
            </w:r>
          </w:p>
          <w:p w14:paraId="6B6A76A2" w14:textId="77777777" w:rsidR="005C63AD" w:rsidRPr="0012653A" w:rsidRDefault="005C63AD" w:rsidP="0085330A">
            <w:pPr>
              <w:pStyle w:val="bodytext0"/>
              <w:tabs>
                <w:tab w:val="left" w:pos="4392"/>
              </w:tabs>
              <w:spacing w:before="0"/>
              <w:ind w:firstLine="1699"/>
              <w:rPr>
                <w:sz w:val="18"/>
                <w:szCs w:val="18"/>
              </w:rPr>
            </w:pPr>
          </w:p>
        </w:tc>
      </w:tr>
    </w:tbl>
    <w:p w14:paraId="77433993" w14:textId="77777777" w:rsidR="005C63AD" w:rsidRPr="0012653A" w:rsidRDefault="005C63AD" w:rsidP="005C63AD">
      <w:pPr>
        <w:pStyle w:val="bodytext0"/>
        <w:spacing w:before="0"/>
        <w:jc w:val="center"/>
        <w:rPr>
          <w:sz w:val="16"/>
          <w:szCs w:val="16"/>
        </w:rPr>
      </w:pPr>
      <w:r w:rsidRPr="0012653A">
        <w:rPr>
          <w:sz w:val="16"/>
          <w:szCs w:val="16"/>
        </w:rPr>
        <w:t>Standard Form LLL Rev. 09-12-97</w:t>
      </w:r>
    </w:p>
    <w:p w14:paraId="6904B7F5" w14:textId="77777777" w:rsidR="005C63AD" w:rsidRPr="0012653A" w:rsidRDefault="005C63AD" w:rsidP="005C63AD">
      <w:pPr>
        <w:pStyle w:val="FormSFHdg1"/>
      </w:pPr>
    </w:p>
    <w:p w14:paraId="75122012" w14:textId="77777777" w:rsidR="005C63AD" w:rsidRPr="0012653A" w:rsidRDefault="005C63AD" w:rsidP="005C63AD">
      <w:pPr>
        <w:pStyle w:val="FormSFHdg1"/>
      </w:pPr>
    </w:p>
    <w:p w14:paraId="53654C39" w14:textId="77777777" w:rsidR="005C63AD" w:rsidRPr="0012653A" w:rsidRDefault="005C63AD" w:rsidP="005C63AD">
      <w:pPr>
        <w:pStyle w:val="FormSFHdg1"/>
      </w:pPr>
    </w:p>
    <w:p w14:paraId="7029FFF2" w14:textId="77777777" w:rsidR="005C63AD" w:rsidRPr="0012653A" w:rsidRDefault="005C63AD" w:rsidP="005C63AD">
      <w:pPr>
        <w:pStyle w:val="FormSFHdg1"/>
      </w:pPr>
    </w:p>
    <w:p w14:paraId="164CCD92" w14:textId="77777777" w:rsidR="005C63AD" w:rsidRPr="0012653A" w:rsidRDefault="005C63AD" w:rsidP="005C63AD">
      <w:pPr>
        <w:pStyle w:val="FormSFHdg1"/>
      </w:pPr>
      <w:r w:rsidRPr="0012653A">
        <w:br w:type="page"/>
      </w:r>
      <w:r w:rsidRPr="0012653A">
        <w:lastRenderedPageBreak/>
        <w:t>Instructions for Completion of Standard Form LLL</w:t>
      </w:r>
      <w:r w:rsidRPr="0012653A">
        <w:br/>
        <w:t>Disclosure of Lobbying Activities</w:t>
      </w:r>
    </w:p>
    <w:p w14:paraId="1B7707D3" w14:textId="77777777" w:rsidR="005C63AD" w:rsidRPr="0012653A" w:rsidRDefault="005C63AD" w:rsidP="005C63AD">
      <w:pPr>
        <w:pStyle w:val="FormSFHdg1"/>
      </w:pPr>
    </w:p>
    <w:p w14:paraId="4073DC74" w14:textId="77777777" w:rsidR="005C63AD" w:rsidRPr="0012653A" w:rsidRDefault="005C63AD" w:rsidP="005C63AD">
      <w:pPr>
        <w:pStyle w:val="bodytext0"/>
        <w:jc w:val="both"/>
      </w:pPr>
      <w:r w:rsidRPr="0012653A">
        <w:t>This disclosure form shall be completed by the reporting entity, whether subawardee or prime Federal recipient, at the initiation or receipt of covered Federal action or a material change to previous filing pursuant to Title 31 U.S.C. Section 1352.   The filing of a form is required for such payment or agreement to make payment to lobbying entity for influencing or attempting to influence an officer or employee of any agency, a Member of Congress, an officer or employee of Congress, or an employee of a Member of Congress in connection with a covered Federal action.  Attach a continuation sheet for additional information if the space on the form is inadequate.  Complete all items that apply for both the initial filing and material change report.  Refer to the implementing guidance published by the Office of Management and Budget for additional information.</w:t>
      </w:r>
    </w:p>
    <w:p w14:paraId="37DD2DD3" w14:textId="77777777" w:rsidR="005C63AD" w:rsidRPr="0012653A" w:rsidRDefault="005C63AD" w:rsidP="00236AB8">
      <w:pPr>
        <w:pStyle w:val="List1"/>
        <w:numPr>
          <w:ilvl w:val="0"/>
          <w:numId w:val="23"/>
        </w:numPr>
        <w:ind w:hanging="540"/>
        <w:jc w:val="both"/>
      </w:pPr>
      <w:r w:rsidRPr="0012653A">
        <w:t>Identify the type of covered Federal action for which lobbying activity is or has been secured to influence the outcome of a covered Federal action.</w:t>
      </w:r>
    </w:p>
    <w:p w14:paraId="3B33CFC5" w14:textId="77777777" w:rsidR="005C63AD" w:rsidRPr="0012653A" w:rsidRDefault="005C63AD" w:rsidP="00236AB8">
      <w:pPr>
        <w:pStyle w:val="List1"/>
        <w:numPr>
          <w:ilvl w:val="0"/>
          <w:numId w:val="23"/>
        </w:numPr>
        <w:ind w:hanging="540"/>
        <w:jc w:val="both"/>
      </w:pPr>
      <w:r w:rsidRPr="0012653A">
        <w:t>Identify the status of the covered Federal action.</w:t>
      </w:r>
    </w:p>
    <w:p w14:paraId="4DB6836B" w14:textId="77777777" w:rsidR="005C63AD" w:rsidRPr="0012653A" w:rsidRDefault="005C63AD" w:rsidP="00236AB8">
      <w:pPr>
        <w:pStyle w:val="List1"/>
        <w:numPr>
          <w:ilvl w:val="0"/>
          <w:numId w:val="23"/>
        </w:numPr>
        <w:ind w:hanging="540"/>
        <w:jc w:val="both"/>
      </w:pPr>
      <w:r w:rsidRPr="0012653A">
        <w:t>Identify the appropriate classification of this report.  If this is a follow-up report caused by a material change to the information previously reported, enter the year and quarter in which the change occurred.  Enter the date of the last previously submitted report by this reporting entity for this covered Federal action.</w:t>
      </w:r>
    </w:p>
    <w:p w14:paraId="6DDC8B51" w14:textId="77777777" w:rsidR="005C63AD" w:rsidRPr="0012653A" w:rsidRDefault="005C63AD" w:rsidP="00236AB8">
      <w:pPr>
        <w:pStyle w:val="List1"/>
        <w:numPr>
          <w:ilvl w:val="0"/>
          <w:numId w:val="23"/>
        </w:numPr>
        <w:ind w:hanging="540"/>
        <w:jc w:val="both"/>
      </w:pPr>
      <w:r w:rsidRPr="0012653A">
        <w:t>Enter the full name, address, city, state, and zip code of the reporting entity.  Include Congressional District, if known.  Check the appropriate classification of the reporting entity that designates if it is or expects to be a prime or subaward recipient.  Identify the tier of the subawardee (e.g., the first subawardee of the prime is the first tier).  Subawards include, but are not limited to, subcontracts, subgrants, and contract awards under grants.</w:t>
      </w:r>
    </w:p>
    <w:p w14:paraId="40D98E66" w14:textId="77777777" w:rsidR="005C63AD" w:rsidRPr="0012653A" w:rsidRDefault="005C63AD" w:rsidP="00236AB8">
      <w:pPr>
        <w:pStyle w:val="List1"/>
        <w:numPr>
          <w:ilvl w:val="0"/>
          <w:numId w:val="23"/>
        </w:numPr>
        <w:ind w:hanging="540"/>
        <w:jc w:val="both"/>
      </w:pPr>
      <w:r w:rsidRPr="0012653A">
        <w:t>If the organization filing the report in Item 4 checks "Subawardee," then enter the full name, address, city, state, and zip code of the prime Federal recipient.  Include Congressional District, if known.</w:t>
      </w:r>
    </w:p>
    <w:p w14:paraId="7538AF26" w14:textId="063622AF" w:rsidR="005C63AD" w:rsidRPr="0012653A" w:rsidRDefault="005C63AD" w:rsidP="00236AB8">
      <w:pPr>
        <w:pStyle w:val="List1"/>
        <w:numPr>
          <w:ilvl w:val="0"/>
          <w:numId w:val="23"/>
        </w:numPr>
        <w:ind w:hanging="540"/>
        <w:jc w:val="both"/>
      </w:pPr>
      <w:r w:rsidRPr="0012653A">
        <w:t xml:space="preserve">Enter the name of the Federal agency making the award or loan commitment.  Include at least one organization level below agency name, if known.  For example, </w:t>
      </w:r>
      <w:r w:rsidR="00EC33EC">
        <w:t>Authority</w:t>
      </w:r>
      <w:r w:rsidRPr="0012653A">
        <w:t xml:space="preserve"> of Transportation, United States Coast Guard.</w:t>
      </w:r>
    </w:p>
    <w:p w14:paraId="1AA44BAE" w14:textId="77777777" w:rsidR="005C63AD" w:rsidRPr="0012653A" w:rsidRDefault="005C63AD" w:rsidP="00236AB8">
      <w:pPr>
        <w:pStyle w:val="List1"/>
        <w:numPr>
          <w:ilvl w:val="0"/>
          <w:numId w:val="23"/>
        </w:numPr>
        <w:ind w:hanging="540"/>
        <w:jc w:val="both"/>
      </w:pPr>
      <w:r w:rsidRPr="0012653A">
        <w:t>Enter the Federal program name or description for the covered Federal action (Item 1).  If known, enter the full Catalog of Federal Domestic Assistance (CFDA) number for grants, cooperative agreements, loans, and loan commitments.</w:t>
      </w:r>
    </w:p>
    <w:p w14:paraId="2BF803E4" w14:textId="77777777" w:rsidR="005C63AD" w:rsidRPr="0012653A" w:rsidRDefault="005C63AD" w:rsidP="00236AB8">
      <w:pPr>
        <w:pStyle w:val="List1"/>
        <w:numPr>
          <w:ilvl w:val="0"/>
          <w:numId w:val="23"/>
        </w:numPr>
        <w:ind w:hanging="540"/>
        <w:jc w:val="both"/>
      </w:pPr>
      <w:r w:rsidRPr="0012653A">
        <w:t xml:space="preserve">Enter the most appropriate Federal identifying number available for the Federal action identification in Item 1 (e.g., Request for Proposal [RFP] number, Invitation for Bid [IFB] number, grant announcement number, the contract grant or loan award </w:t>
      </w:r>
      <w:r w:rsidRPr="0012653A">
        <w:lastRenderedPageBreak/>
        <w:t>number, the application/proposal control number assigned by the Federal agency).  Include prefixes (e.g., "RFP-DE-90-001)."</w:t>
      </w:r>
    </w:p>
    <w:p w14:paraId="64BA05B6" w14:textId="77777777" w:rsidR="005C63AD" w:rsidRPr="0012653A" w:rsidRDefault="005C63AD" w:rsidP="00236AB8">
      <w:pPr>
        <w:pStyle w:val="List1"/>
        <w:numPr>
          <w:ilvl w:val="0"/>
          <w:numId w:val="23"/>
        </w:numPr>
        <w:ind w:hanging="540"/>
        <w:jc w:val="both"/>
      </w:pPr>
      <w:r w:rsidRPr="0012653A">
        <w:t>For a covered Federal action where there has been an award or loan commitment by the Federal agency, enter the Federal amount of the award/loan commitments for the prime entity identified in Item 4 or 5.</w:t>
      </w:r>
    </w:p>
    <w:p w14:paraId="4F7A06AF" w14:textId="77777777" w:rsidR="005C63AD" w:rsidRPr="0012653A" w:rsidRDefault="00031EA0" w:rsidP="00236AB8">
      <w:pPr>
        <w:pStyle w:val="List1"/>
        <w:numPr>
          <w:ilvl w:val="0"/>
          <w:numId w:val="23"/>
        </w:numPr>
        <w:ind w:hanging="540"/>
        <w:jc w:val="both"/>
      </w:pPr>
      <w:r>
        <w:t xml:space="preserve">(a) </w:t>
      </w:r>
      <w:r w:rsidR="005C63AD" w:rsidRPr="0012653A">
        <w:t xml:space="preserve">Enter the full name, address, city, state, and zip code of the lobbying entity </w:t>
      </w:r>
      <w:r>
        <w:t xml:space="preserve">       </w:t>
      </w:r>
      <w:r w:rsidR="005C63AD" w:rsidRPr="0012653A">
        <w:t>engaged by the reporting entity identified in Item 4 to influence the covered Federal action.</w:t>
      </w:r>
      <w:r w:rsidR="005C63AD" w:rsidRPr="0012653A">
        <w:br/>
      </w:r>
      <w:r w:rsidR="005C63AD" w:rsidRPr="0012653A">
        <w:br/>
        <w:t xml:space="preserve">(b) Enter the full names of the individual(s) performing services and include full </w:t>
      </w:r>
      <w:r>
        <w:t xml:space="preserve">          </w:t>
      </w:r>
      <w:r w:rsidR="005C63AD" w:rsidRPr="0012653A">
        <w:t>address if different from 10 (a).  Enter Last Name, First Name, and Middle Initial (Ml).</w:t>
      </w:r>
    </w:p>
    <w:p w14:paraId="175F532D" w14:textId="77777777" w:rsidR="005C63AD" w:rsidRPr="0012653A" w:rsidRDefault="005C63AD" w:rsidP="00236AB8">
      <w:pPr>
        <w:pStyle w:val="List1"/>
        <w:numPr>
          <w:ilvl w:val="0"/>
          <w:numId w:val="23"/>
        </w:numPr>
        <w:ind w:hanging="540"/>
        <w:jc w:val="both"/>
      </w:pPr>
      <w:r w:rsidRPr="0012653A">
        <w:t>Enter the amount of compensation paid or reasonably expected to be paid by the reporting entity (Item 4) to the lobbying entity (Item 10).  Indicate whether the payment has been made (actual) or will be made (planned).  Check all boxes that apply.  If this is a material change report, enter the cumulative amount of payment made or planned to be made.</w:t>
      </w:r>
    </w:p>
    <w:p w14:paraId="3F069288" w14:textId="77777777" w:rsidR="005C63AD" w:rsidRPr="0012653A" w:rsidRDefault="005C63AD" w:rsidP="00236AB8">
      <w:pPr>
        <w:pStyle w:val="List1"/>
        <w:numPr>
          <w:ilvl w:val="0"/>
          <w:numId w:val="23"/>
        </w:numPr>
        <w:ind w:hanging="540"/>
        <w:jc w:val="both"/>
      </w:pPr>
      <w:r w:rsidRPr="0012653A">
        <w:t>Check the appropriate box(es).  Check all boxes that apply.  If payment is made through an in-kind contribution, specify the nature and value of the in-kind payment.</w:t>
      </w:r>
    </w:p>
    <w:p w14:paraId="7A30332F" w14:textId="77777777" w:rsidR="005C63AD" w:rsidRPr="0012653A" w:rsidRDefault="005C63AD" w:rsidP="00236AB8">
      <w:pPr>
        <w:pStyle w:val="List1"/>
        <w:numPr>
          <w:ilvl w:val="0"/>
          <w:numId w:val="23"/>
        </w:numPr>
        <w:ind w:hanging="540"/>
        <w:jc w:val="both"/>
      </w:pPr>
      <w:r w:rsidRPr="0012653A">
        <w:t>Check the appropriate box(es).  Check all boxes that apply.  If other, specify nature.</w:t>
      </w:r>
    </w:p>
    <w:p w14:paraId="262892BA" w14:textId="77777777" w:rsidR="005C63AD" w:rsidRPr="0012653A" w:rsidRDefault="005C63AD" w:rsidP="00236AB8">
      <w:pPr>
        <w:pStyle w:val="List1"/>
        <w:numPr>
          <w:ilvl w:val="0"/>
          <w:numId w:val="23"/>
        </w:numPr>
        <w:ind w:hanging="540"/>
        <w:jc w:val="both"/>
      </w:pPr>
      <w:r w:rsidRPr="0012653A">
        <w:t>Provide a specific and detailed description of the services that the lobbyist has performed or will be expected to perform and the date(s) of any services rendered.  Include all preparatory and related activity, not just time spent in actual contact with Federal officials.  Identify the Federal officer(s) or employee(s) contacted or the officer(s) employee(s) or Member(s) of Congress that were contacted.</w:t>
      </w:r>
    </w:p>
    <w:p w14:paraId="7D91BEC3" w14:textId="77777777" w:rsidR="005C63AD" w:rsidRPr="0012653A" w:rsidRDefault="005C63AD" w:rsidP="00236AB8">
      <w:pPr>
        <w:pStyle w:val="List1"/>
        <w:numPr>
          <w:ilvl w:val="0"/>
          <w:numId w:val="23"/>
        </w:numPr>
        <w:ind w:hanging="540"/>
        <w:jc w:val="both"/>
      </w:pPr>
      <w:r w:rsidRPr="0012653A">
        <w:t>Check whether or not a continuation sheet(s) is attached.</w:t>
      </w:r>
    </w:p>
    <w:p w14:paraId="5B502CD5" w14:textId="77777777" w:rsidR="005C63AD" w:rsidRPr="0012653A" w:rsidRDefault="005C63AD" w:rsidP="00236AB8">
      <w:pPr>
        <w:pStyle w:val="List1"/>
        <w:numPr>
          <w:ilvl w:val="0"/>
          <w:numId w:val="23"/>
        </w:numPr>
        <w:ind w:hanging="540"/>
        <w:jc w:val="both"/>
      </w:pPr>
      <w:r w:rsidRPr="0012653A">
        <w:t>The certifying official shall sign and date the form and print his/her name title and telephone number.</w:t>
      </w:r>
    </w:p>
    <w:p w14:paraId="2DD4DA18" w14:textId="77777777" w:rsidR="005C63AD" w:rsidRPr="0012653A" w:rsidRDefault="005C63AD" w:rsidP="005C63AD">
      <w:pPr>
        <w:pStyle w:val="bodytext0"/>
        <w:jc w:val="both"/>
      </w:pPr>
      <w:r w:rsidRPr="0012653A">
        <w:t>Public reporting burden for this collection of information is estimated to average 30 minutes per response, including time for reviewing instruction, searching existing data sources, gathering and maintaining the data needed, and completing and reviewing the collection of information.  Send comments regarding the burden estimate or any other aspect of this collection of information, including suggestions for reducing this burden, to the Office of Management and Budget, Paperwork Reduction Project (0348</w:t>
      </w:r>
      <w:r w:rsidR="00031EA0">
        <w:t>-</w:t>
      </w:r>
      <w:r w:rsidRPr="0012653A">
        <w:t xml:space="preserve">0046), Washington, D.C. 20503.  </w:t>
      </w:r>
    </w:p>
    <w:p w14:paraId="59BFA814" w14:textId="77777777" w:rsidR="005C63AD" w:rsidRPr="0012653A" w:rsidRDefault="005C63AD" w:rsidP="005C63AD">
      <w:pPr>
        <w:pStyle w:val="05BodyText"/>
        <w:rPr>
          <w:rFonts w:ascii="Arial" w:hAnsi="Arial"/>
          <w:b/>
          <w:sz w:val="22"/>
        </w:rPr>
      </w:pPr>
    </w:p>
    <w:p w14:paraId="289FED8B" w14:textId="77777777" w:rsidR="005C63AD" w:rsidRPr="0012653A" w:rsidRDefault="005C63AD" w:rsidP="005C63AD">
      <w:pPr>
        <w:pStyle w:val="05BodyText"/>
        <w:rPr>
          <w:rFonts w:ascii="Arial" w:hAnsi="Arial"/>
          <w:b/>
          <w:sz w:val="22"/>
        </w:rPr>
        <w:sectPr w:rsidR="005C63AD" w:rsidRPr="0012653A" w:rsidSect="0085330A">
          <w:footerReference w:type="default" r:id="rId54"/>
          <w:endnotePr>
            <w:numFmt w:val="decimal"/>
          </w:endnotePr>
          <w:pgSz w:w="12240" w:h="15840" w:code="1"/>
          <w:pgMar w:top="1440" w:right="1980" w:bottom="1440" w:left="1440" w:header="720" w:footer="720" w:gutter="0"/>
          <w:pgNumType w:start="1"/>
          <w:cols w:space="720"/>
          <w:docGrid w:linePitch="326"/>
        </w:sectPr>
      </w:pPr>
    </w:p>
    <w:p w14:paraId="5B2E5D97" w14:textId="77777777" w:rsidR="0083692E" w:rsidRPr="0012653A" w:rsidRDefault="0083692E" w:rsidP="0083692E">
      <w:pPr>
        <w:pStyle w:val="Heading1"/>
        <w:spacing w:before="0"/>
      </w:pPr>
      <w:r>
        <w:lastRenderedPageBreak/>
        <w:t>FORM LDB - LIST OF PROPOSED MWBE/SDVOB’s</w:t>
      </w:r>
    </w:p>
    <w:p w14:paraId="1CC95322" w14:textId="77777777" w:rsidR="0083692E" w:rsidRPr="0012653A" w:rsidRDefault="0083692E" w:rsidP="0083692E">
      <w:pPr>
        <w:rPr>
          <w:rFonts w:ascii="Arial" w:hAnsi="Arial"/>
        </w:rPr>
      </w:pPr>
    </w:p>
    <w:p w14:paraId="7286FAB1" w14:textId="2B6E2244" w:rsidR="0083692E" w:rsidDel="00110AF4" w:rsidRDefault="0083692E" w:rsidP="0083692E">
      <w:pPr>
        <w:rPr>
          <w:del w:id="18" w:author="Elias, Tina" w:date="2019-02-14T09:35:00Z"/>
          <w:rFonts w:ascii="Arial" w:hAnsi="Arial"/>
          <w:sz w:val="20"/>
        </w:rPr>
      </w:pPr>
      <w:del w:id="19" w:author="Elias, Tina" w:date="2019-02-14T09:35:00Z">
        <w:r w:rsidRPr="0012653A" w:rsidDel="00110AF4">
          <w:rPr>
            <w:rFonts w:ascii="Arial" w:hAnsi="Arial"/>
            <w:sz w:val="22"/>
            <w:szCs w:val="22"/>
          </w:rPr>
          <w:delText xml:space="preserve">Complete Form LDB Table 1 to list </w:delText>
        </w:r>
        <w:r w:rsidDel="00110AF4">
          <w:rPr>
            <w:rFonts w:ascii="Arial" w:hAnsi="Arial"/>
            <w:sz w:val="22"/>
            <w:szCs w:val="22"/>
          </w:rPr>
          <w:delText>all proposed MWBE/SDVOB</w:delText>
        </w:r>
        <w:r w:rsidRPr="0012653A" w:rsidDel="00110AF4">
          <w:rPr>
            <w:rFonts w:ascii="Arial" w:hAnsi="Arial"/>
            <w:sz w:val="22"/>
            <w:szCs w:val="22"/>
          </w:rPr>
          <w:delText>s in the Proposer’s team</w:delText>
        </w:r>
        <w:r w:rsidDel="00110AF4">
          <w:rPr>
            <w:rFonts w:ascii="Arial" w:hAnsi="Arial"/>
            <w:sz w:val="22"/>
            <w:szCs w:val="22"/>
          </w:rPr>
          <w:delText xml:space="preserve"> and total commitments</w:delText>
        </w:r>
        <w:r w:rsidRPr="0012653A" w:rsidDel="00110AF4">
          <w:rPr>
            <w:rFonts w:ascii="Arial" w:hAnsi="Arial"/>
            <w:sz w:val="22"/>
            <w:szCs w:val="22"/>
          </w:rPr>
          <w:delText xml:space="preserve">.   Complete Form LDB Table 2 to list proposed </w:delText>
        </w:r>
        <w:r w:rsidDel="00110AF4">
          <w:rPr>
            <w:rFonts w:ascii="Arial" w:hAnsi="Arial"/>
            <w:sz w:val="22"/>
            <w:szCs w:val="22"/>
          </w:rPr>
          <w:delText>work items of MWBE/SDVOB</w:delText>
        </w:r>
        <w:r w:rsidRPr="0012653A" w:rsidDel="00110AF4">
          <w:rPr>
            <w:rFonts w:ascii="Arial" w:hAnsi="Arial"/>
            <w:sz w:val="22"/>
            <w:szCs w:val="22"/>
          </w:rPr>
          <w:delText xml:space="preserve"> </w:delText>
        </w:r>
        <w:r w:rsidDel="00110AF4">
          <w:rPr>
            <w:rFonts w:ascii="Arial" w:hAnsi="Arial"/>
            <w:sz w:val="22"/>
            <w:szCs w:val="22"/>
          </w:rPr>
          <w:delText>utilization for which MWBE/SDVOB</w:delText>
        </w:r>
        <w:r w:rsidRPr="0012653A" w:rsidDel="00110AF4">
          <w:rPr>
            <w:rFonts w:ascii="Arial" w:hAnsi="Arial"/>
            <w:sz w:val="22"/>
            <w:szCs w:val="22"/>
          </w:rPr>
          <w:delText xml:space="preserve"> firms have not yet been assigne</w:delText>
        </w:r>
        <w:r w:rsidDel="00110AF4">
          <w:rPr>
            <w:rFonts w:ascii="Arial" w:hAnsi="Arial"/>
            <w:sz w:val="22"/>
            <w:szCs w:val="22"/>
          </w:rPr>
          <w:delText>d by the Proposer, excluding MWBE/SDVOB</w:delText>
        </w:r>
        <w:r w:rsidRPr="0012653A" w:rsidDel="00110AF4">
          <w:rPr>
            <w:rFonts w:ascii="Arial" w:hAnsi="Arial"/>
            <w:sz w:val="22"/>
            <w:szCs w:val="22"/>
          </w:rPr>
          <w:delText xml:space="preserve"> activity covered in Form LDB Table 1.</w:delText>
        </w:r>
        <w:r w:rsidRPr="0012653A" w:rsidDel="00110AF4">
          <w:rPr>
            <w:rFonts w:ascii="Arial" w:hAnsi="Arial"/>
            <w:sz w:val="20"/>
          </w:rPr>
          <w:delText xml:space="preserve"> </w:delText>
        </w:r>
      </w:del>
    </w:p>
    <w:p w14:paraId="3F4C531C" w14:textId="55D5561B" w:rsidR="0083692E" w:rsidDel="00110AF4" w:rsidRDefault="0083692E" w:rsidP="0083692E">
      <w:pPr>
        <w:rPr>
          <w:del w:id="20" w:author="Elias, Tina" w:date="2019-02-14T09:35:00Z"/>
          <w:rFonts w:ascii="Arial" w:hAnsi="Arial"/>
          <w:sz w:val="20"/>
        </w:rPr>
      </w:pPr>
      <w:del w:id="21" w:author="Elias, Tina" w:date="2019-02-14T09:35:00Z">
        <w:r w:rsidRPr="004A6CF5" w:rsidDel="00110AF4">
          <w:rPr>
            <w:rFonts w:ascii="Arial" w:hAnsi="Arial"/>
            <w:sz w:val="20"/>
            <w:u w:val="single"/>
          </w:rPr>
          <w:delText>Note 1</w:delText>
        </w:r>
        <w:r w:rsidDel="00110AF4">
          <w:rPr>
            <w:rFonts w:ascii="Arial" w:hAnsi="Arial"/>
            <w:sz w:val="20"/>
          </w:rPr>
          <w:delText>: For cross reference between NYSDOT work codes and NAICS work codes, go to:</w:delText>
        </w:r>
      </w:del>
    </w:p>
    <w:p w14:paraId="6E1D27EB" w14:textId="6381F254" w:rsidR="0083692E" w:rsidDel="00110AF4" w:rsidRDefault="0083692E" w:rsidP="0083692E">
      <w:pPr>
        <w:rPr>
          <w:del w:id="22" w:author="Elias, Tina" w:date="2019-02-14T09:35:00Z"/>
          <w:rStyle w:val="Hyperlink"/>
          <w:sz w:val="20"/>
        </w:rPr>
      </w:pPr>
      <w:del w:id="23" w:author="Elias, Tina" w:date="2019-02-14T09:35:00Z">
        <w:r w:rsidDel="00110AF4">
          <w:rPr>
            <w:rFonts w:ascii="Arial" w:hAnsi="Arial"/>
            <w:sz w:val="20"/>
          </w:rPr>
          <w:br/>
          <w:delText xml:space="preserve">MWBE Directory: </w:delText>
        </w:r>
        <w:r w:rsidR="008E6109" w:rsidDel="00110AF4">
          <w:fldChar w:fldCharType="begin"/>
        </w:r>
        <w:r w:rsidR="008E6109" w:rsidDel="00110AF4">
          <w:delInstrText xml:space="preserve"> HYPERLINK "https://ny.newnycontracts.com/" </w:delInstrText>
        </w:r>
        <w:r w:rsidR="008E6109" w:rsidDel="00110AF4">
          <w:fldChar w:fldCharType="separate"/>
        </w:r>
        <w:r w:rsidDel="00110AF4">
          <w:rPr>
            <w:rStyle w:val="Hyperlink"/>
            <w:sz w:val="20"/>
          </w:rPr>
          <w:delText>https://ny.newnycontracts.com/</w:delText>
        </w:r>
        <w:r w:rsidR="008E6109" w:rsidDel="00110AF4">
          <w:rPr>
            <w:rStyle w:val="Hyperlink"/>
            <w:sz w:val="20"/>
          </w:rPr>
          <w:fldChar w:fldCharType="end"/>
        </w:r>
      </w:del>
    </w:p>
    <w:p w14:paraId="6F915EE6" w14:textId="24DCE076" w:rsidR="0083692E" w:rsidDel="00110AF4" w:rsidRDefault="0083692E" w:rsidP="0083692E">
      <w:pPr>
        <w:rPr>
          <w:del w:id="24" w:author="Elias, Tina" w:date="2019-02-14T09:35:00Z"/>
          <w:rFonts w:ascii="Arial" w:hAnsi="Arial"/>
          <w:sz w:val="20"/>
        </w:rPr>
      </w:pPr>
      <w:del w:id="25" w:author="Elias, Tina" w:date="2019-02-14T09:35:00Z">
        <w:r w:rsidDel="00110AF4">
          <w:rPr>
            <w:rFonts w:ascii="Arial" w:hAnsi="Arial"/>
            <w:sz w:val="20"/>
          </w:rPr>
          <w:delText xml:space="preserve">SDVOB Directory:   </w:delText>
        </w:r>
        <w:r w:rsidDel="00110AF4">
          <w:rPr>
            <w:rStyle w:val="Hyperlink"/>
            <w:sz w:val="20"/>
          </w:rPr>
          <w:delText>https://online.ogs.ny.gov/SDVOB/search</w:delText>
        </w:r>
      </w:del>
    </w:p>
    <w:p w14:paraId="36F29990" w14:textId="7B5564A6" w:rsidR="0083692E" w:rsidDel="00110AF4" w:rsidRDefault="0083692E" w:rsidP="0083692E">
      <w:pPr>
        <w:rPr>
          <w:del w:id="26" w:author="Elias, Tina" w:date="2019-02-14T09:35:00Z"/>
          <w:rFonts w:ascii="Arial" w:hAnsi="Arial"/>
          <w:sz w:val="20"/>
        </w:rPr>
      </w:pPr>
      <w:del w:id="27" w:author="Elias, Tina" w:date="2019-02-14T09:35:00Z">
        <w:r w:rsidDel="00110AF4">
          <w:rPr>
            <w:rFonts w:ascii="Arial" w:hAnsi="Arial"/>
            <w:sz w:val="20"/>
          </w:rPr>
          <w:delText xml:space="preserve">NAICS: </w:delText>
        </w:r>
        <w:r w:rsidR="008E6109" w:rsidDel="00110AF4">
          <w:fldChar w:fldCharType="begin"/>
        </w:r>
        <w:r w:rsidR="008E6109" w:rsidDel="00110AF4">
          <w:delInstrText xml:space="preserve"> HYPERLINK "https://www.naics.com/naics-drilldown-table/" </w:delInstrText>
        </w:r>
        <w:r w:rsidR="008E6109" w:rsidDel="00110AF4">
          <w:fldChar w:fldCharType="separate"/>
        </w:r>
        <w:r w:rsidDel="00110AF4">
          <w:rPr>
            <w:rStyle w:val="Hyperlink"/>
            <w:sz w:val="20"/>
          </w:rPr>
          <w:delText>https://www.naics.com/naics-drilldown-table/</w:delText>
        </w:r>
        <w:r w:rsidR="008E6109" w:rsidDel="00110AF4">
          <w:rPr>
            <w:rStyle w:val="Hyperlink"/>
            <w:sz w:val="20"/>
          </w:rPr>
          <w:fldChar w:fldCharType="end"/>
        </w:r>
      </w:del>
    </w:p>
    <w:p w14:paraId="13F9F478" w14:textId="16033928" w:rsidR="0083692E" w:rsidRPr="0012653A" w:rsidDel="00110AF4" w:rsidRDefault="0083692E" w:rsidP="0083692E">
      <w:pPr>
        <w:spacing w:before="120"/>
        <w:ind w:right="396"/>
        <w:rPr>
          <w:del w:id="28" w:author="Elias, Tina" w:date="2019-02-14T09:35:00Z"/>
          <w:rFonts w:ascii="Arial" w:hAnsi="Arial"/>
          <w:i/>
          <w:sz w:val="20"/>
        </w:rPr>
      </w:pPr>
      <w:del w:id="29" w:author="Elias, Tina" w:date="2019-02-14T09:35:00Z">
        <w:r w:rsidRPr="0012653A" w:rsidDel="00110AF4">
          <w:rPr>
            <w:rFonts w:ascii="Arial" w:hAnsi="Arial"/>
            <w:i/>
            <w:sz w:val="20"/>
          </w:rPr>
          <w:delText>Use additional rows / sheets as necessary.</w:delText>
        </w:r>
      </w:del>
    </w:p>
    <w:tbl>
      <w:tblPr>
        <w:tblW w:w="13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5"/>
        <w:gridCol w:w="380"/>
        <w:gridCol w:w="360"/>
        <w:gridCol w:w="3920"/>
        <w:gridCol w:w="3887"/>
        <w:gridCol w:w="1135"/>
        <w:gridCol w:w="1768"/>
      </w:tblGrid>
      <w:tr w:rsidR="0083692E" w:rsidRPr="0012653A" w:rsidDel="00110AF4" w14:paraId="48A4BEED" w14:textId="5AA414EC" w:rsidTr="004068A5">
        <w:trPr>
          <w:cantSplit/>
          <w:trHeight w:val="377"/>
          <w:tblHeader/>
          <w:jc w:val="center"/>
          <w:del w:id="30" w:author="Elias, Tina" w:date="2019-02-14T09:35:00Z"/>
        </w:trPr>
        <w:tc>
          <w:tcPr>
            <w:tcW w:w="13765" w:type="dxa"/>
            <w:gridSpan w:val="7"/>
            <w:shd w:val="clear" w:color="auto" w:fill="D9D9D9"/>
          </w:tcPr>
          <w:p w14:paraId="77245A2F" w14:textId="0292F3EA" w:rsidR="0083692E" w:rsidRPr="0012653A" w:rsidDel="00110AF4" w:rsidRDefault="0083692E" w:rsidP="004068A5">
            <w:pPr>
              <w:pStyle w:val="Header"/>
              <w:jc w:val="center"/>
              <w:rPr>
                <w:del w:id="31" w:author="Elias, Tina" w:date="2019-02-14T09:35:00Z"/>
                <w:rFonts w:ascii="Arial" w:hAnsi="Arial"/>
                <w:b/>
              </w:rPr>
            </w:pPr>
            <w:del w:id="32" w:author="Elias, Tina" w:date="2019-02-14T09:35:00Z">
              <w:r w:rsidDel="00110AF4">
                <w:rPr>
                  <w:rFonts w:ascii="Arial" w:hAnsi="Arial"/>
                  <w:b/>
                  <w:sz w:val="22"/>
                </w:rPr>
                <w:delText>FORM LDB Table 1 – PROPSED LIST OF NAMED MWBE</w:delText>
              </w:r>
              <w:r w:rsidR="00902548" w:rsidDel="00110AF4">
                <w:rPr>
                  <w:rFonts w:ascii="Arial" w:hAnsi="Arial"/>
                  <w:b/>
                  <w:sz w:val="22"/>
                </w:rPr>
                <w:delText>/SDVOB</w:delText>
              </w:r>
              <w:r w:rsidDel="00110AF4">
                <w:rPr>
                  <w:rFonts w:ascii="Arial" w:hAnsi="Arial"/>
                  <w:b/>
                  <w:sz w:val="22"/>
                </w:rPr>
                <w:delText xml:space="preserve"> PARTICIPANTS</w:delText>
              </w:r>
            </w:del>
          </w:p>
        </w:tc>
      </w:tr>
      <w:tr w:rsidR="0083692E" w:rsidRPr="0012653A" w:rsidDel="00110AF4" w14:paraId="019EB458" w14:textId="6FFB8FDB" w:rsidTr="004068A5">
        <w:trPr>
          <w:cantSplit/>
          <w:trHeight w:val="620"/>
          <w:tblHeader/>
          <w:jc w:val="center"/>
          <w:del w:id="33" w:author="Elias, Tina" w:date="2019-02-14T09:35:00Z"/>
        </w:trPr>
        <w:tc>
          <w:tcPr>
            <w:tcW w:w="3055" w:type="dxa"/>
            <w:gridSpan w:val="3"/>
            <w:shd w:val="clear" w:color="auto" w:fill="D9D9D9"/>
          </w:tcPr>
          <w:p w14:paraId="733D5BB1" w14:textId="61485275" w:rsidR="0083692E" w:rsidRPr="0012653A" w:rsidDel="00110AF4" w:rsidRDefault="0083692E" w:rsidP="004068A5">
            <w:pPr>
              <w:pStyle w:val="Header"/>
              <w:spacing w:before="120" w:after="120"/>
              <w:rPr>
                <w:del w:id="34" w:author="Elias, Tina" w:date="2019-02-14T09:35:00Z"/>
                <w:rFonts w:ascii="Arial" w:hAnsi="Arial"/>
                <w:b/>
              </w:rPr>
            </w:pPr>
            <w:del w:id="35" w:author="Elias, Tina" w:date="2019-02-14T09:35:00Z">
              <w:r w:rsidRPr="008871C0" w:rsidDel="00110AF4">
                <w:rPr>
                  <w:rFonts w:ascii="Arial" w:hAnsi="Arial"/>
                  <w:b/>
                  <w:sz w:val="22"/>
                </w:rPr>
                <w:delText>PROPOSER</w:delText>
              </w:r>
            </w:del>
          </w:p>
        </w:tc>
        <w:tc>
          <w:tcPr>
            <w:tcW w:w="10710" w:type="dxa"/>
            <w:gridSpan w:val="4"/>
            <w:tcBorders>
              <w:bottom w:val="nil"/>
            </w:tcBorders>
            <w:shd w:val="clear" w:color="auto" w:fill="auto"/>
          </w:tcPr>
          <w:p w14:paraId="13F38E17" w14:textId="2E9046DE" w:rsidR="0083692E" w:rsidRPr="0012653A" w:rsidDel="00110AF4" w:rsidRDefault="0083692E" w:rsidP="004068A5">
            <w:pPr>
              <w:pStyle w:val="Header"/>
              <w:spacing w:before="120" w:after="120"/>
              <w:jc w:val="center"/>
              <w:rPr>
                <w:del w:id="36" w:author="Elias, Tina" w:date="2019-02-14T09:35:00Z"/>
                <w:rFonts w:ascii="Arial" w:hAnsi="Arial"/>
                <w:b/>
              </w:rPr>
            </w:pPr>
          </w:p>
        </w:tc>
      </w:tr>
      <w:tr w:rsidR="0083692E" w:rsidRPr="0012653A" w:rsidDel="00110AF4" w14:paraId="172307EA" w14:textId="615B28DE" w:rsidTr="004068A5">
        <w:trPr>
          <w:cantSplit/>
          <w:trHeight w:val="1134"/>
          <w:tblHeader/>
          <w:jc w:val="center"/>
          <w:del w:id="37" w:author="Elias, Tina" w:date="2019-02-14T09:35:00Z"/>
        </w:trPr>
        <w:tc>
          <w:tcPr>
            <w:tcW w:w="2315" w:type="dxa"/>
            <w:shd w:val="clear" w:color="auto" w:fill="D9D9D9"/>
            <w:vAlign w:val="center"/>
          </w:tcPr>
          <w:p w14:paraId="407938FC" w14:textId="474C9B09" w:rsidR="0083692E" w:rsidRPr="004A6CF5" w:rsidDel="00110AF4" w:rsidRDefault="0083692E" w:rsidP="004068A5">
            <w:pPr>
              <w:pStyle w:val="Header"/>
              <w:jc w:val="center"/>
              <w:rPr>
                <w:del w:id="38" w:author="Elias, Tina" w:date="2019-02-14T09:35:00Z"/>
                <w:rFonts w:ascii="Arial" w:hAnsi="Arial"/>
                <w:sz w:val="20"/>
              </w:rPr>
            </w:pPr>
            <w:del w:id="39" w:author="Elias, Tina" w:date="2019-02-14T09:35:00Z">
              <w:r w:rsidDel="00110AF4">
                <w:rPr>
                  <w:rFonts w:ascii="Arial" w:hAnsi="Arial"/>
                  <w:b/>
                  <w:sz w:val="20"/>
                </w:rPr>
                <w:delText xml:space="preserve">MWBE/SDVOB </w:delText>
              </w:r>
              <w:r w:rsidRPr="00C825AA" w:rsidDel="00110AF4">
                <w:rPr>
                  <w:rFonts w:ascii="Arial" w:hAnsi="Arial"/>
                  <w:b/>
                  <w:sz w:val="20"/>
                </w:rPr>
                <w:delText>Firm Name</w:delText>
              </w:r>
            </w:del>
          </w:p>
        </w:tc>
        <w:tc>
          <w:tcPr>
            <w:tcW w:w="380" w:type="dxa"/>
            <w:shd w:val="clear" w:color="auto" w:fill="D9D9D9"/>
            <w:textDirection w:val="btLr"/>
          </w:tcPr>
          <w:p w14:paraId="058BEB0D" w14:textId="60E4913E" w:rsidR="0083692E" w:rsidDel="00110AF4" w:rsidRDefault="0083692E" w:rsidP="004068A5">
            <w:pPr>
              <w:pStyle w:val="Header"/>
              <w:ind w:left="113" w:right="113"/>
              <w:jc w:val="center"/>
              <w:rPr>
                <w:del w:id="40" w:author="Elias, Tina" w:date="2019-02-14T09:35:00Z"/>
                <w:rFonts w:ascii="Arial" w:hAnsi="Arial"/>
                <w:b/>
                <w:sz w:val="20"/>
              </w:rPr>
            </w:pPr>
            <w:del w:id="41" w:author="Elias, Tina" w:date="2019-02-14T09:35:00Z">
              <w:r w:rsidDel="00110AF4">
                <w:rPr>
                  <w:rFonts w:ascii="Arial" w:hAnsi="Arial"/>
                  <w:b/>
                  <w:sz w:val="20"/>
                </w:rPr>
                <w:delText>MWBE</w:delText>
              </w:r>
            </w:del>
          </w:p>
        </w:tc>
        <w:tc>
          <w:tcPr>
            <w:tcW w:w="360" w:type="dxa"/>
            <w:shd w:val="clear" w:color="auto" w:fill="D9D9D9"/>
            <w:textDirection w:val="btLr"/>
          </w:tcPr>
          <w:p w14:paraId="63C505F2" w14:textId="3BA4E3B8" w:rsidR="0083692E" w:rsidDel="00110AF4" w:rsidRDefault="0083692E" w:rsidP="004068A5">
            <w:pPr>
              <w:pStyle w:val="Header"/>
              <w:ind w:left="113" w:right="113"/>
              <w:jc w:val="center"/>
              <w:rPr>
                <w:del w:id="42" w:author="Elias, Tina" w:date="2019-02-14T09:35:00Z"/>
                <w:rFonts w:ascii="Arial" w:hAnsi="Arial"/>
                <w:b/>
                <w:sz w:val="20"/>
              </w:rPr>
            </w:pPr>
            <w:del w:id="43" w:author="Elias, Tina" w:date="2019-02-14T09:35:00Z">
              <w:r w:rsidDel="00110AF4">
                <w:rPr>
                  <w:rFonts w:ascii="Arial" w:hAnsi="Arial"/>
                  <w:b/>
                  <w:sz w:val="20"/>
                </w:rPr>
                <w:delText>SDVOB</w:delText>
              </w:r>
            </w:del>
          </w:p>
        </w:tc>
        <w:tc>
          <w:tcPr>
            <w:tcW w:w="3920" w:type="dxa"/>
            <w:shd w:val="clear" w:color="auto" w:fill="D9D9D9"/>
            <w:vAlign w:val="center"/>
          </w:tcPr>
          <w:p w14:paraId="188205E9" w14:textId="3FC0EEC6" w:rsidR="0083692E" w:rsidDel="00110AF4" w:rsidRDefault="0083692E" w:rsidP="004068A5">
            <w:pPr>
              <w:pStyle w:val="Header"/>
              <w:jc w:val="center"/>
              <w:rPr>
                <w:del w:id="44" w:author="Elias, Tina" w:date="2019-02-14T09:35:00Z"/>
                <w:rFonts w:ascii="Arial" w:hAnsi="Arial"/>
                <w:b/>
                <w:sz w:val="20"/>
              </w:rPr>
            </w:pPr>
            <w:del w:id="45" w:author="Elias, Tina" w:date="2019-02-14T09:35:00Z">
              <w:r w:rsidDel="00110AF4">
                <w:rPr>
                  <w:rFonts w:ascii="Arial" w:hAnsi="Arial"/>
                  <w:b/>
                  <w:sz w:val="20"/>
                </w:rPr>
                <w:delText>NYSDOT MWBE/SDVOB</w:delText>
              </w:r>
            </w:del>
          </w:p>
          <w:p w14:paraId="4F296BD3" w14:textId="57A5BC18" w:rsidR="0083692E" w:rsidDel="00110AF4" w:rsidRDefault="0083692E" w:rsidP="004068A5">
            <w:pPr>
              <w:pStyle w:val="Header"/>
              <w:jc w:val="center"/>
              <w:rPr>
                <w:del w:id="46" w:author="Elias, Tina" w:date="2019-02-14T09:35:00Z"/>
                <w:rFonts w:ascii="Arial" w:hAnsi="Arial"/>
                <w:b/>
                <w:sz w:val="20"/>
              </w:rPr>
            </w:pPr>
            <w:del w:id="47" w:author="Elias, Tina" w:date="2019-02-14T09:35:00Z">
              <w:r w:rsidRPr="008F72B7" w:rsidDel="00110AF4">
                <w:rPr>
                  <w:rFonts w:ascii="Arial" w:hAnsi="Arial"/>
                  <w:b/>
                  <w:sz w:val="20"/>
                </w:rPr>
                <w:delText>Work Codes</w:delText>
              </w:r>
            </w:del>
          </w:p>
          <w:p w14:paraId="031A4FA1" w14:textId="1533F02C" w:rsidR="0083692E" w:rsidRPr="00C825AA" w:rsidDel="00110AF4" w:rsidRDefault="0083692E" w:rsidP="004068A5">
            <w:pPr>
              <w:pStyle w:val="Header"/>
              <w:jc w:val="center"/>
              <w:rPr>
                <w:del w:id="48" w:author="Elias, Tina" w:date="2019-02-14T09:35:00Z"/>
                <w:rFonts w:ascii="Arial" w:hAnsi="Arial"/>
                <w:b/>
                <w:sz w:val="20"/>
              </w:rPr>
            </w:pPr>
            <w:del w:id="49" w:author="Elias, Tina" w:date="2019-02-14T09:35:00Z">
              <w:r w:rsidRPr="004E1876" w:rsidDel="00110AF4">
                <w:rPr>
                  <w:rFonts w:ascii="Arial" w:hAnsi="Arial"/>
                  <w:sz w:val="20"/>
                </w:rPr>
                <w:delText>(See Note 1)</w:delText>
              </w:r>
            </w:del>
          </w:p>
        </w:tc>
        <w:tc>
          <w:tcPr>
            <w:tcW w:w="3887" w:type="dxa"/>
            <w:shd w:val="clear" w:color="auto" w:fill="D9D9D9"/>
            <w:vAlign w:val="center"/>
          </w:tcPr>
          <w:p w14:paraId="236D7C07" w14:textId="5E95D461" w:rsidR="0083692E" w:rsidRPr="004E1876" w:rsidDel="00110AF4" w:rsidRDefault="0083692E" w:rsidP="004068A5">
            <w:pPr>
              <w:pStyle w:val="Header"/>
              <w:ind w:right="-50"/>
              <w:jc w:val="center"/>
              <w:rPr>
                <w:del w:id="50" w:author="Elias, Tina" w:date="2019-02-14T09:35:00Z"/>
                <w:rFonts w:ascii="Arial" w:hAnsi="Arial"/>
                <w:sz w:val="20"/>
              </w:rPr>
            </w:pPr>
            <w:del w:id="51" w:author="Elias, Tina" w:date="2019-02-14T09:35:00Z">
              <w:r w:rsidRPr="004A6CF5" w:rsidDel="00110AF4">
                <w:rPr>
                  <w:rFonts w:ascii="Arial" w:hAnsi="Arial"/>
                  <w:b/>
                  <w:sz w:val="20"/>
                </w:rPr>
                <w:delText>Description of Work</w:delText>
              </w:r>
            </w:del>
          </w:p>
        </w:tc>
        <w:tc>
          <w:tcPr>
            <w:tcW w:w="1135" w:type="dxa"/>
            <w:shd w:val="clear" w:color="auto" w:fill="D9D9D9"/>
            <w:vAlign w:val="center"/>
          </w:tcPr>
          <w:p w14:paraId="3A3BD649" w14:textId="14549F7D" w:rsidR="0083692E" w:rsidRPr="00C825AA" w:rsidDel="00110AF4" w:rsidRDefault="0083692E" w:rsidP="004068A5">
            <w:pPr>
              <w:pStyle w:val="Header"/>
              <w:jc w:val="center"/>
              <w:rPr>
                <w:del w:id="52" w:author="Elias, Tina" w:date="2019-02-14T09:35:00Z"/>
                <w:rFonts w:ascii="Arial" w:hAnsi="Arial"/>
                <w:b/>
                <w:sz w:val="20"/>
              </w:rPr>
            </w:pPr>
            <w:del w:id="53" w:author="Elias, Tina" w:date="2019-02-14T09:35:00Z">
              <w:r w:rsidDel="00110AF4">
                <w:rPr>
                  <w:rFonts w:ascii="Arial" w:hAnsi="Arial"/>
                  <w:b/>
                  <w:sz w:val="20"/>
                </w:rPr>
                <w:delText>% Credit Claimed</w:delText>
              </w:r>
            </w:del>
          </w:p>
        </w:tc>
        <w:tc>
          <w:tcPr>
            <w:tcW w:w="1768" w:type="dxa"/>
            <w:shd w:val="clear" w:color="auto" w:fill="D9D9D9"/>
            <w:vAlign w:val="center"/>
          </w:tcPr>
          <w:p w14:paraId="249892C7" w14:textId="32CCCB9A" w:rsidR="0083692E" w:rsidRPr="00C825AA" w:rsidDel="00110AF4" w:rsidRDefault="0083692E" w:rsidP="004068A5">
            <w:pPr>
              <w:pStyle w:val="Header"/>
              <w:jc w:val="center"/>
              <w:rPr>
                <w:del w:id="54" w:author="Elias, Tina" w:date="2019-02-14T09:35:00Z"/>
                <w:rFonts w:ascii="Arial" w:hAnsi="Arial"/>
                <w:b/>
                <w:sz w:val="20"/>
              </w:rPr>
            </w:pPr>
            <w:del w:id="55" w:author="Elias, Tina" w:date="2019-02-14T09:35:00Z">
              <w:r w:rsidDel="00110AF4">
                <w:rPr>
                  <w:rFonts w:ascii="Arial" w:hAnsi="Arial"/>
                  <w:b/>
                  <w:sz w:val="20"/>
                </w:rPr>
                <w:delText>Commitment</w:delText>
              </w:r>
            </w:del>
          </w:p>
          <w:p w14:paraId="0C43911F" w14:textId="3FEF7B54" w:rsidR="0083692E" w:rsidRPr="004A6CF5" w:rsidDel="00110AF4" w:rsidRDefault="0083692E" w:rsidP="004068A5">
            <w:pPr>
              <w:pStyle w:val="Header"/>
              <w:jc w:val="center"/>
              <w:rPr>
                <w:del w:id="56" w:author="Elias, Tina" w:date="2019-02-14T09:35:00Z"/>
                <w:rFonts w:ascii="Arial" w:hAnsi="Arial"/>
                <w:b/>
                <w:sz w:val="20"/>
              </w:rPr>
            </w:pPr>
            <w:del w:id="57" w:author="Elias, Tina" w:date="2019-02-14T09:35:00Z">
              <w:r w:rsidRPr="004A6CF5" w:rsidDel="00110AF4">
                <w:rPr>
                  <w:rFonts w:ascii="Arial" w:hAnsi="Arial"/>
                  <w:sz w:val="20"/>
                </w:rPr>
                <w:delText>(I</w:delText>
              </w:r>
              <w:r w:rsidDel="00110AF4">
                <w:rPr>
                  <w:rFonts w:ascii="Arial" w:hAnsi="Arial"/>
                  <w:sz w:val="20"/>
                </w:rPr>
                <w:delText>n Dollars Committed)</w:delText>
              </w:r>
            </w:del>
          </w:p>
        </w:tc>
      </w:tr>
      <w:tr w:rsidR="0083692E" w:rsidRPr="0012653A" w:rsidDel="00110AF4" w14:paraId="2C23E080" w14:textId="0FE9AB2D" w:rsidTr="004068A5">
        <w:trPr>
          <w:trHeight w:val="432"/>
          <w:jc w:val="center"/>
          <w:del w:id="58" w:author="Elias, Tina" w:date="2019-02-14T09:35:00Z"/>
        </w:trPr>
        <w:tc>
          <w:tcPr>
            <w:tcW w:w="2315" w:type="dxa"/>
            <w:vAlign w:val="center"/>
          </w:tcPr>
          <w:p w14:paraId="35F35195" w14:textId="013BC74F" w:rsidR="0083692E" w:rsidRPr="0012653A" w:rsidDel="00110AF4" w:rsidRDefault="0083692E" w:rsidP="004068A5">
            <w:pPr>
              <w:jc w:val="center"/>
              <w:rPr>
                <w:del w:id="59" w:author="Elias, Tina" w:date="2019-02-14T09:35:00Z"/>
                <w:rFonts w:ascii="Arial" w:hAnsi="Arial"/>
              </w:rPr>
            </w:pPr>
          </w:p>
        </w:tc>
        <w:tc>
          <w:tcPr>
            <w:tcW w:w="380" w:type="dxa"/>
          </w:tcPr>
          <w:p w14:paraId="528D9619" w14:textId="6D59E26F" w:rsidR="0083692E" w:rsidRPr="0012653A" w:rsidDel="00110AF4" w:rsidRDefault="0083692E" w:rsidP="004068A5">
            <w:pPr>
              <w:jc w:val="center"/>
              <w:rPr>
                <w:del w:id="60" w:author="Elias, Tina" w:date="2019-02-14T09:35:00Z"/>
                <w:rFonts w:ascii="Arial" w:hAnsi="Arial"/>
              </w:rPr>
            </w:pPr>
          </w:p>
        </w:tc>
        <w:tc>
          <w:tcPr>
            <w:tcW w:w="360" w:type="dxa"/>
          </w:tcPr>
          <w:p w14:paraId="1CC4162D" w14:textId="2C50BA22" w:rsidR="0083692E" w:rsidRPr="0012653A" w:rsidDel="00110AF4" w:rsidRDefault="0083692E" w:rsidP="004068A5">
            <w:pPr>
              <w:jc w:val="center"/>
              <w:rPr>
                <w:del w:id="61" w:author="Elias, Tina" w:date="2019-02-14T09:35:00Z"/>
                <w:rFonts w:ascii="Arial" w:hAnsi="Arial"/>
              </w:rPr>
            </w:pPr>
          </w:p>
        </w:tc>
        <w:tc>
          <w:tcPr>
            <w:tcW w:w="3920" w:type="dxa"/>
            <w:vAlign w:val="center"/>
          </w:tcPr>
          <w:p w14:paraId="29936EB3" w14:textId="30016878" w:rsidR="0083692E" w:rsidRPr="0012653A" w:rsidDel="00110AF4" w:rsidRDefault="0083692E" w:rsidP="004068A5">
            <w:pPr>
              <w:jc w:val="center"/>
              <w:rPr>
                <w:del w:id="62" w:author="Elias, Tina" w:date="2019-02-14T09:35:00Z"/>
                <w:rFonts w:ascii="Arial" w:hAnsi="Arial"/>
              </w:rPr>
            </w:pPr>
          </w:p>
        </w:tc>
        <w:tc>
          <w:tcPr>
            <w:tcW w:w="3887" w:type="dxa"/>
            <w:vAlign w:val="center"/>
          </w:tcPr>
          <w:p w14:paraId="180AA544" w14:textId="41118D53" w:rsidR="0083692E" w:rsidRPr="0012653A" w:rsidDel="00110AF4" w:rsidRDefault="0083692E" w:rsidP="004068A5">
            <w:pPr>
              <w:jc w:val="center"/>
              <w:rPr>
                <w:del w:id="63" w:author="Elias, Tina" w:date="2019-02-14T09:35:00Z"/>
                <w:rFonts w:ascii="Arial" w:hAnsi="Arial"/>
              </w:rPr>
            </w:pPr>
          </w:p>
        </w:tc>
        <w:tc>
          <w:tcPr>
            <w:tcW w:w="1135" w:type="dxa"/>
            <w:vAlign w:val="center"/>
          </w:tcPr>
          <w:p w14:paraId="6B72EC2E" w14:textId="596778CD" w:rsidR="0083692E" w:rsidRPr="0012653A" w:rsidDel="00110AF4" w:rsidRDefault="0083692E" w:rsidP="004068A5">
            <w:pPr>
              <w:jc w:val="center"/>
              <w:rPr>
                <w:del w:id="64" w:author="Elias, Tina" w:date="2019-02-14T09:35:00Z"/>
                <w:rFonts w:ascii="Arial" w:hAnsi="Arial"/>
              </w:rPr>
            </w:pPr>
          </w:p>
        </w:tc>
        <w:tc>
          <w:tcPr>
            <w:tcW w:w="1768" w:type="dxa"/>
            <w:vAlign w:val="center"/>
          </w:tcPr>
          <w:p w14:paraId="32DB8FAE" w14:textId="71922D88" w:rsidR="0083692E" w:rsidRPr="0012653A" w:rsidDel="00110AF4" w:rsidRDefault="0083692E" w:rsidP="004068A5">
            <w:pPr>
              <w:jc w:val="center"/>
              <w:rPr>
                <w:del w:id="65" w:author="Elias, Tina" w:date="2019-02-14T09:35:00Z"/>
                <w:rFonts w:ascii="Arial" w:hAnsi="Arial"/>
              </w:rPr>
            </w:pPr>
          </w:p>
        </w:tc>
      </w:tr>
      <w:tr w:rsidR="0083692E" w:rsidRPr="0012653A" w:rsidDel="00110AF4" w14:paraId="5016EDE0" w14:textId="20AB3A59" w:rsidTr="004068A5">
        <w:trPr>
          <w:trHeight w:val="432"/>
          <w:jc w:val="center"/>
          <w:del w:id="66" w:author="Elias, Tina" w:date="2019-02-14T09:35:00Z"/>
        </w:trPr>
        <w:tc>
          <w:tcPr>
            <w:tcW w:w="2315" w:type="dxa"/>
            <w:vAlign w:val="center"/>
          </w:tcPr>
          <w:p w14:paraId="7768639E" w14:textId="12589F10" w:rsidR="0083692E" w:rsidRPr="0012653A" w:rsidDel="00110AF4" w:rsidRDefault="0083692E" w:rsidP="004068A5">
            <w:pPr>
              <w:jc w:val="center"/>
              <w:rPr>
                <w:del w:id="67" w:author="Elias, Tina" w:date="2019-02-14T09:35:00Z"/>
                <w:rFonts w:ascii="Arial" w:hAnsi="Arial"/>
              </w:rPr>
            </w:pPr>
          </w:p>
        </w:tc>
        <w:tc>
          <w:tcPr>
            <w:tcW w:w="380" w:type="dxa"/>
          </w:tcPr>
          <w:p w14:paraId="7AC28B6C" w14:textId="6CDAE7C0" w:rsidR="0083692E" w:rsidRPr="0012653A" w:rsidDel="00110AF4" w:rsidRDefault="0083692E" w:rsidP="004068A5">
            <w:pPr>
              <w:jc w:val="center"/>
              <w:rPr>
                <w:del w:id="68" w:author="Elias, Tina" w:date="2019-02-14T09:35:00Z"/>
                <w:rFonts w:ascii="Arial" w:hAnsi="Arial"/>
              </w:rPr>
            </w:pPr>
          </w:p>
        </w:tc>
        <w:tc>
          <w:tcPr>
            <w:tcW w:w="360" w:type="dxa"/>
          </w:tcPr>
          <w:p w14:paraId="146BA526" w14:textId="24F9A0C5" w:rsidR="0083692E" w:rsidRPr="0012653A" w:rsidDel="00110AF4" w:rsidRDefault="0083692E" w:rsidP="004068A5">
            <w:pPr>
              <w:jc w:val="center"/>
              <w:rPr>
                <w:del w:id="69" w:author="Elias, Tina" w:date="2019-02-14T09:35:00Z"/>
                <w:rFonts w:ascii="Arial" w:hAnsi="Arial"/>
              </w:rPr>
            </w:pPr>
          </w:p>
        </w:tc>
        <w:tc>
          <w:tcPr>
            <w:tcW w:w="3920" w:type="dxa"/>
            <w:vAlign w:val="center"/>
          </w:tcPr>
          <w:p w14:paraId="00AB607A" w14:textId="17996E53" w:rsidR="0083692E" w:rsidRPr="0012653A" w:rsidDel="00110AF4" w:rsidRDefault="0083692E" w:rsidP="004068A5">
            <w:pPr>
              <w:jc w:val="center"/>
              <w:rPr>
                <w:del w:id="70" w:author="Elias, Tina" w:date="2019-02-14T09:35:00Z"/>
                <w:rFonts w:ascii="Arial" w:hAnsi="Arial"/>
              </w:rPr>
            </w:pPr>
          </w:p>
        </w:tc>
        <w:tc>
          <w:tcPr>
            <w:tcW w:w="3887" w:type="dxa"/>
            <w:vAlign w:val="center"/>
          </w:tcPr>
          <w:p w14:paraId="49A0C83D" w14:textId="742A27F0" w:rsidR="0083692E" w:rsidRPr="0012653A" w:rsidDel="00110AF4" w:rsidRDefault="0083692E" w:rsidP="004068A5">
            <w:pPr>
              <w:jc w:val="center"/>
              <w:rPr>
                <w:del w:id="71" w:author="Elias, Tina" w:date="2019-02-14T09:35:00Z"/>
                <w:rFonts w:ascii="Arial" w:hAnsi="Arial"/>
              </w:rPr>
            </w:pPr>
          </w:p>
        </w:tc>
        <w:tc>
          <w:tcPr>
            <w:tcW w:w="1135" w:type="dxa"/>
            <w:vAlign w:val="center"/>
          </w:tcPr>
          <w:p w14:paraId="382EB48A" w14:textId="104B0E76" w:rsidR="0083692E" w:rsidRPr="0012653A" w:rsidDel="00110AF4" w:rsidRDefault="0083692E" w:rsidP="004068A5">
            <w:pPr>
              <w:jc w:val="center"/>
              <w:rPr>
                <w:del w:id="72" w:author="Elias, Tina" w:date="2019-02-14T09:35:00Z"/>
                <w:rFonts w:ascii="Arial" w:hAnsi="Arial"/>
              </w:rPr>
            </w:pPr>
          </w:p>
        </w:tc>
        <w:tc>
          <w:tcPr>
            <w:tcW w:w="1768" w:type="dxa"/>
            <w:vAlign w:val="center"/>
          </w:tcPr>
          <w:p w14:paraId="72D0D20B" w14:textId="2A768A7A" w:rsidR="0083692E" w:rsidRPr="0012653A" w:rsidDel="00110AF4" w:rsidRDefault="0083692E" w:rsidP="004068A5">
            <w:pPr>
              <w:jc w:val="center"/>
              <w:rPr>
                <w:del w:id="73" w:author="Elias, Tina" w:date="2019-02-14T09:35:00Z"/>
                <w:rFonts w:ascii="Arial" w:hAnsi="Arial"/>
              </w:rPr>
            </w:pPr>
          </w:p>
        </w:tc>
      </w:tr>
      <w:tr w:rsidR="0083692E" w:rsidRPr="0012653A" w:rsidDel="00110AF4" w14:paraId="57223704" w14:textId="2CFAA2B2" w:rsidTr="004068A5">
        <w:trPr>
          <w:trHeight w:val="432"/>
          <w:jc w:val="center"/>
          <w:del w:id="74" w:author="Elias, Tina" w:date="2019-02-14T09:35:00Z"/>
        </w:trPr>
        <w:tc>
          <w:tcPr>
            <w:tcW w:w="2315" w:type="dxa"/>
            <w:vAlign w:val="center"/>
          </w:tcPr>
          <w:p w14:paraId="1AB08A36" w14:textId="63EA1B82" w:rsidR="0083692E" w:rsidRPr="0012653A" w:rsidDel="00110AF4" w:rsidRDefault="0083692E" w:rsidP="004068A5">
            <w:pPr>
              <w:jc w:val="center"/>
              <w:rPr>
                <w:del w:id="75" w:author="Elias, Tina" w:date="2019-02-14T09:35:00Z"/>
                <w:rFonts w:ascii="Arial" w:hAnsi="Arial"/>
              </w:rPr>
            </w:pPr>
          </w:p>
        </w:tc>
        <w:tc>
          <w:tcPr>
            <w:tcW w:w="380" w:type="dxa"/>
          </w:tcPr>
          <w:p w14:paraId="01B2F94F" w14:textId="272E2664" w:rsidR="0083692E" w:rsidRPr="0012653A" w:rsidDel="00110AF4" w:rsidRDefault="0083692E" w:rsidP="004068A5">
            <w:pPr>
              <w:jc w:val="center"/>
              <w:rPr>
                <w:del w:id="76" w:author="Elias, Tina" w:date="2019-02-14T09:35:00Z"/>
                <w:rFonts w:ascii="Arial" w:hAnsi="Arial"/>
              </w:rPr>
            </w:pPr>
          </w:p>
        </w:tc>
        <w:tc>
          <w:tcPr>
            <w:tcW w:w="360" w:type="dxa"/>
          </w:tcPr>
          <w:p w14:paraId="4A130E4F" w14:textId="30838DD7" w:rsidR="0083692E" w:rsidRPr="0012653A" w:rsidDel="00110AF4" w:rsidRDefault="0083692E" w:rsidP="004068A5">
            <w:pPr>
              <w:jc w:val="center"/>
              <w:rPr>
                <w:del w:id="77" w:author="Elias, Tina" w:date="2019-02-14T09:35:00Z"/>
                <w:rFonts w:ascii="Arial" w:hAnsi="Arial"/>
              </w:rPr>
            </w:pPr>
          </w:p>
        </w:tc>
        <w:tc>
          <w:tcPr>
            <w:tcW w:w="3920" w:type="dxa"/>
            <w:vAlign w:val="center"/>
          </w:tcPr>
          <w:p w14:paraId="5818D8E6" w14:textId="41E53DD5" w:rsidR="0083692E" w:rsidRPr="0012653A" w:rsidDel="00110AF4" w:rsidRDefault="0083692E" w:rsidP="004068A5">
            <w:pPr>
              <w:jc w:val="center"/>
              <w:rPr>
                <w:del w:id="78" w:author="Elias, Tina" w:date="2019-02-14T09:35:00Z"/>
                <w:rFonts w:ascii="Arial" w:hAnsi="Arial"/>
              </w:rPr>
            </w:pPr>
          </w:p>
        </w:tc>
        <w:tc>
          <w:tcPr>
            <w:tcW w:w="3887" w:type="dxa"/>
            <w:vAlign w:val="center"/>
          </w:tcPr>
          <w:p w14:paraId="4C45C51F" w14:textId="1281EE39" w:rsidR="0083692E" w:rsidRPr="0012653A" w:rsidDel="00110AF4" w:rsidRDefault="0083692E" w:rsidP="004068A5">
            <w:pPr>
              <w:jc w:val="center"/>
              <w:rPr>
                <w:del w:id="79" w:author="Elias, Tina" w:date="2019-02-14T09:35:00Z"/>
                <w:rFonts w:ascii="Arial" w:hAnsi="Arial"/>
              </w:rPr>
            </w:pPr>
          </w:p>
        </w:tc>
        <w:tc>
          <w:tcPr>
            <w:tcW w:w="1135" w:type="dxa"/>
            <w:vAlign w:val="center"/>
          </w:tcPr>
          <w:p w14:paraId="2BA820BD" w14:textId="1D9CAC05" w:rsidR="0083692E" w:rsidRPr="0012653A" w:rsidDel="00110AF4" w:rsidRDefault="0083692E" w:rsidP="004068A5">
            <w:pPr>
              <w:jc w:val="center"/>
              <w:rPr>
                <w:del w:id="80" w:author="Elias, Tina" w:date="2019-02-14T09:35:00Z"/>
                <w:rFonts w:ascii="Arial" w:hAnsi="Arial"/>
              </w:rPr>
            </w:pPr>
          </w:p>
        </w:tc>
        <w:tc>
          <w:tcPr>
            <w:tcW w:w="1768" w:type="dxa"/>
            <w:vAlign w:val="center"/>
          </w:tcPr>
          <w:p w14:paraId="6BFCAA68" w14:textId="1E7FEED8" w:rsidR="0083692E" w:rsidRPr="0012653A" w:rsidDel="00110AF4" w:rsidRDefault="0083692E" w:rsidP="004068A5">
            <w:pPr>
              <w:jc w:val="center"/>
              <w:rPr>
                <w:del w:id="81" w:author="Elias, Tina" w:date="2019-02-14T09:35:00Z"/>
                <w:rFonts w:ascii="Arial" w:hAnsi="Arial"/>
              </w:rPr>
            </w:pPr>
          </w:p>
        </w:tc>
      </w:tr>
      <w:tr w:rsidR="0083692E" w:rsidRPr="0012653A" w:rsidDel="00110AF4" w14:paraId="3AE16FCA" w14:textId="24FCE972" w:rsidTr="004068A5">
        <w:trPr>
          <w:trHeight w:val="432"/>
          <w:jc w:val="center"/>
          <w:del w:id="82" w:author="Elias, Tina" w:date="2019-02-14T09:35:00Z"/>
        </w:trPr>
        <w:tc>
          <w:tcPr>
            <w:tcW w:w="2315" w:type="dxa"/>
            <w:vAlign w:val="center"/>
          </w:tcPr>
          <w:p w14:paraId="56A56932" w14:textId="2640526B" w:rsidR="0083692E" w:rsidRPr="0012653A" w:rsidDel="00110AF4" w:rsidRDefault="0083692E" w:rsidP="004068A5">
            <w:pPr>
              <w:jc w:val="center"/>
              <w:rPr>
                <w:del w:id="83" w:author="Elias, Tina" w:date="2019-02-14T09:35:00Z"/>
                <w:rFonts w:ascii="Arial" w:hAnsi="Arial"/>
              </w:rPr>
            </w:pPr>
          </w:p>
        </w:tc>
        <w:tc>
          <w:tcPr>
            <w:tcW w:w="380" w:type="dxa"/>
          </w:tcPr>
          <w:p w14:paraId="22C18DB7" w14:textId="0CA69EDA" w:rsidR="0083692E" w:rsidRPr="0012653A" w:rsidDel="00110AF4" w:rsidRDefault="0083692E" w:rsidP="004068A5">
            <w:pPr>
              <w:jc w:val="center"/>
              <w:rPr>
                <w:del w:id="84" w:author="Elias, Tina" w:date="2019-02-14T09:35:00Z"/>
                <w:rFonts w:ascii="Arial" w:hAnsi="Arial"/>
              </w:rPr>
            </w:pPr>
          </w:p>
        </w:tc>
        <w:tc>
          <w:tcPr>
            <w:tcW w:w="360" w:type="dxa"/>
          </w:tcPr>
          <w:p w14:paraId="76666431" w14:textId="6F28CBB6" w:rsidR="0083692E" w:rsidRPr="0012653A" w:rsidDel="00110AF4" w:rsidRDefault="0083692E" w:rsidP="004068A5">
            <w:pPr>
              <w:jc w:val="center"/>
              <w:rPr>
                <w:del w:id="85" w:author="Elias, Tina" w:date="2019-02-14T09:35:00Z"/>
                <w:rFonts w:ascii="Arial" w:hAnsi="Arial"/>
              </w:rPr>
            </w:pPr>
          </w:p>
        </w:tc>
        <w:tc>
          <w:tcPr>
            <w:tcW w:w="3920" w:type="dxa"/>
            <w:vAlign w:val="center"/>
          </w:tcPr>
          <w:p w14:paraId="511EAD47" w14:textId="0B1C0001" w:rsidR="0083692E" w:rsidRPr="0012653A" w:rsidDel="00110AF4" w:rsidRDefault="0083692E" w:rsidP="004068A5">
            <w:pPr>
              <w:jc w:val="center"/>
              <w:rPr>
                <w:del w:id="86" w:author="Elias, Tina" w:date="2019-02-14T09:35:00Z"/>
                <w:rFonts w:ascii="Arial" w:hAnsi="Arial"/>
              </w:rPr>
            </w:pPr>
          </w:p>
        </w:tc>
        <w:tc>
          <w:tcPr>
            <w:tcW w:w="3887" w:type="dxa"/>
            <w:vAlign w:val="center"/>
          </w:tcPr>
          <w:p w14:paraId="20EA51D7" w14:textId="4C38D5A5" w:rsidR="0083692E" w:rsidRPr="0012653A" w:rsidDel="00110AF4" w:rsidRDefault="0083692E" w:rsidP="004068A5">
            <w:pPr>
              <w:jc w:val="center"/>
              <w:rPr>
                <w:del w:id="87" w:author="Elias, Tina" w:date="2019-02-14T09:35:00Z"/>
                <w:rFonts w:ascii="Arial" w:hAnsi="Arial"/>
              </w:rPr>
            </w:pPr>
          </w:p>
        </w:tc>
        <w:tc>
          <w:tcPr>
            <w:tcW w:w="1135" w:type="dxa"/>
            <w:vAlign w:val="center"/>
          </w:tcPr>
          <w:p w14:paraId="58525ECD" w14:textId="3B68E605" w:rsidR="0083692E" w:rsidRPr="0012653A" w:rsidDel="00110AF4" w:rsidRDefault="0083692E" w:rsidP="004068A5">
            <w:pPr>
              <w:jc w:val="center"/>
              <w:rPr>
                <w:del w:id="88" w:author="Elias, Tina" w:date="2019-02-14T09:35:00Z"/>
                <w:rFonts w:ascii="Arial" w:hAnsi="Arial"/>
              </w:rPr>
            </w:pPr>
          </w:p>
        </w:tc>
        <w:tc>
          <w:tcPr>
            <w:tcW w:w="1768" w:type="dxa"/>
            <w:vAlign w:val="center"/>
          </w:tcPr>
          <w:p w14:paraId="6B0BB310" w14:textId="424D27CE" w:rsidR="0083692E" w:rsidRPr="0012653A" w:rsidDel="00110AF4" w:rsidRDefault="0083692E" w:rsidP="004068A5">
            <w:pPr>
              <w:jc w:val="center"/>
              <w:rPr>
                <w:del w:id="89" w:author="Elias, Tina" w:date="2019-02-14T09:35:00Z"/>
                <w:rFonts w:ascii="Arial" w:hAnsi="Arial"/>
              </w:rPr>
            </w:pPr>
          </w:p>
        </w:tc>
      </w:tr>
      <w:tr w:rsidR="0083692E" w:rsidRPr="0012653A" w:rsidDel="00110AF4" w14:paraId="22697046" w14:textId="05E6E208" w:rsidTr="004068A5">
        <w:trPr>
          <w:trHeight w:val="432"/>
          <w:jc w:val="center"/>
          <w:del w:id="90" w:author="Elias, Tina" w:date="2019-02-14T09:35:00Z"/>
        </w:trPr>
        <w:tc>
          <w:tcPr>
            <w:tcW w:w="2315" w:type="dxa"/>
            <w:vAlign w:val="center"/>
          </w:tcPr>
          <w:p w14:paraId="758A5F56" w14:textId="15948B90" w:rsidR="0083692E" w:rsidRPr="0012653A" w:rsidDel="00110AF4" w:rsidRDefault="0083692E" w:rsidP="004068A5">
            <w:pPr>
              <w:jc w:val="center"/>
              <w:rPr>
                <w:del w:id="91" w:author="Elias, Tina" w:date="2019-02-14T09:35:00Z"/>
                <w:rFonts w:ascii="Arial" w:hAnsi="Arial"/>
              </w:rPr>
            </w:pPr>
          </w:p>
        </w:tc>
        <w:tc>
          <w:tcPr>
            <w:tcW w:w="380" w:type="dxa"/>
          </w:tcPr>
          <w:p w14:paraId="587866F8" w14:textId="7EBAE249" w:rsidR="0083692E" w:rsidRPr="0012653A" w:rsidDel="00110AF4" w:rsidRDefault="0083692E" w:rsidP="004068A5">
            <w:pPr>
              <w:jc w:val="center"/>
              <w:rPr>
                <w:del w:id="92" w:author="Elias, Tina" w:date="2019-02-14T09:35:00Z"/>
                <w:rFonts w:ascii="Arial" w:hAnsi="Arial"/>
              </w:rPr>
            </w:pPr>
          </w:p>
        </w:tc>
        <w:tc>
          <w:tcPr>
            <w:tcW w:w="360" w:type="dxa"/>
          </w:tcPr>
          <w:p w14:paraId="1E131455" w14:textId="6287F597" w:rsidR="0083692E" w:rsidRPr="0012653A" w:rsidDel="00110AF4" w:rsidRDefault="0083692E" w:rsidP="004068A5">
            <w:pPr>
              <w:jc w:val="center"/>
              <w:rPr>
                <w:del w:id="93" w:author="Elias, Tina" w:date="2019-02-14T09:35:00Z"/>
                <w:rFonts w:ascii="Arial" w:hAnsi="Arial"/>
              </w:rPr>
            </w:pPr>
          </w:p>
        </w:tc>
        <w:tc>
          <w:tcPr>
            <w:tcW w:w="3920" w:type="dxa"/>
            <w:vAlign w:val="center"/>
          </w:tcPr>
          <w:p w14:paraId="5CFFCB5B" w14:textId="14E5916D" w:rsidR="0083692E" w:rsidRPr="0012653A" w:rsidDel="00110AF4" w:rsidRDefault="0083692E" w:rsidP="004068A5">
            <w:pPr>
              <w:jc w:val="center"/>
              <w:rPr>
                <w:del w:id="94" w:author="Elias, Tina" w:date="2019-02-14T09:35:00Z"/>
                <w:rFonts w:ascii="Arial" w:hAnsi="Arial"/>
              </w:rPr>
            </w:pPr>
          </w:p>
        </w:tc>
        <w:tc>
          <w:tcPr>
            <w:tcW w:w="3887" w:type="dxa"/>
            <w:vAlign w:val="center"/>
          </w:tcPr>
          <w:p w14:paraId="5C295107" w14:textId="4608C7D5" w:rsidR="0083692E" w:rsidRPr="0012653A" w:rsidDel="00110AF4" w:rsidRDefault="0083692E" w:rsidP="004068A5">
            <w:pPr>
              <w:jc w:val="center"/>
              <w:rPr>
                <w:del w:id="95" w:author="Elias, Tina" w:date="2019-02-14T09:35:00Z"/>
                <w:rFonts w:ascii="Arial" w:hAnsi="Arial"/>
              </w:rPr>
            </w:pPr>
          </w:p>
        </w:tc>
        <w:tc>
          <w:tcPr>
            <w:tcW w:w="1135" w:type="dxa"/>
            <w:vAlign w:val="center"/>
          </w:tcPr>
          <w:p w14:paraId="381653C2" w14:textId="59E709EC" w:rsidR="0083692E" w:rsidRPr="0012653A" w:rsidDel="00110AF4" w:rsidRDefault="0083692E" w:rsidP="004068A5">
            <w:pPr>
              <w:jc w:val="center"/>
              <w:rPr>
                <w:del w:id="96" w:author="Elias, Tina" w:date="2019-02-14T09:35:00Z"/>
                <w:rFonts w:ascii="Arial" w:hAnsi="Arial"/>
              </w:rPr>
            </w:pPr>
          </w:p>
        </w:tc>
        <w:tc>
          <w:tcPr>
            <w:tcW w:w="1768" w:type="dxa"/>
            <w:vAlign w:val="center"/>
          </w:tcPr>
          <w:p w14:paraId="4B9807A0" w14:textId="0F7490E2" w:rsidR="0083692E" w:rsidRPr="0012653A" w:rsidDel="00110AF4" w:rsidRDefault="0083692E" w:rsidP="004068A5">
            <w:pPr>
              <w:jc w:val="center"/>
              <w:rPr>
                <w:del w:id="97" w:author="Elias, Tina" w:date="2019-02-14T09:35:00Z"/>
                <w:rFonts w:ascii="Arial" w:hAnsi="Arial"/>
              </w:rPr>
            </w:pPr>
          </w:p>
        </w:tc>
      </w:tr>
      <w:tr w:rsidR="0083692E" w:rsidRPr="0012653A" w:rsidDel="00110AF4" w14:paraId="0A35377E" w14:textId="5D37C529" w:rsidTr="004068A5">
        <w:trPr>
          <w:trHeight w:val="432"/>
          <w:jc w:val="center"/>
          <w:del w:id="98" w:author="Elias, Tina" w:date="2019-02-14T09:35:00Z"/>
        </w:trPr>
        <w:tc>
          <w:tcPr>
            <w:tcW w:w="2315" w:type="dxa"/>
            <w:vAlign w:val="center"/>
          </w:tcPr>
          <w:p w14:paraId="3426DD41" w14:textId="0579FBAA" w:rsidR="0083692E" w:rsidRPr="0012653A" w:rsidDel="00110AF4" w:rsidRDefault="0083692E" w:rsidP="004068A5">
            <w:pPr>
              <w:jc w:val="center"/>
              <w:rPr>
                <w:del w:id="99" w:author="Elias, Tina" w:date="2019-02-14T09:35:00Z"/>
                <w:rFonts w:ascii="Arial" w:hAnsi="Arial"/>
              </w:rPr>
            </w:pPr>
          </w:p>
        </w:tc>
        <w:tc>
          <w:tcPr>
            <w:tcW w:w="380" w:type="dxa"/>
          </w:tcPr>
          <w:p w14:paraId="5202C34E" w14:textId="33B8696C" w:rsidR="0083692E" w:rsidRPr="0012653A" w:rsidDel="00110AF4" w:rsidRDefault="0083692E" w:rsidP="004068A5">
            <w:pPr>
              <w:jc w:val="center"/>
              <w:rPr>
                <w:del w:id="100" w:author="Elias, Tina" w:date="2019-02-14T09:35:00Z"/>
                <w:rFonts w:ascii="Arial" w:hAnsi="Arial"/>
              </w:rPr>
            </w:pPr>
          </w:p>
        </w:tc>
        <w:tc>
          <w:tcPr>
            <w:tcW w:w="360" w:type="dxa"/>
          </w:tcPr>
          <w:p w14:paraId="4F0B661F" w14:textId="44B124B5" w:rsidR="0083692E" w:rsidRPr="0012653A" w:rsidDel="00110AF4" w:rsidRDefault="0083692E" w:rsidP="004068A5">
            <w:pPr>
              <w:jc w:val="center"/>
              <w:rPr>
                <w:del w:id="101" w:author="Elias, Tina" w:date="2019-02-14T09:35:00Z"/>
                <w:rFonts w:ascii="Arial" w:hAnsi="Arial"/>
              </w:rPr>
            </w:pPr>
          </w:p>
        </w:tc>
        <w:tc>
          <w:tcPr>
            <w:tcW w:w="3920" w:type="dxa"/>
            <w:vAlign w:val="center"/>
          </w:tcPr>
          <w:p w14:paraId="0359847D" w14:textId="5ADA10BD" w:rsidR="0083692E" w:rsidRPr="0012653A" w:rsidDel="00110AF4" w:rsidRDefault="0083692E" w:rsidP="004068A5">
            <w:pPr>
              <w:jc w:val="center"/>
              <w:rPr>
                <w:del w:id="102" w:author="Elias, Tina" w:date="2019-02-14T09:35:00Z"/>
                <w:rFonts w:ascii="Arial" w:hAnsi="Arial"/>
              </w:rPr>
            </w:pPr>
          </w:p>
        </w:tc>
        <w:tc>
          <w:tcPr>
            <w:tcW w:w="3887" w:type="dxa"/>
            <w:vAlign w:val="center"/>
          </w:tcPr>
          <w:p w14:paraId="1C3C5EFE" w14:textId="7AC10C75" w:rsidR="0083692E" w:rsidRPr="0012653A" w:rsidDel="00110AF4" w:rsidRDefault="0083692E" w:rsidP="004068A5">
            <w:pPr>
              <w:jc w:val="center"/>
              <w:rPr>
                <w:del w:id="103" w:author="Elias, Tina" w:date="2019-02-14T09:35:00Z"/>
                <w:rFonts w:ascii="Arial" w:hAnsi="Arial"/>
              </w:rPr>
            </w:pPr>
          </w:p>
        </w:tc>
        <w:tc>
          <w:tcPr>
            <w:tcW w:w="1135" w:type="dxa"/>
            <w:vAlign w:val="center"/>
          </w:tcPr>
          <w:p w14:paraId="5314F6DC" w14:textId="5B07D0A0" w:rsidR="0083692E" w:rsidRPr="0012653A" w:rsidDel="00110AF4" w:rsidRDefault="0083692E" w:rsidP="004068A5">
            <w:pPr>
              <w:jc w:val="center"/>
              <w:rPr>
                <w:del w:id="104" w:author="Elias, Tina" w:date="2019-02-14T09:35:00Z"/>
                <w:rFonts w:ascii="Arial" w:hAnsi="Arial"/>
              </w:rPr>
            </w:pPr>
          </w:p>
        </w:tc>
        <w:tc>
          <w:tcPr>
            <w:tcW w:w="1768" w:type="dxa"/>
            <w:vAlign w:val="center"/>
          </w:tcPr>
          <w:p w14:paraId="664F45CA" w14:textId="55DB6829" w:rsidR="0083692E" w:rsidRPr="0012653A" w:rsidDel="00110AF4" w:rsidRDefault="0083692E" w:rsidP="004068A5">
            <w:pPr>
              <w:jc w:val="center"/>
              <w:rPr>
                <w:del w:id="105" w:author="Elias, Tina" w:date="2019-02-14T09:35:00Z"/>
                <w:rFonts w:ascii="Arial" w:hAnsi="Arial"/>
              </w:rPr>
            </w:pPr>
          </w:p>
        </w:tc>
      </w:tr>
      <w:tr w:rsidR="0083692E" w:rsidRPr="0012653A" w:rsidDel="00110AF4" w14:paraId="26D31A2F" w14:textId="67D3D0AA" w:rsidTr="004068A5">
        <w:trPr>
          <w:trHeight w:val="432"/>
          <w:jc w:val="center"/>
          <w:del w:id="106" w:author="Elias, Tina" w:date="2019-02-14T09:35:00Z"/>
        </w:trPr>
        <w:tc>
          <w:tcPr>
            <w:tcW w:w="2315" w:type="dxa"/>
            <w:vAlign w:val="center"/>
          </w:tcPr>
          <w:p w14:paraId="369E9FD6" w14:textId="3F938EAF" w:rsidR="0083692E" w:rsidRPr="0012653A" w:rsidDel="00110AF4" w:rsidRDefault="0083692E" w:rsidP="004068A5">
            <w:pPr>
              <w:jc w:val="center"/>
              <w:rPr>
                <w:del w:id="107" w:author="Elias, Tina" w:date="2019-02-14T09:35:00Z"/>
                <w:rFonts w:ascii="Arial" w:hAnsi="Arial"/>
              </w:rPr>
            </w:pPr>
          </w:p>
        </w:tc>
        <w:tc>
          <w:tcPr>
            <w:tcW w:w="380" w:type="dxa"/>
          </w:tcPr>
          <w:p w14:paraId="7E669E05" w14:textId="1AD5B2C8" w:rsidR="0083692E" w:rsidRPr="0012653A" w:rsidDel="00110AF4" w:rsidRDefault="0083692E" w:rsidP="004068A5">
            <w:pPr>
              <w:jc w:val="center"/>
              <w:rPr>
                <w:del w:id="108" w:author="Elias, Tina" w:date="2019-02-14T09:35:00Z"/>
                <w:rFonts w:ascii="Arial" w:hAnsi="Arial"/>
              </w:rPr>
            </w:pPr>
          </w:p>
        </w:tc>
        <w:tc>
          <w:tcPr>
            <w:tcW w:w="360" w:type="dxa"/>
          </w:tcPr>
          <w:p w14:paraId="41C91862" w14:textId="13386904" w:rsidR="0083692E" w:rsidRPr="0012653A" w:rsidDel="00110AF4" w:rsidRDefault="0083692E" w:rsidP="004068A5">
            <w:pPr>
              <w:jc w:val="center"/>
              <w:rPr>
                <w:del w:id="109" w:author="Elias, Tina" w:date="2019-02-14T09:35:00Z"/>
                <w:rFonts w:ascii="Arial" w:hAnsi="Arial"/>
              </w:rPr>
            </w:pPr>
          </w:p>
        </w:tc>
        <w:tc>
          <w:tcPr>
            <w:tcW w:w="3920" w:type="dxa"/>
            <w:vAlign w:val="center"/>
          </w:tcPr>
          <w:p w14:paraId="5AB93719" w14:textId="7621876E" w:rsidR="0083692E" w:rsidRPr="0012653A" w:rsidDel="00110AF4" w:rsidRDefault="0083692E" w:rsidP="004068A5">
            <w:pPr>
              <w:jc w:val="center"/>
              <w:rPr>
                <w:del w:id="110" w:author="Elias, Tina" w:date="2019-02-14T09:35:00Z"/>
                <w:rFonts w:ascii="Arial" w:hAnsi="Arial"/>
              </w:rPr>
            </w:pPr>
          </w:p>
        </w:tc>
        <w:tc>
          <w:tcPr>
            <w:tcW w:w="3887" w:type="dxa"/>
            <w:vAlign w:val="center"/>
          </w:tcPr>
          <w:p w14:paraId="0E83AF93" w14:textId="7F558403" w:rsidR="0083692E" w:rsidRPr="0012653A" w:rsidDel="00110AF4" w:rsidRDefault="0083692E" w:rsidP="004068A5">
            <w:pPr>
              <w:jc w:val="center"/>
              <w:rPr>
                <w:del w:id="111" w:author="Elias, Tina" w:date="2019-02-14T09:35:00Z"/>
                <w:rFonts w:ascii="Arial" w:hAnsi="Arial"/>
              </w:rPr>
            </w:pPr>
          </w:p>
        </w:tc>
        <w:tc>
          <w:tcPr>
            <w:tcW w:w="1135" w:type="dxa"/>
            <w:vAlign w:val="center"/>
          </w:tcPr>
          <w:p w14:paraId="6CF346AF" w14:textId="0EB66D71" w:rsidR="0083692E" w:rsidRPr="0012653A" w:rsidDel="00110AF4" w:rsidRDefault="0083692E" w:rsidP="004068A5">
            <w:pPr>
              <w:jc w:val="center"/>
              <w:rPr>
                <w:del w:id="112" w:author="Elias, Tina" w:date="2019-02-14T09:35:00Z"/>
                <w:rFonts w:ascii="Arial" w:hAnsi="Arial"/>
              </w:rPr>
            </w:pPr>
          </w:p>
        </w:tc>
        <w:tc>
          <w:tcPr>
            <w:tcW w:w="1768" w:type="dxa"/>
            <w:vAlign w:val="center"/>
          </w:tcPr>
          <w:p w14:paraId="4BEB8ED3" w14:textId="07912F64" w:rsidR="0083692E" w:rsidRPr="0012653A" w:rsidDel="00110AF4" w:rsidRDefault="0083692E" w:rsidP="004068A5">
            <w:pPr>
              <w:jc w:val="center"/>
              <w:rPr>
                <w:del w:id="113" w:author="Elias, Tina" w:date="2019-02-14T09:35:00Z"/>
                <w:rFonts w:ascii="Arial" w:hAnsi="Arial"/>
              </w:rPr>
            </w:pPr>
          </w:p>
        </w:tc>
      </w:tr>
      <w:tr w:rsidR="0083692E" w:rsidRPr="0012653A" w:rsidDel="00110AF4" w14:paraId="116B3A22" w14:textId="1B9C9278" w:rsidTr="004068A5">
        <w:trPr>
          <w:trHeight w:val="432"/>
          <w:jc w:val="center"/>
          <w:del w:id="114" w:author="Elias, Tina" w:date="2019-02-14T09:35:00Z"/>
        </w:trPr>
        <w:tc>
          <w:tcPr>
            <w:tcW w:w="2315" w:type="dxa"/>
            <w:vAlign w:val="center"/>
          </w:tcPr>
          <w:p w14:paraId="0BA03546" w14:textId="43F8F295" w:rsidR="0083692E" w:rsidRPr="0012653A" w:rsidDel="00110AF4" w:rsidRDefault="0083692E" w:rsidP="004068A5">
            <w:pPr>
              <w:jc w:val="center"/>
              <w:rPr>
                <w:del w:id="115" w:author="Elias, Tina" w:date="2019-02-14T09:35:00Z"/>
                <w:rFonts w:ascii="Arial" w:hAnsi="Arial"/>
              </w:rPr>
            </w:pPr>
          </w:p>
        </w:tc>
        <w:tc>
          <w:tcPr>
            <w:tcW w:w="380" w:type="dxa"/>
          </w:tcPr>
          <w:p w14:paraId="1C287AC0" w14:textId="407F1C64" w:rsidR="0083692E" w:rsidRPr="0012653A" w:rsidDel="00110AF4" w:rsidRDefault="0083692E" w:rsidP="004068A5">
            <w:pPr>
              <w:jc w:val="center"/>
              <w:rPr>
                <w:del w:id="116" w:author="Elias, Tina" w:date="2019-02-14T09:35:00Z"/>
                <w:rFonts w:ascii="Arial" w:hAnsi="Arial"/>
              </w:rPr>
            </w:pPr>
          </w:p>
        </w:tc>
        <w:tc>
          <w:tcPr>
            <w:tcW w:w="360" w:type="dxa"/>
          </w:tcPr>
          <w:p w14:paraId="57F9D3B1" w14:textId="6770EF22" w:rsidR="0083692E" w:rsidRPr="0012653A" w:rsidDel="00110AF4" w:rsidRDefault="0083692E" w:rsidP="004068A5">
            <w:pPr>
              <w:jc w:val="center"/>
              <w:rPr>
                <w:del w:id="117" w:author="Elias, Tina" w:date="2019-02-14T09:35:00Z"/>
                <w:rFonts w:ascii="Arial" w:hAnsi="Arial"/>
              </w:rPr>
            </w:pPr>
          </w:p>
        </w:tc>
        <w:tc>
          <w:tcPr>
            <w:tcW w:w="3920" w:type="dxa"/>
            <w:vAlign w:val="center"/>
          </w:tcPr>
          <w:p w14:paraId="263B1321" w14:textId="7292DE24" w:rsidR="0083692E" w:rsidRPr="0012653A" w:rsidDel="00110AF4" w:rsidRDefault="0083692E" w:rsidP="004068A5">
            <w:pPr>
              <w:jc w:val="center"/>
              <w:rPr>
                <w:del w:id="118" w:author="Elias, Tina" w:date="2019-02-14T09:35:00Z"/>
                <w:rFonts w:ascii="Arial" w:hAnsi="Arial"/>
              </w:rPr>
            </w:pPr>
          </w:p>
        </w:tc>
        <w:tc>
          <w:tcPr>
            <w:tcW w:w="3887" w:type="dxa"/>
            <w:vAlign w:val="center"/>
          </w:tcPr>
          <w:p w14:paraId="4359AD0F" w14:textId="0760EF69" w:rsidR="0083692E" w:rsidRPr="0012653A" w:rsidDel="00110AF4" w:rsidRDefault="0083692E" w:rsidP="004068A5">
            <w:pPr>
              <w:jc w:val="center"/>
              <w:rPr>
                <w:del w:id="119" w:author="Elias, Tina" w:date="2019-02-14T09:35:00Z"/>
                <w:rFonts w:ascii="Arial" w:hAnsi="Arial"/>
              </w:rPr>
            </w:pPr>
          </w:p>
        </w:tc>
        <w:tc>
          <w:tcPr>
            <w:tcW w:w="1135" w:type="dxa"/>
            <w:vAlign w:val="center"/>
          </w:tcPr>
          <w:p w14:paraId="6250EAA5" w14:textId="2CCD4B04" w:rsidR="0083692E" w:rsidRPr="0012653A" w:rsidDel="00110AF4" w:rsidRDefault="0083692E" w:rsidP="004068A5">
            <w:pPr>
              <w:jc w:val="center"/>
              <w:rPr>
                <w:del w:id="120" w:author="Elias, Tina" w:date="2019-02-14T09:35:00Z"/>
                <w:rFonts w:ascii="Arial" w:hAnsi="Arial"/>
              </w:rPr>
            </w:pPr>
          </w:p>
        </w:tc>
        <w:tc>
          <w:tcPr>
            <w:tcW w:w="1768" w:type="dxa"/>
            <w:vAlign w:val="center"/>
          </w:tcPr>
          <w:p w14:paraId="55469FBF" w14:textId="5AC390F3" w:rsidR="0083692E" w:rsidRPr="0012653A" w:rsidDel="00110AF4" w:rsidRDefault="0083692E" w:rsidP="004068A5">
            <w:pPr>
              <w:jc w:val="center"/>
              <w:rPr>
                <w:del w:id="121" w:author="Elias, Tina" w:date="2019-02-14T09:35:00Z"/>
                <w:rFonts w:ascii="Arial" w:hAnsi="Arial"/>
              </w:rPr>
            </w:pPr>
          </w:p>
        </w:tc>
      </w:tr>
      <w:tr w:rsidR="0083692E" w:rsidRPr="0012653A" w:rsidDel="00110AF4" w14:paraId="2C9F8282" w14:textId="70F25B9B" w:rsidTr="004068A5">
        <w:trPr>
          <w:trHeight w:val="432"/>
          <w:jc w:val="center"/>
          <w:del w:id="122" w:author="Elias, Tina" w:date="2019-02-14T09:35:00Z"/>
        </w:trPr>
        <w:tc>
          <w:tcPr>
            <w:tcW w:w="2315" w:type="dxa"/>
            <w:vAlign w:val="center"/>
          </w:tcPr>
          <w:p w14:paraId="59A1D25D" w14:textId="60ABD76A" w:rsidR="0083692E" w:rsidRPr="0012653A" w:rsidDel="00110AF4" w:rsidRDefault="0083692E" w:rsidP="004068A5">
            <w:pPr>
              <w:jc w:val="center"/>
              <w:rPr>
                <w:del w:id="123" w:author="Elias, Tina" w:date="2019-02-14T09:35:00Z"/>
                <w:rFonts w:ascii="Arial" w:hAnsi="Arial"/>
              </w:rPr>
            </w:pPr>
          </w:p>
        </w:tc>
        <w:tc>
          <w:tcPr>
            <w:tcW w:w="380" w:type="dxa"/>
          </w:tcPr>
          <w:p w14:paraId="3010137A" w14:textId="3B73E4D6" w:rsidR="0083692E" w:rsidRPr="0012653A" w:rsidDel="00110AF4" w:rsidRDefault="0083692E" w:rsidP="004068A5">
            <w:pPr>
              <w:jc w:val="center"/>
              <w:rPr>
                <w:del w:id="124" w:author="Elias, Tina" w:date="2019-02-14T09:35:00Z"/>
                <w:rFonts w:ascii="Arial" w:hAnsi="Arial"/>
              </w:rPr>
            </w:pPr>
          </w:p>
        </w:tc>
        <w:tc>
          <w:tcPr>
            <w:tcW w:w="360" w:type="dxa"/>
          </w:tcPr>
          <w:p w14:paraId="73C7F30D" w14:textId="681EABB9" w:rsidR="0083692E" w:rsidRPr="0012653A" w:rsidDel="00110AF4" w:rsidRDefault="0083692E" w:rsidP="004068A5">
            <w:pPr>
              <w:jc w:val="center"/>
              <w:rPr>
                <w:del w:id="125" w:author="Elias, Tina" w:date="2019-02-14T09:35:00Z"/>
                <w:rFonts w:ascii="Arial" w:hAnsi="Arial"/>
              </w:rPr>
            </w:pPr>
          </w:p>
        </w:tc>
        <w:tc>
          <w:tcPr>
            <w:tcW w:w="3920" w:type="dxa"/>
            <w:vAlign w:val="center"/>
          </w:tcPr>
          <w:p w14:paraId="58C441B7" w14:textId="7BAECB12" w:rsidR="0083692E" w:rsidRPr="0012653A" w:rsidDel="00110AF4" w:rsidRDefault="0083692E" w:rsidP="004068A5">
            <w:pPr>
              <w:jc w:val="center"/>
              <w:rPr>
                <w:del w:id="126" w:author="Elias, Tina" w:date="2019-02-14T09:35:00Z"/>
                <w:rFonts w:ascii="Arial" w:hAnsi="Arial"/>
              </w:rPr>
            </w:pPr>
          </w:p>
        </w:tc>
        <w:tc>
          <w:tcPr>
            <w:tcW w:w="3887" w:type="dxa"/>
            <w:vAlign w:val="center"/>
          </w:tcPr>
          <w:p w14:paraId="7C19FD64" w14:textId="7BB15CD5" w:rsidR="0083692E" w:rsidRPr="0012653A" w:rsidDel="00110AF4" w:rsidRDefault="0083692E" w:rsidP="004068A5">
            <w:pPr>
              <w:jc w:val="center"/>
              <w:rPr>
                <w:del w:id="127" w:author="Elias, Tina" w:date="2019-02-14T09:35:00Z"/>
                <w:rFonts w:ascii="Arial" w:hAnsi="Arial"/>
              </w:rPr>
            </w:pPr>
          </w:p>
        </w:tc>
        <w:tc>
          <w:tcPr>
            <w:tcW w:w="1135" w:type="dxa"/>
            <w:vAlign w:val="center"/>
          </w:tcPr>
          <w:p w14:paraId="0C1AE576" w14:textId="5E435BC7" w:rsidR="0083692E" w:rsidRPr="0012653A" w:rsidDel="00110AF4" w:rsidRDefault="0083692E" w:rsidP="004068A5">
            <w:pPr>
              <w:jc w:val="center"/>
              <w:rPr>
                <w:del w:id="128" w:author="Elias, Tina" w:date="2019-02-14T09:35:00Z"/>
                <w:rFonts w:ascii="Arial" w:hAnsi="Arial"/>
              </w:rPr>
            </w:pPr>
          </w:p>
        </w:tc>
        <w:tc>
          <w:tcPr>
            <w:tcW w:w="1768" w:type="dxa"/>
            <w:vAlign w:val="center"/>
          </w:tcPr>
          <w:p w14:paraId="7EE1845B" w14:textId="5924B9A2" w:rsidR="0083692E" w:rsidRPr="0012653A" w:rsidDel="00110AF4" w:rsidRDefault="0083692E" w:rsidP="004068A5">
            <w:pPr>
              <w:jc w:val="center"/>
              <w:rPr>
                <w:del w:id="129" w:author="Elias, Tina" w:date="2019-02-14T09:35:00Z"/>
                <w:rFonts w:ascii="Arial" w:hAnsi="Arial"/>
              </w:rPr>
            </w:pPr>
          </w:p>
        </w:tc>
      </w:tr>
    </w:tbl>
    <w:p w14:paraId="009F54C6" w14:textId="77777777" w:rsidR="00110AF4" w:rsidRDefault="00110AF4" w:rsidP="00110AF4">
      <w:pPr>
        <w:rPr>
          <w:ins w:id="130" w:author="Elias, Tina" w:date="2019-02-14T09:35:00Z"/>
          <w:rFonts w:ascii="Arial" w:hAnsi="Arial"/>
          <w:sz w:val="20"/>
        </w:rPr>
      </w:pPr>
      <w:ins w:id="131" w:author="Elias, Tina" w:date="2019-02-14T09:35:00Z">
        <w:r>
          <w:rPr>
            <w:rFonts w:ascii="Arial" w:hAnsi="Arial"/>
            <w:sz w:val="22"/>
            <w:szCs w:val="22"/>
          </w:rPr>
          <w:lastRenderedPageBreak/>
          <w:t>Complete Form LDB Table 1 to list all proposed MWBE/SDVOBs in the Proposer’s team and total commitments.   Complete Form LDB Table 2 to list proposed work items of MWBE/SDVOB utilization for which MWBE/SDVOB firms have not yet been assigned by the Proposer, excluding MWBE/SDVOB activity covered in Form LDB Table 1.</w:t>
        </w:r>
        <w:r>
          <w:rPr>
            <w:rFonts w:ascii="Arial" w:hAnsi="Arial"/>
            <w:sz w:val="20"/>
          </w:rPr>
          <w:t xml:space="preserve"> </w:t>
        </w:r>
      </w:ins>
    </w:p>
    <w:p w14:paraId="7B83ED38" w14:textId="77777777" w:rsidR="00110AF4" w:rsidRDefault="00110AF4" w:rsidP="00110AF4">
      <w:pPr>
        <w:rPr>
          <w:ins w:id="132" w:author="Elias, Tina" w:date="2019-02-14T09:35:00Z"/>
          <w:rFonts w:ascii="Arial" w:hAnsi="Arial"/>
          <w:sz w:val="20"/>
        </w:rPr>
      </w:pPr>
      <w:ins w:id="133" w:author="Elias, Tina" w:date="2019-02-14T09:35:00Z">
        <w:r>
          <w:rPr>
            <w:rFonts w:ascii="Arial" w:hAnsi="Arial"/>
            <w:sz w:val="20"/>
            <w:u w:val="single"/>
          </w:rPr>
          <w:t>Note 1</w:t>
        </w:r>
        <w:r>
          <w:rPr>
            <w:rFonts w:ascii="Arial" w:hAnsi="Arial"/>
            <w:sz w:val="20"/>
          </w:rPr>
          <w:t>: For cross reference between NYSDOT work codes and NAICS work codes, go to:</w:t>
        </w:r>
      </w:ins>
    </w:p>
    <w:p w14:paraId="0F306D84" w14:textId="77777777" w:rsidR="00110AF4" w:rsidRDefault="00110AF4" w:rsidP="00110AF4">
      <w:pPr>
        <w:rPr>
          <w:ins w:id="134" w:author="Elias, Tina" w:date="2019-02-14T09:35:00Z"/>
          <w:rStyle w:val="Hyperlink"/>
        </w:rPr>
      </w:pPr>
      <w:ins w:id="135" w:author="Elias, Tina" w:date="2019-02-14T09:35:00Z">
        <w:r>
          <w:rPr>
            <w:rFonts w:ascii="Arial" w:hAnsi="Arial"/>
            <w:sz w:val="20"/>
          </w:rPr>
          <w:br/>
          <w:t xml:space="preserve">MWBE Directory: </w:t>
        </w:r>
        <w:r>
          <w:fldChar w:fldCharType="begin"/>
        </w:r>
        <w:r>
          <w:instrText xml:space="preserve"> HYPERLINK "https://ny.newnycontracts.com/" </w:instrText>
        </w:r>
        <w:r>
          <w:fldChar w:fldCharType="separate"/>
        </w:r>
        <w:r>
          <w:rPr>
            <w:rStyle w:val="Hyperlink"/>
            <w:sz w:val="20"/>
          </w:rPr>
          <w:t>https://ny.newnycontracts.com/</w:t>
        </w:r>
        <w:r>
          <w:fldChar w:fldCharType="end"/>
        </w:r>
      </w:ins>
    </w:p>
    <w:p w14:paraId="4FE61CD2" w14:textId="77777777" w:rsidR="00110AF4" w:rsidRDefault="00110AF4" w:rsidP="00110AF4">
      <w:pPr>
        <w:rPr>
          <w:ins w:id="136" w:author="Elias, Tina" w:date="2019-02-14T09:35:00Z"/>
          <w:rFonts w:ascii="Arial" w:hAnsi="Arial"/>
        </w:rPr>
      </w:pPr>
      <w:ins w:id="137" w:author="Elias, Tina" w:date="2019-02-14T09:35:00Z">
        <w:r>
          <w:rPr>
            <w:rFonts w:ascii="Arial" w:hAnsi="Arial"/>
            <w:sz w:val="20"/>
          </w:rPr>
          <w:t xml:space="preserve">SDVOB Directory:   </w:t>
        </w:r>
        <w:r>
          <w:rPr>
            <w:rStyle w:val="Hyperlink"/>
            <w:sz w:val="20"/>
          </w:rPr>
          <w:t>https://online.ogs.ny.gov/SDVOB/search</w:t>
        </w:r>
      </w:ins>
    </w:p>
    <w:p w14:paraId="49EC8326" w14:textId="77777777" w:rsidR="00110AF4" w:rsidRDefault="00110AF4" w:rsidP="00110AF4">
      <w:pPr>
        <w:rPr>
          <w:ins w:id="138" w:author="Elias, Tina" w:date="2019-02-14T09:35:00Z"/>
          <w:rFonts w:ascii="Arial" w:hAnsi="Arial"/>
          <w:sz w:val="20"/>
        </w:rPr>
      </w:pPr>
      <w:ins w:id="139" w:author="Elias, Tina" w:date="2019-02-14T09:35:00Z">
        <w:r>
          <w:rPr>
            <w:rFonts w:ascii="Arial" w:hAnsi="Arial"/>
            <w:sz w:val="20"/>
          </w:rPr>
          <w:t xml:space="preserve">NAICS: </w:t>
        </w:r>
        <w:r>
          <w:fldChar w:fldCharType="begin"/>
        </w:r>
        <w:r>
          <w:instrText xml:space="preserve"> HYPERLINK "https://www.naics.com/naics-drilldown-table/" </w:instrText>
        </w:r>
        <w:r>
          <w:fldChar w:fldCharType="separate"/>
        </w:r>
        <w:r>
          <w:rPr>
            <w:rStyle w:val="Hyperlink"/>
            <w:sz w:val="20"/>
          </w:rPr>
          <w:t>https://www.naics.com/naics-drilldown-table/</w:t>
        </w:r>
        <w:r>
          <w:fldChar w:fldCharType="end"/>
        </w:r>
      </w:ins>
    </w:p>
    <w:p w14:paraId="11702100" w14:textId="77777777" w:rsidR="00110AF4" w:rsidRDefault="00110AF4" w:rsidP="00110AF4">
      <w:pPr>
        <w:spacing w:before="120"/>
        <w:ind w:right="396"/>
        <w:rPr>
          <w:ins w:id="140" w:author="Elias, Tina" w:date="2019-02-14T09:35:00Z"/>
          <w:rFonts w:ascii="Arial" w:hAnsi="Arial"/>
          <w:i/>
          <w:sz w:val="20"/>
        </w:rPr>
      </w:pPr>
      <w:ins w:id="141" w:author="Elias, Tina" w:date="2019-02-14T09:35:00Z">
        <w:r>
          <w:rPr>
            <w:rFonts w:ascii="Arial" w:hAnsi="Arial"/>
            <w:i/>
            <w:sz w:val="20"/>
          </w:rPr>
          <w:t>Use additional rows / sheets as necessary.</w:t>
        </w:r>
      </w:ins>
    </w:p>
    <w:tbl>
      <w:tblPr>
        <w:tblW w:w="13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380"/>
        <w:gridCol w:w="360"/>
        <w:gridCol w:w="3921"/>
        <w:gridCol w:w="3888"/>
        <w:gridCol w:w="2904"/>
      </w:tblGrid>
      <w:tr w:rsidR="00110AF4" w14:paraId="688177D4" w14:textId="77777777" w:rsidTr="00110AF4">
        <w:trPr>
          <w:cantSplit/>
          <w:trHeight w:val="377"/>
          <w:tblHeader/>
          <w:jc w:val="center"/>
          <w:ins w:id="142" w:author="Elias, Tina" w:date="2019-02-14T09:35:00Z"/>
        </w:trPr>
        <w:tc>
          <w:tcPr>
            <w:tcW w:w="1376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15AEA876" w14:textId="77777777" w:rsidR="00110AF4" w:rsidRDefault="00110AF4">
            <w:pPr>
              <w:pStyle w:val="Header"/>
              <w:spacing w:line="256" w:lineRule="auto"/>
              <w:jc w:val="center"/>
              <w:rPr>
                <w:ins w:id="143" w:author="Elias, Tina" w:date="2019-02-14T09:35:00Z"/>
                <w:rFonts w:ascii="Arial" w:hAnsi="Arial"/>
                <w:b/>
                <w:sz w:val="22"/>
              </w:rPr>
            </w:pPr>
            <w:ins w:id="144" w:author="Elias, Tina" w:date="2019-02-14T09:35:00Z">
              <w:r>
                <w:rPr>
                  <w:rFonts w:ascii="Arial" w:hAnsi="Arial"/>
                  <w:b/>
                  <w:sz w:val="22"/>
                </w:rPr>
                <w:t>FORM LDB Table 1 – PROPOSED LIST OF NAMED MWBE PARTICIPANTS</w:t>
              </w:r>
            </w:ins>
          </w:p>
        </w:tc>
      </w:tr>
      <w:tr w:rsidR="00110AF4" w14:paraId="13F973D2" w14:textId="77777777" w:rsidTr="00110AF4">
        <w:trPr>
          <w:cantSplit/>
          <w:trHeight w:val="620"/>
          <w:tblHeader/>
          <w:jc w:val="center"/>
          <w:ins w:id="145" w:author="Elias, Tina" w:date="2019-02-14T09:35:00Z"/>
        </w:trPr>
        <w:tc>
          <w:tcPr>
            <w:tcW w:w="305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9DEEC5D" w14:textId="77777777" w:rsidR="00110AF4" w:rsidRDefault="00110AF4">
            <w:pPr>
              <w:pStyle w:val="Header"/>
              <w:spacing w:before="120" w:after="120" w:line="256" w:lineRule="auto"/>
              <w:rPr>
                <w:ins w:id="146" w:author="Elias, Tina" w:date="2019-02-14T09:35:00Z"/>
                <w:rFonts w:ascii="Arial" w:hAnsi="Arial"/>
                <w:b/>
                <w:sz w:val="22"/>
              </w:rPr>
            </w:pPr>
            <w:ins w:id="147" w:author="Elias, Tina" w:date="2019-02-14T09:35:00Z">
              <w:r>
                <w:rPr>
                  <w:rFonts w:ascii="Arial" w:hAnsi="Arial"/>
                  <w:b/>
                  <w:sz w:val="22"/>
                </w:rPr>
                <w:t>PROPOSER</w:t>
              </w:r>
            </w:ins>
          </w:p>
        </w:tc>
        <w:tc>
          <w:tcPr>
            <w:tcW w:w="10710" w:type="dxa"/>
            <w:gridSpan w:val="3"/>
            <w:tcBorders>
              <w:top w:val="single" w:sz="4" w:space="0" w:color="auto"/>
              <w:left w:val="single" w:sz="4" w:space="0" w:color="auto"/>
              <w:bottom w:val="nil"/>
              <w:right w:val="single" w:sz="4" w:space="0" w:color="auto"/>
            </w:tcBorders>
          </w:tcPr>
          <w:p w14:paraId="081E784A" w14:textId="77777777" w:rsidR="00110AF4" w:rsidRDefault="00110AF4">
            <w:pPr>
              <w:pStyle w:val="Header"/>
              <w:spacing w:before="120" w:after="120" w:line="256" w:lineRule="auto"/>
              <w:jc w:val="center"/>
              <w:rPr>
                <w:ins w:id="148" w:author="Elias, Tina" w:date="2019-02-14T09:35:00Z"/>
                <w:rFonts w:ascii="Arial" w:hAnsi="Arial"/>
                <w:b/>
              </w:rPr>
            </w:pPr>
          </w:p>
        </w:tc>
      </w:tr>
      <w:tr w:rsidR="00110AF4" w14:paraId="1F4B165F" w14:textId="77777777" w:rsidTr="00110AF4">
        <w:trPr>
          <w:cantSplit/>
          <w:trHeight w:val="1134"/>
          <w:tblHeader/>
          <w:jc w:val="center"/>
          <w:ins w:id="149" w:author="Elias, Tina" w:date="2019-02-14T09:35:00Z"/>
        </w:trPr>
        <w:tc>
          <w:tcPr>
            <w:tcW w:w="23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DCF6F5" w14:textId="77777777" w:rsidR="00110AF4" w:rsidRDefault="00110AF4">
            <w:pPr>
              <w:pStyle w:val="Header"/>
              <w:spacing w:line="256" w:lineRule="auto"/>
              <w:jc w:val="center"/>
              <w:rPr>
                <w:ins w:id="150" w:author="Elias, Tina" w:date="2019-02-14T09:35:00Z"/>
                <w:rFonts w:ascii="Arial" w:hAnsi="Arial"/>
                <w:sz w:val="20"/>
              </w:rPr>
            </w:pPr>
            <w:ins w:id="151" w:author="Elias, Tina" w:date="2019-02-14T09:35:00Z">
              <w:r>
                <w:rPr>
                  <w:rFonts w:ascii="Arial" w:hAnsi="Arial"/>
                  <w:b/>
                  <w:sz w:val="20"/>
                </w:rPr>
                <w:t>MWBE/SDVOB Firm Name</w:t>
              </w:r>
            </w:ins>
          </w:p>
        </w:tc>
        <w:tc>
          <w:tcPr>
            <w:tcW w:w="38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2EFB13A2" w14:textId="77777777" w:rsidR="00110AF4" w:rsidRDefault="00110AF4">
            <w:pPr>
              <w:pStyle w:val="Header"/>
              <w:spacing w:line="256" w:lineRule="auto"/>
              <w:ind w:left="113" w:right="113"/>
              <w:jc w:val="center"/>
              <w:rPr>
                <w:ins w:id="152" w:author="Elias, Tina" w:date="2019-02-14T09:35:00Z"/>
                <w:rFonts w:ascii="Arial" w:hAnsi="Arial"/>
                <w:b/>
                <w:sz w:val="20"/>
              </w:rPr>
            </w:pPr>
            <w:ins w:id="153" w:author="Elias, Tina" w:date="2019-02-14T09:35:00Z">
              <w:r>
                <w:rPr>
                  <w:rFonts w:ascii="Arial" w:hAnsi="Arial"/>
                  <w:b/>
                  <w:sz w:val="20"/>
                </w:rPr>
                <w:t>MWBE</w:t>
              </w:r>
            </w:ins>
          </w:p>
        </w:tc>
        <w:tc>
          <w:tcPr>
            <w:tcW w:w="36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712D06A4" w14:textId="77777777" w:rsidR="00110AF4" w:rsidRDefault="00110AF4">
            <w:pPr>
              <w:pStyle w:val="Header"/>
              <w:spacing w:line="256" w:lineRule="auto"/>
              <w:ind w:left="113" w:right="113"/>
              <w:jc w:val="center"/>
              <w:rPr>
                <w:ins w:id="154" w:author="Elias, Tina" w:date="2019-02-14T09:35:00Z"/>
                <w:rFonts w:ascii="Arial" w:hAnsi="Arial"/>
                <w:b/>
                <w:sz w:val="20"/>
              </w:rPr>
            </w:pPr>
            <w:ins w:id="155" w:author="Elias, Tina" w:date="2019-02-14T09:35:00Z">
              <w:r>
                <w:rPr>
                  <w:rFonts w:ascii="Arial" w:hAnsi="Arial"/>
                  <w:b/>
                  <w:sz w:val="20"/>
                </w:rPr>
                <w:t>SDVOB</w:t>
              </w:r>
            </w:ins>
          </w:p>
        </w:tc>
        <w:tc>
          <w:tcPr>
            <w:tcW w:w="39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64A4C8" w14:textId="77777777" w:rsidR="00110AF4" w:rsidRDefault="00110AF4">
            <w:pPr>
              <w:pStyle w:val="Header"/>
              <w:spacing w:line="256" w:lineRule="auto"/>
              <w:jc w:val="center"/>
              <w:rPr>
                <w:ins w:id="156" w:author="Elias, Tina" w:date="2019-02-14T09:35:00Z"/>
                <w:rFonts w:ascii="Arial" w:hAnsi="Arial"/>
                <w:b/>
                <w:sz w:val="20"/>
              </w:rPr>
            </w:pPr>
            <w:ins w:id="157" w:author="Elias, Tina" w:date="2019-02-14T09:35:00Z">
              <w:r>
                <w:rPr>
                  <w:rFonts w:ascii="Arial" w:hAnsi="Arial"/>
                  <w:b/>
                  <w:sz w:val="20"/>
                </w:rPr>
                <w:t>NYSDOT MWBE/SDVOB</w:t>
              </w:r>
            </w:ins>
          </w:p>
          <w:p w14:paraId="1B127961" w14:textId="77777777" w:rsidR="00110AF4" w:rsidRDefault="00110AF4">
            <w:pPr>
              <w:pStyle w:val="Header"/>
              <w:spacing w:line="256" w:lineRule="auto"/>
              <w:jc w:val="center"/>
              <w:rPr>
                <w:ins w:id="158" w:author="Elias, Tina" w:date="2019-02-14T09:35:00Z"/>
                <w:rFonts w:ascii="Arial" w:hAnsi="Arial"/>
                <w:b/>
                <w:sz w:val="20"/>
              </w:rPr>
            </w:pPr>
            <w:ins w:id="159" w:author="Elias, Tina" w:date="2019-02-14T09:35:00Z">
              <w:r>
                <w:rPr>
                  <w:rFonts w:ascii="Arial" w:hAnsi="Arial"/>
                  <w:b/>
                  <w:sz w:val="20"/>
                </w:rPr>
                <w:t>Work Codes</w:t>
              </w:r>
            </w:ins>
          </w:p>
          <w:p w14:paraId="2EC74738" w14:textId="77777777" w:rsidR="00110AF4" w:rsidRDefault="00110AF4">
            <w:pPr>
              <w:pStyle w:val="Header"/>
              <w:spacing w:line="256" w:lineRule="auto"/>
              <w:jc w:val="center"/>
              <w:rPr>
                <w:ins w:id="160" w:author="Elias, Tina" w:date="2019-02-14T09:35:00Z"/>
                <w:rFonts w:ascii="Arial" w:hAnsi="Arial"/>
                <w:b/>
                <w:sz w:val="20"/>
              </w:rPr>
            </w:pPr>
            <w:ins w:id="161" w:author="Elias, Tina" w:date="2019-02-14T09:35:00Z">
              <w:r>
                <w:rPr>
                  <w:rFonts w:ascii="Arial" w:hAnsi="Arial"/>
                  <w:sz w:val="20"/>
                </w:rPr>
                <w:t>(See Note 1)</w:t>
              </w:r>
            </w:ins>
          </w:p>
        </w:tc>
        <w:tc>
          <w:tcPr>
            <w:tcW w:w="388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04060A" w14:textId="77777777" w:rsidR="00110AF4" w:rsidRDefault="00110AF4">
            <w:pPr>
              <w:pStyle w:val="Header"/>
              <w:spacing w:line="256" w:lineRule="auto"/>
              <w:ind w:right="-50"/>
              <w:jc w:val="center"/>
              <w:rPr>
                <w:ins w:id="162" w:author="Elias, Tina" w:date="2019-02-14T09:35:00Z"/>
                <w:rFonts w:ascii="Arial" w:hAnsi="Arial"/>
                <w:sz w:val="20"/>
              </w:rPr>
            </w:pPr>
            <w:ins w:id="163" w:author="Elias, Tina" w:date="2019-02-14T09:35:00Z">
              <w:r>
                <w:rPr>
                  <w:rFonts w:ascii="Arial" w:hAnsi="Arial"/>
                  <w:b/>
                  <w:sz w:val="20"/>
                </w:rPr>
                <w:t>Description of Work</w:t>
              </w:r>
            </w:ins>
          </w:p>
        </w:tc>
        <w:tc>
          <w:tcPr>
            <w:tcW w:w="29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68672D" w14:textId="77777777" w:rsidR="00110AF4" w:rsidRDefault="00110AF4">
            <w:pPr>
              <w:pStyle w:val="Header"/>
              <w:spacing w:line="256" w:lineRule="auto"/>
              <w:jc w:val="center"/>
              <w:rPr>
                <w:ins w:id="164" w:author="Elias, Tina" w:date="2019-02-14T09:35:00Z"/>
                <w:rFonts w:ascii="Arial" w:hAnsi="Arial"/>
                <w:b/>
                <w:sz w:val="20"/>
              </w:rPr>
            </w:pPr>
            <w:ins w:id="165" w:author="Elias, Tina" w:date="2019-02-14T09:35:00Z">
              <w:r>
                <w:rPr>
                  <w:rFonts w:ascii="Arial" w:hAnsi="Arial"/>
                  <w:b/>
                  <w:sz w:val="20"/>
                </w:rPr>
                <w:t>% Credit Claimed</w:t>
              </w:r>
            </w:ins>
          </w:p>
        </w:tc>
      </w:tr>
      <w:tr w:rsidR="00110AF4" w14:paraId="63D7CCAE" w14:textId="77777777" w:rsidTr="00110AF4">
        <w:trPr>
          <w:trHeight w:val="432"/>
          <w:jc w:val="center"/>
          <w:ins w:id="166"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1EA5F914" w14:textId="77777777" w:rsidR="00110AF4" w:rsidRDefault="00110AF4">
            <w:pPr>
              <w:spacing w:line="256" w:lineRule="auto"/>
              <w:jc w:val="center"/>
              <w:rPr>
                <w:ins w:id="167"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60514171" w14:textId="77777777" w:rsidR="00110AF4" w:rsidRDefault="00110AF4">
            <w:pPr>
              <w:spacing w:line="256" w:lineRule="auto"/>
              <w:jc w:val="center"/>
              <w:rPr>
                <w:ins w:id="168"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28486957" w14:textId="77777777" w:rsidR="00110AF4" w:rsidRDefault="00110AF4">
            <w:pPr>
              <w:spacing w:line="256" w:lineRule="auto"/>
              <w:jc w:val="center"/>
              <w:rPr>
                <w:ins w:id="169"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7CFDE78C" w14:textId="77777777" w:rsidR="00110AF4" w:rsidRDefault="00110AF4">
            <w:pPr>
              <w:spacing w:line="256" w:lineRule="auto"/>
              <w:jc w:val="center"/>
              <w:rPr>
                <w:ins w:id="170"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33A8E7DC" w14:textId="77777777" w:rsidR="00110AF4" w:rsidRDefault="00110AF4">
            <w:pPr>
              <w:spacing w:line="256" w:lineRule="auto"/>
              <w:jc w:val="center"/>
              <w:rPr>
                <w:ins w:id="171"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1D3C274" w14:textId="77777777" w:rsidR="00110AF4" w:rsidRDefault="00110AF4">
            <w:pPr>
              <w:spacing w:line="256" w:lineRule="auto"/>
              <w:jc w:val="center"/>
              <w:rPr>
                <w:ins w:id="172" w:author="Elias, Tina" w:date="2019-02-14T09:35:00Z"/>
                <w:rFonts w:ascii="Arial" w:hAnsi="Arial"/>
              </w:rPr>
            </w:pPr>
          </w:p>
        </w:tc>
      </w:tr>
      <w:tr w:rsidR="00110AF4" w14:paraId="1A01BC02" w14:textId="77777777" w:rsidTr="00110AF4">
        <w:trPr>
          <w:trHeight w:val="432"/>
          <w:jc w:val="center"/>
          <w:ins w:id="173"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68D428D1" w14:textId="77777777" w:rsidR="00110AF4" w:rsidRDefault="00110AF4">
            <w:pPr>
              <w:spacing w:line="256" w:lineRule="auto"/>
              <w:jc w:val="center"/>
              <w:rPr>
                <w:ins w:id="174"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E2ED290" w14:textId="77777777" w:rsidR="00110AF4" w:rsidRDefault="00110AF4">
            <w:pPr>
              <w:spacing w:line="256" w:lineRule="auto"/>
              <w:jc w:val="center"/>
              <w:rPr>
                <w:ins w:id="175"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5550A2B9" w14:textId="77777777" w:rsidR="00110AF4" w:rsidRDefault="00110AF4">
            <w:pPr>
              <w:spacing w:line="256" w:lineRule="auto"/>
              <w:jc w:val="center"/>
              <w:rPr>
                <w:ins w:id="176"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117F66D5" w14:textId="77777777" w:rsidR="00110AF4" w:rsidRDefault="00110AF4">
            <w:pPr>
              <w:spacing w:line="256" w:lineRule="auto"/>
              <w:jc w:val="center"/>
              <w:rPr>
                <w:ins w:id="177"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5F98A1C3" w14:textId="77777777" w:rsidR="00110AF4" w:rsidRDefault="00110AF4">
            <w:pPr>
              <w:spacing w:line="256" w:lineRule="auto"/>
              <w:jc w:val="center"/>
              <w:rPr>
                <w:ins w:id="178"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D82B25E" w14:textId="77777777" w:rsidR="00110AF4" w:rsidRDefault="00110AF4">
            <w:pPr>
              <w:spacing w:line="256" w:lineRule="auto"/>
              <w:jc w:val="center"/>
              <w:rPr>
                <w:ins w:id="179" w:author="Elias, Tina" w:date="2019-02-14T09:35:00Z"/>
                <w:rFonts w:ascii="Arial" w:hAnsi="Arial"/>
              </w:rPr>
            </w:pPr>
          </w:p>
        </w:tc>
      </w:tr>
      <w:tr w:rsidR="00110AF4" w14:paraId="16F84D68" w14:textId="77777777" w:rsidTr="00110AF4">
        <w:trPr>
          <w:trHeight w:val="432"/>
          <w:jc w:val="center"/>
          <w:ins w:id="180"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4F9655F1" w14:textId="77777777" w:rsidR="00110AF4" w:rsidRDefault="00110AF4">
            <w:pPr>
              <w:spacing w:line="256" w:lineRule="auto"/>
              <w:jc w:val="center"/>
              <w:rPr>
                <w:ins w:id="181"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56BE7C0" w14:textId="77777777" w:rsidR="00110AF4" w:rsidRDefault="00110AF4">
            <w:pPr>
              <w:spacing w:line="256" w:lineRule="auto"/>
              <w:jc w:val="center"/>
              <w:rPr>
                <w:ins w:id="182"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27A68B7D" w14:textId="77777777" w:rsidR="00110AF4" w:rsidRDefault="00110AF4">
            <w:pPr>
              <w:spacing w:line="256" w:lineRule="auto"/>
              <w:jc w:val="center"/>
              <w:rPr>
                <w:ins w:id="183"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3B4212FA" w14:textId="77777777" w:rsidR="00110AF4" w:rsidRDefault="00110AF4">
            <w:pPr>
              <w:spacing w:line="256" w:lineRule="auto"/>
              <w:jc w:val="center"/>
              <w:rPr>
                <w:ins w:id="184"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0DECF1E" w14:textId="77777777" w:rsidR="00110AF4" w:rsidRDefault="00110AF4">
            <w:pPr>
              <w:spacing w:line="256" w:lineRule="auto"/>
              <w:jc w:val="center"/>
              <w:rPr>
                <w:ins w:id="185"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2EBCAAFC" w14:textId="77777777" w:rsidR="00110AF4" w:rsidRDefault="00110AF4">
            <w:pPr>
              <w:spacing w:line="256" w:lineRule="auto"/>
              <w:jc w:val="center"/>
              <w:rPr>
                <w:ins w:id="186" w:author="Elias, Tina" w:date="2019-02-14T09:35:00Z"/>
                <w:rFonts w:ascii="Arial" w:hAnsi="Arial"/>
              </w:rPr>
            </w:pPr>
          </w:p>
        </w:tc>
      </w:tr>
      <w:tr w:rsidR="00110AF4" w14:paraId="7DD6B9BD" w14:textId="77777777" w:rsidTr="00110AF4">
        <w:trPr>
          <w:trHeight w:val="432"/>
          <w:jc w:val="center"/>
          <w:ins w:id="187"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4EBE49AD" w14:textId="77777777" w:rsidR="00110AF4" w:rsidRDefault="00110AF4">
            <w:pPr>
              <w:spacing w:line="256" w:lineRule="auto"/>
              <w:jc w:val="center"/>
              <w:rPr>
                <w:ins w:id="188"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751D42D8" w14:textId="77777777" w:rsidR="00110AF4" w:rsidRDefault="00110AF4">
            <w:pPr>
              <w:spacing w:line="256" w:lineRule="auto"/>
              <w:jc w:val="center"/>
              <w:rPr>
                <w:ins w:id="189"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7E9A3FDE" w14:textId="77777777" w:rsidR="00110AF4" w:rsidRDefault="00110AF4">
            <w:pPr>
              <w:spacing w:line="256" w:lineRule="auto"/>
              <w:jc w:val="center"/>
              <w:rPr>
                <w:ins w:id="190"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7E911AF6" w14:textId="77777777" w:rsidR="00110AF4" w:rsidRDefault="00110AF4">
            <w:pPr>
              <w:spacing w:line="256" w:lineRule="auto"/>
              <w:jc w:val="center"/>
              <w:rPr>
                <w:ins w:id="191"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1FC43E30" w14:textId="77777777" w:rsidR="00110AF4" w:rsidRDefault="00110AF4">
            <w:pPr>
              <w:spacing w:line="256" w:lineRule="auto"/>
              <w:jc w:val="center"/>
              <w:rPr>
                <w:ins w:id="192"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69283CA" w14:textId="77777777" w:rsidR="00110AF4" w:rsidRDefault="00110AF4">
            <w:pPr>
              <w:spacing w:line="256" w:lineRule="auto"/>
              <w:jc w:val="center"/>
              <w:rPr>
                <w:ins w:id="193" w:author="Elias, Tina" w:date="2019-02-14T09:35:00Z"/>
                <w:rFonts w:ascii="Arial" w:hAnsi="Arial"/>
              </w:rPr>
            </w:pPr>
          </w:p>
        </w:tc>
      </w:tr>
      <w:tr w:rsidR="00110AF4" w14:paraId="400231AC" w14:textId="77777777" w:rsidTr="00110AF4">
        <w:trPr>
          <w:trHeight w:val="432"/>
          <w:jc w:val="center"/>
          <w:ins w:id="194"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31A0944D" w14:textId="77777777" w:rsidR="00110AF4" w:rsidRDefault="00110AF4">
            <w:pPr>
              <w:spacing w:line="256" w:lineRule="auto"/>
              <w:jc w:val="center"/>
              <w:rPr>
                <w:ins w:id="195"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78662590" w14:textId="77777777" w:rsidR="00110AF4" w:rsidRDefault="00110AF4">
            <w:pPr>
              <w:spacing w:line="256" w:lineRule="auto"/>
              <w:jc w:val="center"/>
              <w:rPr>
                <w:ins w:id="196"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01BBEC1E" w14:textId="77777777" w:rsidR="00110AF4" w:rsidRDefault="00110AF4">
            <w:pPr>
              <w:spacing w:line="256" w:lineRule="auto"/>
              <w:jc w:val="center"/>
              <w:rPr>
                <w:ins w:id="197"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15DF678" w14:textId="77777777" w:rsidR="00110AF4" w:rsidRDefault="00110AF4">
            <w:pPr>
              <w:spacing w:line="256" w:lineRule="auto"/>
              <w:jc w:val="center"/>
              <w:rPr>
                <w:ins w:id="198"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CC51C95" w14:textId="77777777" w:rsidR="00110AF4" w:rsidRDefault="00110AF4">
            <w:pPr>
              <w:spacing w:line="256" w:lineRule="auto"/>
              <w:jc w:val="center"/>
              <w:rPr>
                <w:ins w:id="199"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20E65972" w14:textId="77777777" w:rsidR="00110AF4" w:rsidRDefault="00110AF4">
            <w:pPr>
              <w:spacing w:line="256" w:lineRule="auto"/>
              <w:jc w:val="center"/>
              <w:rPr>
                <w:ins w:id="200" w:author="Elias, Tina" w:date="2019-02-14T09:35:00Z"/>
                <w:rFonts w:ascii="Arial" w:hAnsi="Arial"/>
              </w:rPr>
            </w:pPr>
          </w:p>
        </w:tc>
      </w:tr>
      <w:tr w:rsidR="00110AF4" w14:paraId="0DC6BAB4" w14:textId="77777777" w:rsidTr="00110AF4">
        <w:trPr>
          <w:trHeight w:val="432"/>
          <w:jc w:val="center"/>
          <w:ins w:id="201"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2F38635C" w14:textId="77777777" w:rsidR="00110AF4" w:rsidRDefault="00110AF4">
            <w:pPr>
              <w:spacing w:line="256" w:lineRule="auto"/>
              <w:jc w:val="center"/>
              <w:rPr>
                <w:ins w:id="202"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1488C07" w14:textId="77777777" w:rsidR="00110AF4" w:rsidRDefault="00110AF4">
            <w:pPr>
              <w:spacing w:line="256" w:lineRule="auto"/>
              <w:jc w:val="center"/>
              <w:rPr>
                <w:ins w:id="203"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7730A695" w14:textId="77777777" w:rsidR="00110AF4" w:rsidRDefault="00110AF4">
            <w:pPr>
              <w:spacing w:line="256" w:lineRule="auto"/>
              <w:jc w:val="center"/>
              <w:rPr>
                <w:ins w:id="204"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0738B41" w14:textId="77777777" w:rsidR="00110AF4" w:rsidRDefault="00110AF4">
            <w:pPr>
              <w:spacing w:line="256" w:lineRule="auto"/>
              <w:jc w:val="center"/>
              <w:rPr>
                <w:ins w:id="205"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0BB21076" w14:textId="77777777" w:rsidR="00110AF4" w:rsidRDefault="00110AF4">
            <w:pPr>
              <w:spacing w:line="256" w:lineRule="auto"/>
              <w:jc w:val="center"/>
              <w:rPr>
                <w:ins w:id="206"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92E3C29" w14:textId="77777777" w:rsidR="00110AF4" w:rsidRDefault="00110AF4">
            <w:pPr>
              <w:spacing w:line="256" w:lineRule="auto"/>
              <w:jc w:val="center"/>
              <w:rPr>
                <w:ins w:id="207" w:author="Elias, Tina" w:date="2019-02-14T09:35:00Z"/>
                <w:rFonts w:ascii="Arial" w:hAnsi="Arial"/>
              </w:rPr>
            </w:pPr>
          </w:p>
        </w:tc>
      </w:tr>
      <w:tr w:rsidR="00110AF4" w14:paraId="0EB44549" w14:textId="77777777" w:rsidTr="00110AF4">
        <w:trPr>
          <w:trHeight w:val="432"/>
          <w:jc w:val="center"/>
          <w:ins w:id="208"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1BF53BA6" w14:textId="77777777" w:rsidR="00110AF4" w:rsidRDefault="00110AF4">
            <w:pPr>
              <w:spacing w:line="256" w:lineRule="auto"/>
              <w:jc w:val="center"/>
              <w:rPr>
                <w:ins w:id="209"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9FE01E2" w14:textId="77777777" w:rsidR="00110AF4" w:rsidRDefault="00110AF4">
            <w:pPr>
              <w:spacing w:line="256" w:lineRule="auto"/>
              <w:jc w:val="center"/>
              <w:rPr>
                <w:ins w:id="210"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109B05E2" w14:textId="77777777" w:rsidR="00110AF4" w:rsidRDefault="00110AF4">
            <w:pPr>
              <w:spacing w:line="256" w:lineRule="auto"/>
              <w:jc w:val="center"/>
              <w:rPr>
                <w:ins w:id="211"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63D6D38" w14:textId="77777777" w:rsidR="00110AF4" w:rsidRDefault="00110AF4">
            <w:pPr>
              <w:spacing w:line="256" w:lineRule="auto"/>
              <w:jc w:val="center"/>
              <w:rPr>
                <w:ins w:id="212"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1D93C713" w14:textId="77777777" w:rsidR="00110AF4" w:rsidRDefault="00110AF4">
            <w:pPr>
              <w:spacing w:line="256" w:lineRule="auto"/>
              <w:jc w:val="center"/>
              <w:rPr>
                <w:ins w:id="213"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948F38D" w14:textId="77777777" w:rsidR="00110AF4" w:rsidRDefault="00110AF4">
            <w:pPr>
              <w:spacing w:line="256" w:lineRule="auto"/>
              <w:jc w:val="center"/>
              <w:rPr>
                <w:ins w:id="214" w:author="Elias, Tina" w:date="2019-02-14T09:35:00Z"/>
                <w:rFonts w:ascii="Arial" w:hAnsi="Arial"/>
              </w:rPr>
            </w:pPr>
          </w:p>
        </w:tc>
      </w:tr>
      <w:tr w:rsidR="00110AF4" w14:paraId="62BE9469" w14:textId="77777777" w:rsidTr="00110AF4">
        <w:trPr>
          <w:trHeight w:val="432"/>
          <w:jc w:val="center"/>
          <w:ins w:id="215"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34D2CBED" w14:textId="77777777" w:rsidR="00110AF4" w:rsidRDefault="00110AF4">
            <w:pPr>
              <w:spacing w:line="256" w:lineRule="auto"/>
              <w:jc w:val="center"/>
              <w:rPr>
                <w:ins w:id="216"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15E604BD" w14:textId="77777777" w:rsidR="00110AF4" w:rsidRDefault="00110AF4">
            <w:pPr>
              <w:spacing w:line="256" w:lineRule="auto"/>
              <w:jc w:val="center"/>
              <w:rPr>
                <w:ins w:id="217"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4507EA2" w14:textId="77777777" w:rsidR="00110AF4" w:rsidRDefault="00110AF4">
            <w:pPr>
              <w:spacing w:line="256" w:lineRule="auto"/>
              <w:jc w:val="center"/>
              <w:rPr>
                <w:ins w:id="218"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0F16DAA1" w14:textId="77777777" w:rsidR="00110AF4" w:rsidRDefault="00110AF4">
            <w:pPr>
              <w:spacing w:line="256" w:lineRule="auto"/>
              <w:jc w:val="center"/>
              <w:rPr>
                <w:ins w:id="219"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ACE1ACA" w14:textId="77777777" w:rsidR="00110AF4" w:rsidRDefault="00110AF4">
            <w:pPr>
              <w:spacing w:line="256" w:lineRule="auto"/>
              <w:jc w:val="center"/>
              <w:rPr>
                <w:ins w:id="220"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FE6C273" w14:textId="77777777" w:rsidR="00110AF4" w:rsidRDefault="00110AF4">
            <w:pPr>
              <w:spacing w:line="256" w:lineRule="auto"/>
              <w:jc w:val="center"/>
              <w:rPr>
                <w:ins w:id="221" w:author="Elias, Tina" w:date="2019-02-14T09:35:00Z"/>
                <w:rFonts w:ascii="Arial" w:hAnsi="Arial"/>
              </w:rPr>
            </w:pPr>
          </w:p>
        </w:tc>
      </w:tr>
      <w:tr w:rsidR="00110AF4" w14:paraId="22CEF273" w14:textId="77777777" w:rsidTr="00110AF4">
        <w:trPr>
          <w:trHeight w:val="432"/>
          <w:jc w:val="center"/>
          <w:ins w:id="222"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445069CB" w14:textId="77777777" w:rsidR="00110AF4" w:rsidRDefault="00110AF4">
            <w:pPr>
              <w:spacing w:line="256" w:lineRule="auto"/>
              <w:jc w:val="center"/>
              <w:rPr>
                <w:ins w:id="223"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BF76EEE" w14:textId="77777777" w:rsidR="00110AF4" w:rsidRDefault="00110AF4">
            <w:pPr>
              <w:spacing w:line="256" w:lineRule="auto"/>
              <w:jc w:val="center"/>
              <w:rPr>
                <w:ins w:id="224"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E6786AA" w14:textId="77777777" w:rsidR="00110AF4" w:rsidRDefault="00110AF4">
            <w:pPr>
              <w:spacing w:line="256" w:lineRule="auto"/>
              <w:jc w:val="center"/>
              <w:rPr>
                <w:ins w:id="225"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4A5F84F" w14:textId="77777777" w:rsidR="00110AF4" w:rsidRDefault="00110AF4">
            <w:pPr>
              <w:spacing w:line="256" w:lineRule="auto"/>
              <w:jc w:val="center"/>
              <w:rPr>
                <w:ins w:id="226"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0E33AC4B" w14:textId="77777777" w:rsidR="00110AF4" w:rsidRDefault="00110AF4">
            <w:pPr>
              <w:spacing w:line="256" w:lineRule="auto"/>
              <w:jc w:val="center"/>
              <w:rPr>
                <w:ins w:id="227"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6F65788F" w14:textId="77777777" w:rsidR="00110AF4" w:rsidRDefault="00110AF4">
            <w:pPr>
              <w:spacing w:line="256" w:lineRule="auto"/>
              <w:jc w:val="center"/>
              <w:rPr>
                <w:ins w:id="228" w:author="Elias, Tina" w:date="2019-02-14T09:35:00Z"/>
                <w:rFonts w:ascii="Arial" w:hAnsi="Arial"/>
              </w:rPr>
            </w:pPr>
          </w:p>
        </w:tc>
      </w:tr>
      <w:tr w:rsidR="00110AF4" w14:paraId="5A78BF91" w14:textId="77777777" w:rsidTr="00110AF4">
        <w:trPr>
          <w:trHeight w:val="432"/>
          <w:jc w:val="center"/>
          <w:ins w:id="229" w:author="Elias, Tina" w:date="2019-02-14T09:35:00Z"/>
        </w:trPr>
        <w:tc>
          <w:tcPr>
            <w:tcW w:w="2315" w:type="dxa"/>
            <w:tcBorders>
              <w:top w:val="single" w:sz="4" w:space="0" w:color="auto"/>
              <w:left w:val="single" w:sz="4" w:space="0" w:color="auto"/>
              <w:bottom w:val="single" w:sz="4" w:space="0" w:color="auto"/>
              <w:right w:val="single" w:sz="4" w:space="0" w:color="auto"/>
            </w:tcBorders>
            <w:vAlign w:val="center"/>
          </w:tcPr>
          <w:p w14:paraId="7837D9D9" w14:textId="77777777" w:rsidR="00110AF4" w:rsidRDefault="00110AF4">
            <w:pPr>
              <w:spacing w:line="256" w:lineRule="auto"/>
              <w:jc w:val="center"/>
              <w:rPr>
                <w:ins w:id="230" w:author="Elias, Tina" w:date="2019-02-14T09:35: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11AD6341" w14:textId="77777777" w:rsidR="00110AF4" w:rsidRDefault="00110AF4">
            <w:pPr>
              <w:spacing w:line="256" w:lineRule="auto"/>
              <w:jc w:val="center"/>
              <w:rPr>
                <w:ins w:id="231" w:author="Elias, Tina" w:date="2019-02-14T09:35: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3C56D2F" w14:textId="77777777" w:rsidR="00110AF4" w:rsidRDefault="00110AF4">
            <w:pPr>
              <w:spacing w:line="256" w:lineRule="auto"/>
              <w:jc w:val="center"/>
              <w:rPr>
                <w:ins w:id="232" w:author="Elias, Tina" w:date="2019-02-14T09:35: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07FA833D" w14:textId="77777777" w:rsidR="00110AF4" w:rsidRDefault="00110AF4">
            <w:pPr>
              <w:spacing w:line="256" w:lineRule="auto"/>
              <w:jc w:val="center"/>
              <w:rPr>
                <w:ins w:id="233" w:author="Elias, Tina" w:date="2019-02-14T09:35: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30896280" w14:textId="77777777" w:rsidR="00110AF4" w:rsidRDefault="00110AF4">
            <w:pPr>
              <w:spacing w:line="256" w:lineRule="auto"/>
              <w:jc w:val="center"/>
              <w:rPr>
                <w:ins w:id="234" w:author="Elias, Tina" w:date="2019-02-14T09:35: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219489D7" w14:textId="77777777" w:rsidR="00110AF4" w:rsidRDefault="00110AF4">
            <w:pPr>
              <w:spacing w:line="256" w:lineRule="auto"/>
              <w:jc w:val="center"/>
              <w:rPr>
                <w:ins w:id="235" w:author="Elias, Tina" w:date="2019-02-14T09:35:00Z"/>
                <w:rFonts w:ascii="Arial" w:hAnsi="Arial"/>
              </w:rPr>
            </w:pPr>
          </w:p>
        </w:tc>
      </w:tr>
    </w:tbl>
    <w:p w14:paraId="6559FBEF" w14:textId="77777777" w:rsidR="00110AF4" w:rsidRDefault="00110AF4" w:rsidP="00110AF4">
      <w:pPr>
        <w:rPr>
          <w:ins w:id="236" w:author="Elias, Tina" w:date="2019-02-14T09:35:00Z"/>
        </w:rPr>
      </w:pPr>
    </w:p>
    <w:p w14:paraId="5324C248" w14:textId="0FA5AF43" w:rsidR="00110AF4" w:rsidRDefault="00110AF4">
      <w:pPr>
        <w:overflowPunct/>
        <w:autoSpaceDE/>
        <w:autoSpaceDN/>
        <w:adjustRightInd/>
        <w:spacing w:after="200" w:line="276" w:lineRule="auto"/>
        <w:textAlignment w:val="auto"/>
        <w:rPr>
          <w:ins w:id="237" w:author="Elias, Tina" w:date="2019-02-14T09:36:00Z"/>
          <w:rFonts w:ascii="Arial" w:hAnsi="Arial"/>
          <w:i/>
          <w:sz w:val="20"/>
        </w:rPr>
      </w:pPr>
    </w:p>
    <w:p w14:paraId="6E2890CF" w14:textId="4C6266AC" w:rsidR="00313B75" w:rsidRPr="0012653A" w:rsidDel="00110AF4" w:rsidRDefault="00313B75" w:rsidP="00313B75">
      <w:pPr>
        <w:spacing w:before="120"/>
        <w:ind w:right="396"/>
        <w:rPr>
          <w:del w:id="238" w:author="Elias, Tina" w:date="2019-02-14T09:36:00Z"/>
          <w:rFonts w:ascii="Arial" w:hAnsi="Arial"/>
          <w:i/>
          <w:sz w:val="20"/>
        </w:rPr>
      </w:pPr>
      <w:del w:id="239" w:author="Elias, Tina" w:date="2019-02-14T09:36:00Z">
        <w:r w:rsidRPr="0012653A" w:rsidDel="00110AF4">
          <w:rPr>
            <w:rFonts w:ascii="Arial" w:hAnsi="Arial"/>
            <w:i/>
            <w:sz w:val="20"/>
          </w:rPr>
          <w:delText>Use additional rows / sheets as necessary.</w:delText>
        </w:r>
      </w:del>
    </w:p>
    <w:tbl>
      <w:tblPr>
        <w:tblW w:w="13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5"/>
        <w:gridCol w:w="380"/>
        <w:gridCol w:w="360"/>
        <w:gridCol w:w="3920"/>
        <w:gridCol w:w="3887"/>
        <w:gridCol w:w="1135"/>
        <w:gridCol w:w="1768"/>
      </w:tblGrid>
      <w:tr w:rsidR="00313B75" w:rsidRPr="0012653A" w:rsidDel="00110AF4" w14:paraId="6331FFE4" w14:textId="7EDBF9FA" w:rsidTr="004068A5">
        <w:trPr>
          <w:cantSplit/>
          <w:trHeight w:val="377"/>
          <w:tblHeader/>
          <w:jc w:val="center"/>
          <w:del w:id="240" w:author="Elias, Tina" w:date="2019-02-14T09:36:00Z"/>
        </w:trPr>
        <w:tc>
          <w:tcPr>
            <w:tcW w:w="13765" w:type="dxa"/>
            <w:gridSpan w:val="7"/>
            <w:shd w:val="clear" w:color="auto" w:fill="D9D9D9"/>
          </w:tcPr>
          <w:p w14:paraId="254856AD" w14:textId="76643F44" w:rsidR="00313B75" w:rsidRPr="0012653A" w:rsidDel="00110AF4" w:rsidRDefault="00313B75" w:rsidP="004068A5">
            <w:pPr>
              <w:pStyle w:val="Header"/>
              <w:jc w:val="center"/>
              <w:rPr>
                <w:del w:id="241" w:author="Elias, Tina" w:date="2019-02-14T09:36:00Z"/>
                <w:rFonts w:ascii="Arial" w:hAnsi="Arial"/>
                <w:b/>
              </w:rPr>
            </w:pPr>
            <w:del w:id="242" w:author="Elias, Tina" w:date="2019-02-14T09:36:00Z">
              <w:r w:rsidRPr="00DA6830" w:rsidDel="00110AF4">
                <w:rPr>
                  <w:rFonts w:ascii="Arial" w:hAnsi="Arial"/>
                  <w:b/>
                  <w:sz w:val="18"/>
                  <w:szCs w:val="18"/>
                </w:rPr>
                <w:delText xml:space="preserve">FORM LDB Table 2 </w:delText>
              </w:r>
              <w:r w:rsidDel="00110AF4">
                <w:rPr>
                  <w:rFonts w:ascii="Arial" w:hAnsi="Arial"/>
                  <w:b/>
                  <w:sz w:val="22"/>
                </w:rPr>
                <w:delText>–</w:delText>
              </w:r>
              <w:r w:rsidRPr="00DA6830" w:rsidDel="00110AF4">
                <w:rPr>
                  <w:rFonts w:ascii="Arial" w:hAnsi="Arial"/>
                  <w:b/>
                  <w:sz w:val="20"/>
                </w:rPr>
                <w:delText xml:space="preserve"> </w:delText>
              </w:r>
              <w:r w:rsidRPr="00DA6830" w:rsidDel="00110AF4">
                <w:rPr>
                  <w:rFonts w:ascii="Arial" w:hAnsi="Arial"/>
                  <w:b/>
                  <w:sz w:val="18"/>
                  <w:szCs w:val="18"/>
                </w:rPr>
                <w:delText>PROPSED WORK MWBE/SPVOB PARTICIPANTS (excluding MWBE/SDVOB commitments listed on Table 1)</w:delText>
              </w:r>
            </w:del>
          </w:p>
        </w:tc>
      </w:tr>
      <w:tr w:rsidR="00313B75" w:rsidRPr="0012653A" w:rsidDel="00110AF4" w14:paraId="23CCC610" w14:textId="6B328B86" w:rsidTr="004068A5">
        <w:trPr>
          <w:cantSplit/>
          <w:trHeight w:val="620"/>
          <w:tblHeader/>
          <w:jc w:val="center"/>
          <w:del w:id="243" w:author="Elias, Tina" w:date="2019-02-14T09:36:00Z"/>
        </w:trPr>
        <w:tc>
          <w:tcPr>
            <w:tcW w:w="3055" w:type="dxa"/>
            <w:gridSpan w:val="3"/>
            <w:shd w:val="clear" w:color="auto" w:fill="D9D9D9"/>
          </w:tcPr>
          <w:p w14:paraId="1032ADE4" w14:textId="424237CE" w:rsidR="00313B75" w:rsidRPr="0012653A" w:rsidDel="00110AF4" w:rsidRDefault="00313B75" w:rsidP="004068A5">
            <w:pPr>
              <w:pStyle w:val="Header"/>
              <w:spacing w:before="120" w:after="120"/>
              <w:rPr>
                <w:del w:id="244" w:author="Elias, Tina" w:date="2019-02-14T09:36:00Z"/>
                <w:rFonts w:ascii="Arial" w:hAnsi="Arial"/>
                <w:b/>
              </w:rPr>
            </w:pPr>
            <w:del w:id="245" w:author="Elias, Tina" w:date="2019-02-14T09:36:00Z">
              <w:r w:rsidDel="00110AF4">
                <w:rPr>
                  <w:rFonts w:ascii="Arial" w:hAnsi="Arial"/>
                  <w:b/>
                  <w:sz w:val="22"/>
                </w:rPr>
                <w:delText>Contract #</w:delText>
              </w:r>
            </w:del>
          </w:p>
        </w:tc>
        <w:tc>
          <w:tcPr>
            <w:tcW w:w="10710" w:type="dxa"/>
            <w:gridSpan w:val="4"/>
            <w:tcBorders>
              <w:bottom w:val="nil"/>
            </w:tcBorders>
            <w:shd w:val="clear" w:color="auto" w:fill="auto"/>
          </w:tcPr>
          <w:p w14:paraId="0345B210" w14:textId="0163C2BD" w:rsidR="00313B75" w:rsidRPr="0012653A" w:rsidDel="00110AF4" w:rsidRDefault="00313B75" w:rsidP="004068A5">
            <w:pPr>
              <w:pStyle w:val="Header"/>
              <w:spacing w:before="120" w:after="120"/>
              <w:jc w:val="center"/>
              <w:rPr>
                <w:del w:id="246" w:author="Elias, Tina" w:date="2019-02-14T09:36:00Z"/>
                <w:rFonts w:ascii="Arial" w:hAnsi="Arial"/>
                <w:b/>
              </w:rPr>
            </w:pPr>
          </w:p>
        </w:tc>
      </w:tr>
      <w:tr w:rsidR="00313B75" w:rsidRPr="0012653A" w:rsidDel="00110AF4" w14:paraId="100098A9" w14:textId="70FC5B81" w:rsidTr="004068A5">
        <w:trPr>
          <w:cantSplit/>
          <w:trHeight w:val="1134"/>
          <w:tblHeader/>
          <w:jc w:val="center"/>
          <w:del w:id="247" w:author="Elias, Tina" w:date="2019-02-14T09:36:00Z"/>
        </w:trPr>
        <w:tc>
          <w:tcPr>
            <w:tcW w:w="2315" w:type="dxa"/>
            <w:shd w:val="clear" w:color="auto" w:fill="D9D9D9"/>
            <w:vAlign w:val="center"/>
          </w:tcPr>
          <w:p w14:paraId="01D71AC7" w14:textId="0C00EA47" w:rsidR="00313B75" w:rsidDel="00110AF4" w:rsidRDefault="00313B75" w:rsidP="004068A5">
            <w:pPr>
              <w:pStyle w:val="Header"/>
              <w:jc w:val="center"/>
              <w:rPr>
                <w:del w:id="248" w:author="Elias, Tina" w:date="2019-02-14T09:36:00Z"/>
                <w:rFonts w:ascii="Arial" w:hAnsi="Arial"/>
                <w:b/>
                <w:sz w:val="20"/>
              </w:rPr>
            </w:pPr>
            <w:del w:id="249" w:author="Elias, Tina" w:date="2019-02-14T09:36:00Z">
              <w:r w:rsidRPr="00DA6830" w:rsidDel="00110AF4">
                <w:rPr>
                  <w:rFonts w:ascii="Arial" w:hAnsi="Arial"/>
                  <w:b/>
                  <w:sz w:val="20"/>
                </w:rPr>
                <w:delText>Work Category</w:delText>
              </w:r>
            </w:del>
          </w:p>
          <w:p w14:paraId="342AE8EF" w14:textId="19D89386" w:rsidR="00313B75" w:rsidDel="00110AF4" w:rsidRDefault="00313B75" w:rsidP="004068A5">
            <w:pPr>
              <w:pStyle w:val="Header"/>
              <w:jc w:val="center"/>
              <w:rPr>
                <w:del w:id="250" w:author="Elias, Tina" w:date="2019-02-14T09:36:00Z"/>
                <w:rFonts w:ascii="Arial" w:hAnsi="Arial"/>
                <w:sz w:val="18"/>
                <w:szCs w:val="18"/>
              </w:rPr>
            </w:pPr>
            <w:del w:id="251" w:author="Elias, Tina" w:date="2019-02-14T09:36:00Z">
              <w:r w:rsidRPr="00DA6830" w:rsidDel="00110AF4">
                <w:rPr>
                  <w:rFonts w:ascii="Arial" w:hAnsi="Arial"/>
                  <w:sz w:val="18"/>
                  <w:szCs w:val="18"/>
                </w:rPr>
                <w:delText>(Design</w:delText>
              </w:r>
              <w:r w:rsidDel="00110AF4">
                <w:rPr>
                  <w:rFonts w:ascii="Arial" w:hAnsi="Arial"/>
                  <w:sz w:val="18"/>
                  <w:szCs w:val="18"/>
                </w:rPr>
                <w:delText>, Inspection, Materials, Construction, Trucking, etc.)</w:delText>
              </w:r>
            </w:del>
          </w:p>
          <w:p w14:paraId="6D36EBD8" w14:textId="3320A1F8" w:rsidR="00313B75" w:rsidRPr="00DA6830" w:rsidDel="00110AF4" w:rsidRDefault="00313B75" w:rsidP="004068A5">
            <w:pPr>
              <w:pStyle w:val="Header"/>
              <w:jc w:val="center"/>
              <w:rPr>
                <w:del w:id="252" w:author="Elias, Tina" w:date="2019-02-14T09:36:00Z"/>
                <w:rFonts w:ascii="Arial" w:hAnsi="Arial"/>
                <w:b/>
                <w:sz w:val="18"/>
                <w:szCs w:val="18"/>
                <w:u w:val="single"/>
              </w:rPr>
            </w:pPr>
            <w:del w:id="253" w:author="Elias, Tina" w:date="2019-02-14T09:36:00Z">
              <w:r w:rsidDel="00110AF4">
                <w:rPr>
                  <w:rFonts w:ascii="Arial" w:hAnsi="Arial"/>
                  <w:b/>
                  <w:sz w:val="18"/>
                  <w:szCs w:val="18"/>
                  <w:u w:val="single"/>
                </w:rPr>
                <w:delText>(See Note 2)</w:delText>
              </w:r>
            </w:del>
          </w:p>
        </w:tc>
        <w:tc>
          <w:tcPr>
            <w:tcW w:w="380" w:type="dxa"/>
            <w:shd w:val="clear" w:color="auto" w:fill="D9D9D9"/>
            <w:textDirection w:val="btLr"/>
          </w:tcPr>
          <w:p w14:paraId="6F02B833" w14:textId="05F2692F" w:rsidR="00313B75" w:rsidDel="00110AF4" w:rsidRDefault="00313B75" w:rsidP="004068A5">
            <w:pPr>
              <w:pStyle w:val="Header"/>
              <w:ind w:left="113" w:right="113"/>
              <w:jc w:val="center"/>
              <w:rPr>
                <w:del w:id="254" w:author="Elias, Tina" w:date="2019-02-14T09:36:00Z"/>
                <w:rFonts w:ascii="Arial" w:hAnsi="Arial"/>
                <w:b/>
                <w:sz w:val="20"/>
              </w:rPr>
            </w:pPr>
            <w:del w:id="255" w:author="Elias, Tina" w:date="2019-02-14T09:36:00Z">
              <w:r w:rsidDel="00110AF4">
                <w:rPr>
                  <w:rFonts w:ascii="Arial" w:hAnsi="Arial"/>
                  <w:b/>
                  <w:sz w:val="20"/>
                </w:rPr>
                <w:delText>MWBE</w:delText>
              </w:r>
            </w:del>
          </w:p>
        </w:tc>
        <w:tc>
          <w:tcPr>
            <w:tcW w:w="360" w:type="dxa"/>
            <w:shd w:val="clear" w:color="auto" w:fill="D9D9D9"/>
            <w:textDirection w:val="btLr"/>
          </w:tcPr>
          <w:p w14:paraId="56616ABF" w14:textId="3FB9EB7E" w:rsidR="00313B75" w:rsidDel="00110AF4" w:rsidRDefault="00313B75" w:rsidP="004068A5">
            <w:pPr>
              <w:pStyle w:val="Header"/>
              <w:ind w:left="113" w:right="113"/>
              <w:jc w:val="center"/>
              <w:rPr>
                <w:del w:id="256" w:author="Elias, Tina" w:date="2019-02-14T09:36:00Z"/>
                <w:rFonts w:ascii="Arial" w:hAnsi="Arial"/>
                <w:b/>
                <w:sz w:val="20"/>
              </w:rPr>
            </w:pPr>
            <w:del w:id="257" w:author="Elias, Tina" w:date="2019-02-14T09:36:00Z">
              <w:r w:rsidDel="00110AF4">
                <w:rPr>
                  <w:rFonts w:ascii="Arial" w:hAnsi="Arial"/>
                  <w:b/>
                  <w:sz w:val="20"/>
                </w:rPr>
                <w:delText>SDVOB</w:delText>
              </w:r>
            </w:del>
          </w:p>
        </w:tc>
        <w:tc>
          <w:tcPr>
            <w:tcW w:w="3920" w:type="dxa"/>
            <w:shd w:val="clear" w:color="auto" w:fill="D9D9D9"/>
            <w:vAlign w:val="center"/>
          </w:tcPr>
          <w:p w14:paraId="724902B7" w14:textId="5A8C1C2F" w:rsidR="00313B75" w:rsidDel="00110AF4" w:rsidRDefault="00313B75" w:rsidP="004068A5">
            <w:pPr>
              <w:pStyle w:val="Header"/>
              <w:jc w:val="center"/>
              <w:rPr>
                <w:del w:id="258" w:author="Elias, Tina" w:date="2019-02-14T09:36:00Z"/>
                <w:rFonts w:ascii="Arial" w:hAnsi="Arial"/>
                <w:b/>
                <w:sz w:val="20"/>
              </w:rPr>
            </w:pPr>
            <w:del w:id="259" w:author="Elias, Tina" w:date="2019-02-14T09:36:00Z">
              <w:r w:rsidDel="00110AF4">
                <w:rPr>
                  <w:rFonts w:ascii="Arial" w:hAnsi="Arial"/>
                  <w:b/>
                  <w:sz w:val="20"/>
                </w:rPr>
                <w:delText>NYSDOT MWBE/SDVOB</w:delText>
              </w:r>
            </w:del>
          </w:p>
          <w:p w14:paraId="75FA24CE" w14:textId="55650AD9" w:rsidR="00313B75" w:rsidDel="00110AF4" w:rsidRDefault="00313B75" w:rsidP="004068A5">
            <w:pPr>
              <w:pStyle w:val="Header"/>
              <w:jc w:val="center"/>
              <w:rPr>
                <w:del w:id="260" w:author="Elias, Tina" w:date="2019-02-14T09:36:00Z"/>
                <w:rFonts w:ascii="Arial" w:hAnsi="Arial"/>
                <w:b/>
                <w:sz w:val="20"/>
              </w:rPr>
            </w:pPr>
            <w:del w:id="261" w:author="Elias, Tina" w:date="2019-02-14T09:36:00Z">
              <w:r w:rsidRPr="008F72B7" w:rsidDel="00110AF4">
                <w:rPr>
                  <w:rFonts w:ascii="Arial" w:hAnsi="Arial"/>
                  <w:b/>
                  <w:sz w:val="20"/>
                </w:rPr>
                <w:delText>Work Codes</w:delText>
              </w:r>
            </w:del>
          </w:p>
          <w:p w14:paraId="1862FCA2" w14:textId="50BCDE9F" w:rsidR="00313B75" w:rsidRPr="00C825AA" w:rsidDel="00110AF4" w:rsidRDefault="00313B75" w:rsidP="004068A5">
            <w:pPr>
              <w:pStyle w:val="Header"/>
              <w:jc w:val="center"/>
              <w:rPr>
                <w:del w:id="262" w:author="Elias, Tina" w:date="2019-02-14T09:36:00Z"/>
                <w:rFonts w:ascii="Arial" w:hAnsi="Arial"/>
                <w:b/>
                <w:sz w:val="20"/>
              </w:rPr>
            </w:pPr>
            <w:del w:id="263" w:author="Elias, Tina" w:date="2019-02-14T09:36:00Z">
              <w:r w:rsidRPr="004E1876" w:rsidDel="00110AF4">
                <w:rPr>
                  <w:rFonts w:ascii="Arial" w:hAnsi="Arial"/>
                  <w:sz w:val="20"/>
                </w:rPr>
                <w:delText>(See Note 1)</w:delText>
              </w:r>
            </w:del>
          </w:p>
        </w:tc>
        <w:tc>
          <w:tcPr>
            <w:tcW w:w="3887" w:type="dxa"/>
            <w:shd w:val="clear" w:color="auto" w:fill="D9D9D9"/>
            <w:vAlign w:val="center"/>
          </w:tcPr>
          <w:p w14:paraId="288287D4" w14:textId="6165F4D2" w:rsidR="00313B75" w:rsidRPr="004E1876" w:rsidDel="00110AF4" w:rsidRDefault="00313B75" w:rsidP="004068A5">
            <w:pPr>
              <w:pStyle w:val="Header"/>
              <w:ind w:right="-50"/>
              <w:jc w:val="center"/>
              <w:rPr>
                <w:del w:id="264" w:author="Elias, Tina" w:date="2019-02-14T09:36:00Z"/>
                <w:rFonts w:ascii="Arial" w:hAnsi="Arial"/>
                <w:sz w:val="20"/>
              </w:rPr>
            </w:pPr>
            <w:del w:id="265" w:author="Elias, Tina" w:date="2019-02-14T09:36:00Z">
              <w:r w:rsidRPr="004A6CF5" w:rsidDel="00110AF4">
                <w:rPr>
                  <w:rFonts w:ascii="Arial" w:hAnsi="Arial"/>
                  <w:b/>
                  <w:sz w:val="20"/>
                </w:rPr>
                <w:delText>Description of Work</w:delText>
              </w:r>
            </w:del>
          </w:p>
        </w:tc>
        <w:tc>
          <w:tcPr>
            <w:tcW w:w="1135" w:type="dxa"/>
            <w:shd w:val="clear" w:color="auto" w:fill="D9D9D9"/>
            <w:vAlign w:val="center"/>
          </w:tcPr>
          <w:p w14:paraId="32A1939A" w14:textId="59D592A8" w:rsidR="00313B75" w:rsidRPr="00C825AA" w:rsidDel="00110AF4" w:rsidRDefault="00313B75" w:rsidP="004068A5">
            <w:pPr>
              <w:pStyle w:val="Header"/>
              <w:jc w:val="center"/>
              <w:rPr>
                <w:del w:id="266" w:author="Elias, Tina" w:date="2019-02-14T09:36:00Z"/>
                <w:rFonts w:ascii="Arial" w:hAnsi="Arial"/>
                <w:b/>
                <w:sz w:val="20"/>
              </w:rPr>
            </w:pPr>
            <w:del w:id="267" w:author="Elias, Tina" w:date="2019-02-14T09:36:00Z">
              <w:r w:rsidDel="00110AF4">
                <w:rPr>
                  <w:rFonts w:ascii="Arial" w:hAnsi="Arial"/>
                  <w:b/>
                  <w:sz w:val="20"/>
                </w:rPr>
                <w:delText>% Credit Claimed</w:delText>
              </w:r>
            </w:del>
          </w:p>
        </w:tc>
        <w:tc>
          <w:tcPr>
            <w:tcW w:w="1768" w:type="dxa"/>
            <w:shd w:val="clear" w:color="auto" w:fill="D9D9D9"/>
            <w:vAlign w:val="center"/>
          </w:tcPr>
          <w:p w14:paraId="7BA84EA3" w14:textId="74A31D71" w:rsidR="00313B75" w:rsidRPr="00C825AA" w:rsidDel="00110AF4" w:rsidRDefault="00313B75" w:rsidP="004068A5">
            <w:pPr>
              <w:pStyle w:val="Header"/>
              <w:jc w:val="center"/>
              <w:rPr>
                <w:del w:id="268" w:author="Elias, Tina" w:date="2019-02-14T09:36:00Z"/>
                <w:rFonts w:ascii="Arial" w:hAnsi="Arial"/>
                <w:b/>
                <w:sz w:val="20"/>
              </w:rPr>
            </w:pPr>
            <w:del w:id="269" w:author="Elias, Tina" w:date="2019-02-14T09:36:00Z">
              <w:r w:rsidDel="00110AF4">
                <w:rPr>
                  <w:rFonts w:ascii="Arial" w:hAnsi="Arial"/>
                  <w:b/>
                  <w:sz w:val="20"/>
                </w:rPr>
                <w:delText>Proposed Participation</w:delText>
              </w:r>
            </w:del>
          </w:p>
          <w:p w14:paraId="02DDBF4D" w14:textId="3989A7EF" w:rsidR="00313B75" w:rsidRPr="004A6CF5" w:rsidDel="00110AF4" w:rsidRDefault="00313B75" w:rsidP="004068A5">
            <w:pPr>
              <w:pStyle w:val="Header"/>
              <w:jc w:val="center"/>
              <w:rPr>
                <w:del w:id="270" w:author="Elias, Tina" w:date="2019-02-14T09:36:00Z"/>
                <w:rFonts w:ascii="Arial" w:hAnsi="Arial"/>
                <w:b/>
                <w:sz w:val="20"/>
              </w:rPr>
            </w:pPr>
            <w:del w:id="271" w:author="Elias, Tina" w:date="2019-02-14T09:36:00Z">
              <w:r w:rsidRPr="004A6CF5" w:rsidDel="00110AF4">
                <w:rPr>
                  <w:rFonts w:ascii="Arial" w:hAnsi="Arial"/>
                  <w:sz w:val="20"/>
                </w:rPr>
                <w:delText>(I</w:delText>
              </w:r>
              <w:r w:rsidDel="00110AF4">
                <w:rPr>
                  <w:rFonts w:ascii="Arial" w:hAnsi="Arial"/>
                  <w:sz w:val="20"/>
                </w:rPr>
                <w:delText>n Dollars Committed)</w:delText>
              </w:r>
            </w:del>
          </w:p>
        </w:tc>
      </w:tr>
      <w:tr w:rsidR="00313B75" w:rsidRPr="0012653A" w:rsidDel="00110AF4" w14:paraId="130EA6AF" w14:textId="2F6C1892" w:rsidTr="004068A5">
        <w:trPr>
          <w:trHeight w:val="432"/>
          <w:jc w:val="center"/>
          <w:del w:id="272" w:author="Elias, Tina" w:date="2019-02-14T09:36:00Z"/>
        </w:trPr>
        <w:tc>
          <w:tcPr>
            <w:tcW w:w="2315" w:type="dxa"/>
            <w:vAlign w:val="center"/>
          </w:tcPr>
          <w:p w14:paraId="01ED3AE8" w14:textId="1C4F6258" w:rsidR="00313B75" w:rsidRPr="0012653A" w:rsidDel="00110AF4" w:rsidRDefault="00313B75" w:rsidP="004068A5">
            <w:pPr>
              <w:jc w:val="center"/>
              <w:rPr>
                <w:del w:id="273" w:author="Elias, Tina" w:date="2019-02-14T09:36:00Z"/>
                <w:rFonts w:ascii="Arial" w:hAnsi="Arial"/>
              </w:rPr>
            </w:pPr>
          </w:p>
        </w:tc>
        <w:tc>
          <w:tcPr>
            <w:tcW w:w="380" w:type="dxa"/>
          </w:tcPr>
          <w:p w14:paraId="04F9808B" w14:textId="2C7C94D3" w:rsidR="00313B75" w:rsidRPr="0012653A" w:rsidDel="00110AF4" w:rsidRDefault="00313B75" w:rsidP="004068A5">
            <w:pPr>
              <w:jc w:val="center"/>
              <w:rPr>
                <w:del w:id="274" w:author="Elias, Tina" w:date="2019-02-14T09:36:00Z"/>
                <w:rFonts w:ascii="Arial" w:hAnsi="Arial"/>
              </w:rPr>
            </w:pPr>
          </w:p>
        </w:tc>
        <w:tc>
          <w:tcPr>
            <w:tcW w:w="360" w:type="dxa"/>
          </w:tcPr>
          <w:p w14:paraId="72C5190E" w14:textId="426627BD" w:rsidR="00313B75" w:rsidRPr="0012653A" w:rsidDel="00110AF4" w:rsidRDefault="00313B75" w:rsidP="004068A5">
            <w:pPr>
              <w:jc w:val="center"/>
              <w:rPr>
                <w:del w:id="275" w:author="Elias, Tina" w:date="2019-02-14T09:36:00Z"/>
                <w:rFonts w:ascii="Arial" w:hAnsi="Arial"/>
              </w:rPr>
            </w:pPr>
          </w:p>
        </w:tc>
        <w:tc>
          <w:tcPr>
            <w:tcW w:w="3920" w:type="dxa"/>
            <w:vAlign w:val="center"/>
          </w:tcPr>
          <w:p w14:paraId="0E5F26A4" w14:textId="640F4344" w:rsidR="00313B75" w:rsidRPr="0012653A" w:rsidDel="00110AF4" w:rsidRDefault="00313B75" w:rsidP="004068A5">
            <w:pPr>
              <w:jc w:val="center"/>
              <w:rPr>
                <w:del w:id="276" w:author="Elias, Tina" w:date="2019-02-14T09:36:00Z"/>
                <w:rFonts w:ascii="Arial" w:hAnsi="Arial"/>
              </w:rPr>
            </w:pPr>
          </w:p>
        </w:tc>
        <w:tc>
          <w:tcPr>
            <w:tcW w:w="3887" w:type="dxa"/>
            <w:vAlign w:val="center"/>
          </w:tcPr>
          <w:p w14:paraId="735A0FCE" w14:textId="38947E17" w:rsidR="00313B75" w:rsidRPr="0012653A" w:rsidDel="00110AF4" w:rsidRDefault="00313B75" w:rsidP="004068A5">
            <w:pPr>
              <w:jc w:val="center"/>
              <w:rPr>
                <w:del w:id="277" w:author="Elias, Tina" w:date="2019-02-14T09:36:00Z"/>
                <w:rFonts w:ascii="Arial" w:hAnsi="Arial"/>
              </w:rPr>
            </w:pPr>
          </w:p>
        </w:tc>
        <w:tc>
          <w:tcPr>
            <w:tcW w:w="1135" w:type="dxa"/>
            <w:vAlign w:val="center"/>
          </w:tcPr>
          <w:p w14:paraId="611D54CF" w14:textId="33B611E5" w:rsidR="00313B75" w:rsidRPr="0012653A" w:rsidDel="00110AF4" w:rsidRDefault="00313B75" w:rsidP="004068A5">
            <w:pPr>
              <w:jc w:val="center"/>
              <w:rPr>
                <w:del w:id="278" w:author="Elias, Tina" w:date="2019-02-14T09:36:00Z"/>
                <w:rFonts w:ascii="Arial" w:hAnsi="Arial"/>
              </w:rPr>
            </w:pPr>
          </w:p>
        </w:tc>
        <w:tc>
          <w:tcPr>
            <w:tcW w:w="1768" w:type="dxa"/>
            <w:vAlign w:val="center"/>
          </w:tcPr>
          <w:p w14:paraId="3D4B7685" w14:textId="6AD95A5A" w:rsidR="00313B75" w:rsidRPr="0012653A" w:rsidDel="00110AF4" w:rsidRDefault="00313B75" w:rsidP="004068A5">
            <w:pPr>
              <w:jc w:val="center"/>
              <w:rPr>
                <w:del w:id="279" w:author="Elias, Tina" w:date="2019-02-14T09:36:00Z"/>
                <w:rFonts w:ascii="Arial" w:hAnsi="Arial"/>
              </w:rPr>
            </w:pPr>
          </w:p>
        </w:tc>
      </w:tr>
      <w:tr w:rsidR="00313B75" w:rsidRPr="0012653A" w:rsidDel="00110AF4" w14:paraId="0CE54C3E" w14:textId="1F88803F" w:rsidTr="004068A5">
        <w:trPr>
          <w:trHeight w:val="432"/>
          <w:jc w:val="center"/>
          <w:del w:id="280" w:author="Elias, Tina" w:date="2019-02-14T09:36:00Z"/>
        </w:trPr>
        <w:tc>
          <w:tcPr>
            <w:tcW w:w="2315" w:type="dxa"/>
            <w:vAlign w:val="center"/>
          </w:tcPr>
          <w:p w14:paraId="341D3D4D" w14:textId="60F765D7" w:rsidR="00313B75" w:rsidRPr="0012653A" w:rsidDel="00110AF4" w:rsidRDefault="00313B75" w:rsidP="004068A5">
            <w:pPr>
              <w:jc w:val="center"/>
              <w:rPr>
                <w:del w:id="281" w:author="Elias, Tina" w:date="2019-02-14T09:36:00Z"/>
                <w:rFonts w:ascii="Arial" w:hAnsi="Arial"/>
              </w:rPr>
            </w:pPr>
          </w:p>
        </w:tc>
        <w:tc>
          <w:tcPr>
            <w:tcW w:w="380" w:type="dxa"/>
          </w:tcPr>
          <w:p w14:paraId="60C56F83" w14:textId="0E0AC9EB" w:rsidR="00313B75" w:rsidRPr="0012653A" w:rsidDel="00110AF4" w:rsidRDefault="00313B75" w:rsidP="004068A5">
            <w:pPr>
              <w:jc w:val="center"/>
              <w:rPr>
                <w:del w:id="282" w:author="Elias, Tina" w:date="2019-02-14T09:36:00Z"/>
                <w:rFonts w:ascii="Arial" w:hAnsi="Arial"/>
              </w:rPr>
            </w:pPr>
          </w:p>
        </w:tc>
        <w:tc>
          <w:tcPr>
            <w:tcW w:w="360" w:type="dxa"/>
          </w:tcPr>
          <w:p w14:paraId="1153EBCE" w14:textId="4EF0E38F" w:rsidR="00313B75" w:rsidRPr="0012653A" w:rsidDel="00110AF4" w:rsidRDefault="00313B75" w:rsidP="004068A5">
            <w:pPr>
              <w:jc w:val="center"/>
              <w:rPr>
                <w:del w:id="283" w:author="Elias, Tina" w:date="2019-02-14T09:36:00Z"/>
                <w:rFonts w:ascii="Arial" w:hAnsi="Arial"/>
              </w:rPr>
            </w:pPr>
          </w:p>
        </w:tc>
        <w:tc>
          <w:tcPr>
            <w:tcW w:w="3920" w:type="dxa"/>
            <w:vAlign w:val="center"/>
          </w:tcPr>
          <w:p w14:paraId="5B89F0F0" w14:textId="0A56BEB8" w:rsidR="00313B75" w:rsidRPr="0012653A" w:rsidDel="00110AF4" w:rsidRDefault="00313B75" w:rsidP="004068A5">
            <w:pPr>
              <w:jc w:val="center"/>
              <w:rPr>
                <w:del w:id="284" w:author="Elias, Tina" w:date="2019-02-14T09:36:00Z"/>
                <w:rFonts w:ascii="Arial" w:hAnsi="Arial"/>
              </w:rPr>
            </w:pPr>
          </w:p>
        </w:tc>
        <w:tc>
          <w:tcPr>
            <w:tcW w:w="3887" w:type="dxa"/>
            <w:vAlign w:val="center"/>
          </w:tcPr>
          <w:p w14:paraId="55ECFC61" w14:textId="3CDF3D2F" w:rsidR="00313B75" w:rsidRPr="0012653A" w:rsidDel="00110AF4" w:rsidRDefault="00313B75" w:rsidP="004068A5">
            <w:pPr>
              <w:jc w:val="center"/>
              <w:rPr>
                <w:del w:id="285" w:author="Elias, Tina" w:date="2019-02-14T09:36:00Z"/>
                <w:rFonts w:ascii="Arial" w:hAnsi="Arial"/>
              </w:rPr>
            </w:pPr>
          </w:p>
        </w:tc>
        <w:tc>
          <w:tcPr>
            <w:tcW w:w="1135" w:type="dxa"/>
            <w:vAlign w:val="center"/>
          </w:tcPr>
          <w:p w14:paraId="7F9B033B" w14:textId="5B3B1195" w:rsidR="00313B75" w:rsidRPr="0012653A" w:rsidDel="00110AF4" w:rsidRDefault="00313B75" w:rsidP="004068A5">
            <w:pPr>
              <w:jc w:val="center"/>
              <w:rPr>
                <w:del w:id="286" w:author="Elias, Tina" w:date="2019-02-14T09:36:00Z"/>
                <w:rFonts w:ascii="Arial" w:hAnsi="Arial"/>
              </w:rPr>
            </w:pPr>
          </w:p>
        </w:tc>
        <w:tc>
          <w:tcPr>
            <w:tcW w:w="1768" w:type="dxa"/>
            <w:vAlign w:val="center"/>
          </w:tcPr>
          <w:p w14:paraId="78D7E125" w14:textId="041E7559" w:rsidR="00313B75" w:rsidRPr="0012653A" w:rsidDel="00110AF4" w:rsidRDefault="00313B75" w:rsidP="004068A5">
            <w:pPr>
              <w:jc w:val="center"/>
              <w:rPr>
                <w:del w:id="287" w:author="Elias, Tina" w:date="2019-02-14T09:36:00Z"/>
                <w:rFonts w:ascii="Arial" w:hAnsi="Arial"/>
              </w:rPr>
            </w:pPr>
          </w:p>
        </w:tc>
      </w:tr>
      <w:tr w:rsidR="00313B75" w:rsidRPr="0012653A" w:rsidDel="00110AF4" w14:paraId="18606F6A" w14:textId="666DC798" w:rsidTr="004068A5">
        <w:trPr>
          <w:trHeight w:val="432"/>
          <w:jc w:val="center"/>
          <w:del w:id="288" w:author="Elias, Tina" w:date="2019-02-14T09:36:00Z"/>
        </w:trPr>
        <w:tc>
          <w:tcPr>
            <w:tcW w:w="2315" w:type="dxa"/>
            <w:vAlign w:val="center"/>
          </w:tcPr>
          <w:p w14:paraId="53AAAD7B" w14:textId="52ACAB1B" w:rsidR="00313B75" w:rsidRPr="0012653A" w:rsidDel="00110AF4" w:rsidRDefault="00313B75" w:rsidP="004068A5">
            <w:pPr>
              <w:jc w:val="center"/>
              <w:rPr>
                <w:del w:id="289" w:author="Elias, Tina" w:date="2019-02-14T09:36:00Z"/>
                <w:rFonts w:ascii="Arial" w:hAnsi="Arial"/>
              </w:rPr>
            </w:pPr>
          </w:p>
        </w:tc>
        <w:tc>
          <w:tcPr>
            <w:tcW w:w="380" w:type="dxa"/>
          </w:tcPr>
          <w:p w14:paraId="55CE220C" w14:textId="452D09D1" w:rsidR="00313B75" w:rsidRPr="0012653A" w:rsidDel="00110AF4" w:rsidRDefault="00313B75" w:rsidP="004068A5">
            <w:pPr>
              <w:jc w:val="center"/>
              <w:rPr>
                <w:del w:id="290" w:author="Elias, Tina" w:date="2019-02-14T09:36:00Z"/>
                <w:rFonts w:ascii="Arial" w:hAnsi="Arial"/>
              </w:rPr>
            </w:pPr>
          </w:p>
        </w:tc>
        <w:tc>
          <w:tcPr>
            <w:tcW w:w="360" w:type="dxa"/>
          </w:tcPr>
          <w:p w14:paraId="5FFD0272" w14:textId="6BDE7D0D" w:rsidR="00313B75" w:rsidRPr="0012653A" w:rsidDel="00110AF4" w:rsidRDefault="00313B75" w:rsidP="004068A5">
            <w:pPr>
              <w:jc w:val="center"/>
              <w:rPr>
                <w:del w:id="291" w:author="Elias, Tina" w:date="2019-02-14T09:36:00Z"/>
                <w:rFonts w:ascii="Arial" w:hAnsi="Arial"/>
              </w:rPr>
            </w:pPr>
          </w:p>
        </w:tc>
        <w:tc>
          <w:tcPr>
            <w:tcW w:w="3920" w:type="dxa"/>
            <w:vAlign w:val="center"/>
          </w:tcPr>
          <w:p w14:paraId="0853B253" w14:textId="51704BAA" w:rsidR="00313B75" w:rsidRPr="0012653A" w:rsidDel="00110AF4" w:rsidRDefault="00313B75" w:rsidP="004068A5">
            <w:pPr>
              <w:jc w:val="center"/>
              <w:rPr>
                <w:del w:id="292" w:author="Elias, Tina" w:date="2019-02-14T09:36:00Z"/>
                <w:rFonts w:ascii="Arial" w:hAnsi="Arial"/>
              </w:rPr>
            </w:pPr>
          </w:p>
        </w:tc>
        <w:tc>
          <w:tcPr>
            <w:tcW w:w="3887" w:type="dxa"/>
            <w:vAlign w:val="center"/>
          </w:tcPr>
          <w:p w14:paraId="0DECC4A4" w14:textId="5C13A0FB" w:rsidR="00313B75" w:rsidRPr="0012653A" w:rsidDel="00110AF4" w:rsidRDefault="00313B75" w:rsidP="004068A5">
            <w:pPr>
              <w:jc w:val="center"/>
              <w:rPr>
                <w:del w:id="293" w:author="Elias, Tina" w:date="2019-02-14T09:36:00Z"/>
                <w:rFonts w:ascii="Arial" w:hAnsi="Arial"/>
              </w:rPr>
            </w:pPr>
          </w:p>
        </w:tc>
        <w:tc>
          <w:tcPr>
            <w:tcW w:w="1135" w:type="dxa"/>
            <w:vAlign w:val="center"/>
          </w:tcPr>
          <w:p w14:paraId="4F407AAE" w14:textId="7813B06C" w:rsidR="00313B75" w:rsidRPr="0012653A" w:rsidDel="00110AF4" w:rsidRDefault="00313B75" w:rsidP="004068A5">
            <w:pPr>
              <w:jc w:val="center"/>
              <w:rPr>
                <w:del w:id="294" w:author="Elias, Tina" w:date="2019-02-14T09:36:00Z"/>
                <w:rFonts w:ascii="Arial" w:hAnsi="Arial"/>
              </w:rPr>
            </w:pPr>
          </w:p>
        </w:tc>
        <w:tc>
          <w:tcPr>
            <w:tcW w:w="1768" w:type="dxa"/>
            <w:vAlign w:val="center"/>
          </w:tcPr>
          <w:p w14:paraId="77AF3A67" w14:textId="26640703" w:rsidR="00313B75" w:rsidRPr="0012653A" w:rsidDel="00110AF4" w:rsidRDefault="00313B75" w:rsidP="004068A5">
            <w:pPr>
              <w:jc w:val="center"/>
              <w:rPr>
                <w:del w:id="295" w:author="Elias, Tina" w:date="2019-02-14T09:36:00Z"/>
                <w:rFonts w:ascii="Arial" w:hAnsi="Arial"/>
              </w:rPr>
            </w:pPr>
          </w:p>
        </w:tc>
      </w:tr>
      <w:tr w:rsidR="00313B75" w:rsidRPr="0012653A" w:rsidDel="00110AF4" w14:paraId="4F79BA70" w14:textId="2F3F0175" w:rsidTr="004068A5">
        <w:trPr>
          <w:trHeight w:val="432"/>
          <w:jc w:val="center"/>
          <w:del w:id="296" w:author="Elias, Tina" w:date="2019-02-14T09:36:00Z"/>
        </w:trPr>
        <w:tc>
          <w:tcPr>
            <w:tcW w:w="2315" w:type="dxa"/>
            <w:vAlign w:val="center"/>
          </w:tcPr>
          <w:p w14:paraId="469F01DC" w14:textId="1C8EF354" w:rsidR="00313B75" w:rsidRPr="0012653A" w:rsidDel="00110AF4" w:rsidRDefault="00313B75" w:rsidP="004068A5">
            <w:pPr>
              <w:jc w:val="center"/>
              <w:rPr>
                <w:del w:id="297" w:author="Elias, Tina" w:date="2019-02-14T09:36:00Z"/>
                <w:rFonts w:ascii="Arial" w:hAnsi="Arial"/>
              </w:rPr>
            </w:pPr>
          </w:p>
        </w:tc>
        <w:tc>
          <w:tcPr>
            <w:tcW w:w="380" w:type="dxa"/>
          </w:tcPr>
          <w:p w14:paraId="5D173248" w14:textId="3319A094" w:rsidR="00313B75" w:rsidRPr="0012653A" w:rsidDel="00110AF4" w:rsidRDefault="00313B75" w:rsidP="004068A5">
            <w:pPr>
              <w:jc w:val="center"/>
              <w:rPr>
                <w:del w:id="298" w:author="Elias, Tina" w:date="2019-02-14T09:36:00Z"/>
                <w:rFonts w:ascii="Arial" w:hAnsi="Arial"/>
              </w:rPr>
            </w:pPr>
          </w:p>
        </w:tc>
        <w:tc>
          <w:tcPr>
            <w:tcW w:w="360" w:type="dxa"/>
          </w:tcPr>
          <w:p w14:paraId="5DF0DA6F" w14:textId="7932170B" w:rsidR="00313B75" w:rsidRPr="0012653A" w:rsidDel="00110AF4" w:rsidRDefault="00313B75" w:rsidP="004068A5">
            <w:pPr>
              <w:jc w:val="center"/>
              <w:rPr>
                <w:del w:id="299" w:author="Elias, Tina" w:date="2019-02-14T09:36:00Z"/>
                <w:rFonts w:ascii="Arial" w:hAnsi="Arial"/>
              </w:rPr>
            </w:pPr>
          </w:p>
        </w:tc>
        <w:tc>
          <w:tcPr>
            <w:tcW w:w="3920" w:type="dxa"/>
            <w:vAlign w:val="center"/>
          </w:tcPr>
          <w:p w14:paraId="7BF8ABD6" w14:textId="11AAF391" w:rsidR="00313B75" w:rsidRPr="0012653A" w:rsidDel="00110AF4" w:rsidRDefault="00313B75" w:rsidP="004068A5">
            <w:pPr>
              <w:jc w:val="center"/>
              <w:rPr>
                <w:del w:id="300" w:author="Elias, Tina" w:date="2019-02-14T09:36:00Z"/>
                <w:rFonts w:ascii="Arial" w:hAnsi="Arial"/>
              </w:rPr>
            </w:pPr>
          </w:p>
        </w:tc>
        <w:tc>
          <w:tcPr>
            <w:tcW w:w="3887" w:type="dxa"/>
            <w:vAlign w:val="center"/>
          </w:tcPr>
          <w:p w14:paraId="0DE536F1" w14:textId="664EAACF" w:rsidR="00313B75" w:rsidRPr="0012653A" w:rsidDel="00110AF4" w:rsidRDefault="00313B75" w:rsidP="004068A5">
            <w:pPr>
              <w:jc w:val="center"/>
              <w:rPr>
                <w:del w:id="301" w:author="Elias, Tina" w:date="2019-02-14T09:36:00Z"/>
                <w:rFonts w:ascii="Arial" w:hAnsi="Arial"/>
              </w:rPr>
            </w:pPr>
          </w:p>
        </w:tc>
        <w:tc>
          <w:tcPr>
            <w:tcW w:w="1135" w:type="dxa"/>
            <w:vAlign w:val="center"/>
          </w:tcPr>
          <w:p w14:paraId="2D797B51" w14:textId="72FBBCAF" w:rsidR="00313B75" w:rsidRPr="0012653A" w:rsidDel="00110AF4" w:rsidRDefault="00313B75" w:rsidP="004068A5">
            <w:pPr>
              <w:jc w:val="center"/>
              <w:rPr>
                <w:del w:id="302" w:author="Elias, Tina" w:date="2019-02-14T09:36:00Z"/>
                <w:rFonts w:ascii="Arial" w:hAnsi="Arial"/>
              </w:rPr>
            </w:pPr>
          </w:p>
        </w:tc>
        <w:tc>
          <w:tcPr>
            <w:tcW w:w="1768" w:type="dxa"/>
            <w:vAlign w:val="center"/>
          </w:tcPr>
          <w:p w14:paraId="287C9C02" w14:textId="3E827E95" w:rsidR="00313B75" w:rsidRPr="0012653A" w:rsidDel="00110AF4" w:rsidRDefault="00313B75" w:rsidP="004068A5">
            <w:pPr>
              <w:jc w:val="center"/>
              <w:rPr>
                <w:del w:id="303" w:author="Elias, Tina" w:date="2019-02-14T09:36:00Z"/>
                <w:rFonts w:ascii="Arial" w:hAnsi="Arial"/>
              </w:rPr>
            </w:pPr>
          </w:p>
        </w:tc>
      </w:tr>
      <w:tr w:rsidR="00313B75" w:rsidRPr="0012653A" w:rsidDel="00110AF4" w14:paraId="51E27EB7" w14:textId="2E97C119" w:rsidTr="004068A5">
        <w:trPr>
          <w:trHeight w:val="432"/>
          <w:jc w:val="center"/>
          <w:del w:id="304" w:author="Elias, Tina" w:date="2019-02-14T09:36:00Z"/>
        </w:trPr>
        <w:tc>
          <w:tcPr>
            <w:tcW w:w="2315" w:type="dxa"/>
            <w:vAlign w:val="center"/>
          </w:tcPr>
          <w:p w14:paraId="0BF23FFE" w14:textId="1F27AB7D" w:rsidR="00313B75" w:rsidRPr="0012653A" w:rsidDel="00110AF4" w:rsidRDefault="00313B75" w:rsidP="004068A5">
            <w:pPr>
              <w:jc w:val="center"/>
              <w:rPr>
                <w:del w:id="305" w:author="Elias, Tina" w:date="2019-02-14T09:36:00Z"/>
                <w:rFonts w:ascii="Arial" w:hAnsi="Arial"/>
              </w:rPr>
            </w:pPr>
          </w:p>
        </w:tc>
        <w:tc>
          <w:tcPr>
            <w:tcW w:w="380" w:type="dxa"/>
          </w:tcPr>
          <w:p w14:paraId="678DBCED" w14:textId="4FEAA6E9" w:rsidR="00313B75" w:rsidRPr="0012653A" w:rsidDel="00110AF4" w:rsidRDefault="00313B75" w:rsidP="004068A5">
            <w:pPr>
              <w:jc w:val="center"/>
              <w:rPr>
                <w:del w:id="306" w:author="Elias, Tina" w:date="2019-02-14T09:36:00Z"/>
                <w:rFonts w:ascii="Arial" w:hAnsi="Arial"/>
              </w:rPr>
            </w:pPr>
          </w:p>
        </w:tc>
        <w:tc>
          <w:tcPr>
            <w:tcW w:w="360" w:type="dxa"/>
          </w:tcPr>
          <w:p w14:paraId="4395BF24" w14:textId="781223F0" w:rsidR="00313B75" w:rsidRPr="0012653A" w:rsidDel="00110AF4" w:rsidRDefault="00313B75" w:rsidP="004068A5">
            <w:pPr>
              <w:jc w:val="center"/>
              <w:rPr>
                <w:del w:id="307" w:author="Elias, Tina" w:date="2019-02-14T09:36:00Z"/>
                <w:rFonts w:ascii="Arial" w:hAnsi="Arial"/>
              </w:rPr>
            </w:pPr>
          </w:p>
        </w:tc>
        <w:tc>
          <w:tcPr>
            <w:tcW w:w="3920" w:type="dxa"/>
            <w:vAlign w:val="center"/>
          </w:tcPr>
          <w:p w14:paraId="62D2A942" w14:textId="6AF9B295" w:rsidR="00313B75" w:rsidRPr="0012653A" w:rsidDel="00110AF4" w:rsidRDefault="00313B75" w:rsidP="004068A5">
            <w:pPr>
              <w:jc w:val="center"/>
              <w:rPr>
                <w:del w:id="308" w:author="Elias, Tina" w:date="2019-02-14T09:36:00Z"/>
                <w:rFonts w:ascii="Arial" w:hAnsi="Arial"/>
              </w:rPr>
            </w:pPr>
          </w:p>
        </w:tc>
        <w:tc>
          <w:tcPr>
            <w:tcW w:w="3887" w:type="dxa"/>
            <w:vAlign w:val="center"/>
          </w:tcPr>
          <w:p w14:paraId="46B4395E" w14:textId="0844FCD6" w:rsidR="00313B75" w:rsidRPr="0012653A" w:rsidDel="00110AF4" w:rsidRDefault="00313B75" w:rsidP="004068A5">
            <w:pPr>
              <w:jc w:val="center"/>
              <w:rPr>
                <w:del w:id="309" w:author="Elias, Tina" w:date="2019-02-14T09:36:00Z"/>
                <w:rFonts w:ascii="Arial" w:hAnsi="Arial"/>
              </w:rPr>
            </w:pPr>
          </w:p>
        </w:tc>
        <w:tc>
          <w:tcPr>
            <w:tcW w:w="1135" w:type="dxa"/>
            <w:vAlign w:val="center"/>
          </w:tcPr>
          <w:p w14:paraId="0B09B6AD" w14:textId="59A45736" w:rsidR="00313B75" w:rsidRPr="0012653A" w:rsidDel="00110AF4" w:rsidRDefault="00313B75" w:rsidP="004068A5">
            <w:pPr>
              <w:jc w:val="center"/>
              <w:rPr>
                <w:del w:id="310" w:author="Elias, Tina" w:date="2019-02-14T09:36:00Z"/>
                <w:rFonts w:ascii="Arial" w:hAnsi="Arial"/>
              </w:rPr>
            </w:pPr>
          </w:p>
        </w:tc>
        <w:tc>
          <w:tcPr>
            <w:tcW w:w="1768" w:type="dxa"/>
            <w:vAlign w:val="center"/>
          </w:tcPr>
          <w:p w14:paraId="0EB1B110" w14:textId="10B298AC" w:rsidR="00313B75" w:rsidRPr="0012653A" w:rsidDel="00110AF4" w:rsidRDefault="00313B75" w:rsidP="004068A5">
            <w:pPr>
              <w:jc w:val="center"/>
              <w:rPr>
                <w:del w:id="311" w:author="Elias, Tina" w:date="2019-02-14T09:36:00Z"/>
                <w:rFonts w:ascii="Arial" w:hAnsi="Arial"/>
              </w:rPr>
            </w:pPr>
          </w:p>
        </w:tc>
      </w:tr>
      <w:tr w:rsidR="00313B75" w:rsidRPr="0012653A" w:rsidDel="00110AF4" w14:paraId="4EC94555" w14:textId="1E913538" w:rsidTr="004068A5">
        <w:trPr>
          <w:trHeight w:val="432"/>
          <w:jc w:val="center"/>
          <w:del w:id="312" w:author="Elias, Tina" w:date="2019-02-14T09:36:00Z"/>
        </w:trPr>
        <w:tc>
          <w:tcPr>
            <w:tcW w:w="2315" w:type="dxa"/>
            <w:vAlign w:val="center"/>
          </w:tcPr>
          <w:p w14:paraId="79240C64" w14:textId="0ED7A1EB" w:rsidR="00313B75" w:rsidRPr="0012653A" w:rsidDel="00110AF4" w:rsidRDefault="00313B75" w:rsidP="004068A5">
            <w:pPr>
              <w:jc w:val="center"/>
              <w:rPr>
                <w:del w:id="313" w:author="Elias, Tina" w:date="2019-02-14T09:36:00Z"/>
                <w:rFonts w:ascii="Arial" w:hAnsi="Arial"/>
              </w:rPr>
            </w:pPr>
          </w:p>
        </w:tc>
        <w:tc>
          <w:tcPr>
            <w:tcW w:w="380" w:type="dxa"/>
          </w:tcPr>
          <w:p w14:paraId="76FC5754" w14:textId="016B72F1" w:rsidR="00313B75" w:rsidRPr="0012653A" w:rsidDel="00110AF4" w:rsidRDefault="00313B75" w:rsidP="004068A5">
            <w:pPr>
              <w:jc w:val="center"/>
              <w:rPr>
                <w:del w:id="314" w:author="Elias, Tina" w:date="2019-02-14T09:36:00Z"/>
                <w:rFonts w:ascii="Arial" w:hAnsi="Arial"/>
              </w:rPr>
            </w:pPr>
          </w:p>
        </w:tc>
        <w:tc>
          <w:tcPr>
            <w:tcW w:w="360" w:type="dxa"/>
          </w:tcPr>
          <w:p w14:paraId="49AF2D39" w14:textId="12252E5E" w:rsidR="00313B75" w:rsidRPr="0012653A" w:rsidDel="00110AF4" w:rsidRDefault="00313B75" w:rsidP="004068A5">
            <w:pPr>
              <w:jc w:val="center"/>
              <w:rPr>
                <w:del w:id="315" w:author="Elias, Tina" w:date="2019-02-14T09:36:00Z"/>
                <w:rFonts w:ascii="Arial" w:hAnsi="Arial"/>
              </w:rPr>
            </w:pPr>
          </w:p>
        </w:tc>
        <w:tc>
          <w:tcPr>
            <w:tcW w:w="3920" w:type="dxa"/>
            <w:vAlign w:val="center"/>
          </w:tcPr>
          <w:p w14:paraId="6066B959" w14:textId="37708313" w:rsidR="00313B75" w:rsidRPr="0012653A" w:rsidDel="00110AF4" w:rsidRDefault="00313B75" w:rsidP="004068A5">
            <w:pPr>
              <w:jc w:val="center"/>
              <w:rPr>
                <w:del w:id="316" w:author="Elias, Tina" w:date="2019-02-14T09:36:00Z"/>
                <w:rFonts w:ascii="Arial" w:hAnsi="Arial"/>
              </w:rPr>
            </w:pPr>
          </w:p>
        </w:tc>
        <w:tc>
          <w:tcPr>
            <w:tcW w:w="3887" w:type="dxa"/>
            <w:vAlign w:val="center"/>
          </w:tcPr>
          <w:p w14:paraId="5FE17CC6" w14:textId="72613459" w:rsidR="00313B75" w:rsidRPr="0012653A" w:rsidDel="00110AF4" w:rsidRDefault="00313B75" w:rsidP="004068A5">
            <w:pPr>
              <w:jc w:val="center"/>
              <w:rPr>
                <w:del w:id="317" w:author="Elias, Tina" w:date="2019-02-14T09:36:00Z"/>
                <w:rFonts w:ascii="Arial" w:hAnsi="Arial"/>
              </w:rPr>
            </w:pPr>
          </w:p>
        </w:tc>
        <w:tc>
          <w:tcPr>
            <w:tcW w:w="1135" w:type="dxa"/>
            <w:vAlign w:val="center"/>
          </w:tcPr>
          <w:p w14:paraId="687C91EB" w14:textId="16222495" w:rsidR="00313B75" w:rsidRPr="0012653A" w:rsidDel="00110AF4" w:rsidRDefault="00313B75" w:rsidP="004068A5">
            <w:pPr>
              <w:jc w:val="center"/>
              <w:rPr>
                <w:del w:id="318" w:author="Elias, Tina" w:date="2019-02-14T09:36:00Z"/>
                <w:rFonts w:ascii="Arial" w:hAnsi="Arial"/>
              </w:rPr>
            </w:pPr>
          </w:p>
        </w:tc>
        <w:tc>
          <w:tcPr>
            <w:tcW w:w="1768" w:type="dxa"/>
            <w:vAlign w:val="center"/>
          </w:tcPr>
          <w:p w14:paraId="0DF6C3FC" w14:textId="36E2317C" w:rsidR="00313B75" w:rsidRPr="0012653A" w:rsidDel="00110AF4" w:rsidRDefault="00313B75" w:rsidP="004068A5">
            <w:pPr>
              <w:jc w:val="center"/>
              <w:rPr>
                <w:del w:id="319" w:author="Elias, Tina" w:date="2019-02-14T09:36:00Z"/>
                <w:rFonts w:ascii="Arial" w:hAnsi="Arial"/>
              </w:rPr>
            </w:pPr>
          </w:p>
        </w:tc>
      </w:tr>
      <w:tr w:rsidR="00313B75" w:rsidRPr="0012653A" w:rsidDel="00110AF4" w14:paraId="2477C5A7" w14:textId="76D15BF0" w:rsidTr="004068A5">
        <w:trPr>
          <w:trHeight w:val="432"/>
          <w:jc w:val="center"/>
          <w:del w:id="320" w:author="Elias, Tina" w:date="2019-02-14T09:36:00Z"/>
        </w:trPr>
        <w:tc>
          <w:tcPr>
            <w:tcW w:w="2315" w:type="dxa"/>
            <w:vAlign w:val="center"/>
          </w:tcPr>
          <w:p w14:paraId="1A759CDB" w14:textId="43B370A6" w:rsidR="00313B75" w:rsidRPr="0012653A" w:rsidDel="00110AF4" w:rsidRDefault="00313B75" w:rsidP="004068A5">
            <w:pPr>
              <w:jc w:val="center"/>
              <w:rPr>
                <w:del w:id="321" w:author="Elias, Tina" w:date="2019-02-14T09:36:00Z"/>
                <w:rFonts w:ascii="Arial" w:hAnsi="Arial"/>
              </w:rPr>
            </w:pPr>
          </w:p>
        </w:tc>
        <w:tc>
          <w:tcPr>
            <w:tcW w:w="380" w:type="dxa"/>
          </w:tcPr>
          <w:p w14:paraId="2D0F4245" w14:textId="55F558D6" w:rsidR="00313B75" w:rsidRPr="0012653A" w:rsidDel="00110AF4" w:rsidRDefault="00313B75" w:rsidP="004068A5">
            <w:pPr>
              <w:jc w:val="center"/>
              <w:rPr>
                <w:del w:id="322" w:author="Elias, Tina" w:date="2019-02-14T09:36:00Z"/>
                <w:rFonts w:ascii="Arial" w:hAnsi="Arial"/>
              </w:rPr>
            </w:pPr>
          </w:p>
        </w:tc>
        <w:tc>
          <w:tcPr>
            <w:tcW w:w="360" w:type="dxa"/>
          </w:tcPr>
          <w:p w14:paraId="3D6E1A32" w14:textId="405DDCFD" w:rsidR="00313B75" w:rsidRPr="0012653A" w:rsidDel="00110AF4" w:rsidRDefault="00313B75" w:rsidP="004068A5">
            <w:pPr>
              <w:jc w:val="center"/>
              <w:rPr>
                <w:del w:id="323" w:author="Elias, Tina" w:date="2019-02-14T09:36:00Z"/>
                <w:rFonts w:ascii="Arial" w:hAnsi="Arial"/>
              </w:rPr>
            </w:pPr>
          </w:p>
        </w:tc>
        <w:tc>
          <w:tcPr>
            <w:tcW w:w="3920" w:type="dxa"/>
            <w:vAlign w:val="center"/>
          </w:tcPr>
          <w:p w14:paraId="43EFD4CB" w14:textId="6BF3A82E" w:rsidR="00313B75" w:rsidRPr="0012653A" w:rsidDel="00110AF4" w:rsidRDefault="00313B75" w:rsidP="004068A5">
            <w:pPr>
              <w:jc w:val="center"/>
              <w:rPr>
                <w:del w:id="324" w:author="Elias, Tina" w:date="2019-02-14T09:36:00Z"/>
                <w:rFonts w:ascii="Arial" w:hAnsi="Arial"/>
              </w:rPr>
            </w:pPr>
          </w:p>
        </w:tc>
        <w:tc>
          <w:tcPr>
            <w:tcW w:w="3887" w:type="dxa"/>
            <w:vAlign w:val="center"/>
          </w:tcPr>
          <w:p w14:paraId="62C34769" w14:textId="7D87D77B" w:rsidR="00313B75" w:rsidRPr="0012653A" w:rsidDel="00110AF4" w:rsidRDefault="00313B75" w:rsidP="004068A5">
            <w:pPr>
              <w:jc w:val="center"/>
              <w:rPr>
                <w:del w:id="325" w:author="Elias, Tina" w:date="2019-02-14T09:36:00Z"/>
                <w:rFonts w:ascii="Arial" w:hAnsi="Arial"/>
              </w:rPr>
            </w:pPr>
          </w:p>
        </w:tc>
        <w:tc>
          <w:tcPr>
            <w:tcW w:w="1135" w:type="dxa"/>
            <w:vAlign w:val="center"/>
          </w:tcPr>
          <w:p w14:paraId="789774E9" w14:textId="5F6283BD" w:rsidR="00313B75" w:rsidRPr="0012653A" w:rsidDel="00110AF4" w:rsidRDefault="00313B75" w:rsidP="004068A5">
            <w:pPr>
              <w:jc w:val="center"/>
              <w:rPr>
                <w:del w:id="326" w:author="Elias, Tina" w:date="2019-02-14T09:36:00Z"/>
                <w:rFonts w:ascii="Arial" w:hAnsi="Arial"/>
              </w:rPr>
            </w:pPr>
          </w:p>
        </w:tc>
        <w:tc>
          <w:tcPr>
            <w:tcW w:w="1768" w:type="dxa"/>
            <w:vAlign w:val="center"/>
          </w:tcPr>
          <w:p w14:paraId="656D12D1" w14:textId="6164E5D1" w:rsidR="00313B75" w:rsidRPr="0012653A" w:rsidDel="00110AF4" w:rsidRDefault="00313B75" w:rsidP="004068A5">
            <w:pPr>
              <w:jc w:val="center"/>
              <w:rPr>
                <w:del w:id="327" w:author="Elias, Tina" w:date="2019-02-14T09:36:00Z"/>
                <w:rFonts w:ascii="Arial" w:hAnsi="Arial"/>
              </w:rPr>
            </w:pPr>
          </w:p>
        </w:tc>
      </w:tr>
      <w:tr w:rsidR="00313B75" w:rsidRPr="0012653A" w:rsidDel="00110AF4" w14:paraId="78C3C1D4" w14:textId="46780ACE" w:rsidTr="004068A5">
        <w:trPr>
          <w:trHeight w:val="432"/>
          <w:jc w:val="center"/>
          <w:del w:id="328" w:author="Elias, Tina" w:date="2019-02-14T09:36:00Z"/>
        </w:trPr>
        <w:tc>
          <w:tcPr>
            <w:tcW w:w="2315" w:type="dxa"/>
            <w:vAlign w:val="center"/>
          </w:tcPr>
          <w:p w14:paraId="21E65676" w14:textId="58C0FE4C" w:rsidR="00313B75" w:rsidRPr="0012653A" w:rsidDel="00110AF4" w:rsidRDefault="00313B75" w:rsidP="004068A5">
            <w:pPr>
              <w:jc w:val="center"/>
              <w:rPr>
                <w:del w:id="329" w:author="Elias, Tina" w:date="2019-02-14T09:36:00Z"/>
                <w:rFonts w:ascii="Arial" w:hAnsi="Arial"/>
              </w:rPr>
            </w:pPr>
          </w:p>
        </w:tc>
        <w:tc>
          <w:tcPr>
            <w:tcW w:w="380" w:type="dxa"/>
          </w:tcPr>
          <w:p w14:paraId="1C8FA896" w14:textId="7EE88A0A" w:rsidR="00313B75" w:rsidRPr="0012653A" w:rsidDel="00110AF4" w:rsidRDefault="00313B75" w:rsidP="004068A5">
            <w:pPr>
              <w:jc w:val="center"/>
              <w:rPr>
                <w:del w:id="330" w:author="Elias, Tina" w:date="2019-02-14T09:36:00Z"/>
                <w:rFonts w:ascii="Arial" w:hAnsi="Arial"/>
              </w:rPr>
            </w:pPr>
          </w:p>
        </w:tc>
        <w:tc>
          <w:tcPr>
            <w:tcW w:w="360" w:type="dxa"/>
          </w:tcPr>
          <w:p w14:paraId="4E43536A" w14:textId="3A049912" w:rsidR="00313B75" w:rsidRPr="0012653A" w:rsidDel="00110AF4" w:rsidRDefault="00313B75" w:rsidP="004068A5">
            <w:pPr>
              <w:jc w:val="center"/>
              <w:rPr>
                <w:del w:id="331" w:author="Elias, Tina" w:date="2019-02-14T09:36:00Z"/>
                <w:rFonts w:ascii="Arial" w:hAnsi="Arial"/>
              </w:rPr>
            </w:pPr>
          </w:p>
        </w:tc>
        <w:tc>
          <w:tcPr>
            <w:tcW w:w="3920" w:type="dxa"/>
            <w:vAlign w:val="center"/>
          </w:tcPr>
          <w:p w14:paraId="07E3E9F2" w14:textId="5D710FB2" w:rsidR="00313B75" w:rsidRPr="0012653A" w:rsidDel="00110AF4" w:rsidRDefault="00313B75" w:rsidP="004068A5">
            <w:pPr>
              <w:jc w:val="center"/>
              <w:rPr>
                <w:del w:id="332" w:author="Elias, Tina" w:date="2019-02-14T09:36:00Z"/>
                <w:rFonts w:ascii="Arial" w:hAnsi="Arial"/>
              </w:rPr>
            </w:pPr>
          </w:p>
        </w:tc>
        <w:tc>
          <w:tcPr>
            <w:tcW w:w="3887" w:type="dxa"/>
            <w:vAlign w:val="center"/>
          </w:tcPr>
          <w:p w14:paraId="4D92939F" w14:textId="5573F66E" w:rsidR="00313B75" w:rsidRPr="0012653A" w:rsidDel="00110AF4" w:rsidRDefault="00313B75" w:rsidP="004068A5">
            <w:pPr>
              <w:jc w:val="center"/>
              <w:rPr>
                <w:del w:id="333" w:author="Elias, Tina" w:date="2019-02-14T09:36:00Z"/>
                <w:rFonts w:ascii="Arial" w:hAnsi="Arial"/>
              </w:rPr>
            </w:pPr>
          </w:p>
        </w:tc>
        <w:tc>
          <w:tcPr>
            <w:tcW w:w="1135" w:type="dxa"/>
            <w:vAlign w:val="center"/>
          </w:tcPr>
          <w:p w14:paraId="0B362922" w14:textId="5CC1C0D6" w:rsidR="00313B75" w:rsidRPr="0012653A" w:rsidDel="00110AF4" w:rsidRDefault="00313B75" w:rsidP="004068A5">
            <w:pPr>
              <w:jc w:val="center"/>
              <w:rPr>
                <w:del w:id="334" w:author="Elias, Tina" w:date="2019-02-14T09:36:00Z"/>
                <w:rFonts w:ascii="Arial" w:hAnsi="Arial"/>
              </w:rPr>
            </w:pPr>
          </w:p>
        </w:tc>
        <w:tc>
          <w:tcPr>
            <w:tcW w:w="1768" w:type="dxa"/>
            <w:vAlign w:val="center"/>
          </w:tcPr>
          <w:p w14:paraId="37D4C62F" w14:textId="100FBAA5" w:rsidR="00313B75" w:rsidRPr="0012653A" w:rsidDel="00110AF4" w:rsidRDefault="00313B75" w:rsidP="004068A5">
            <w:pPr>
              <w:jc w:val="center"/>
              <w:rPr>
                <w:del w:id="335" w:author="Elias, Tina" w:date="2019-02-14T09:36:00Z"/>
                <w:rFonts w:ascii="Arial" w:hAnsi="Arial"/>
              </w:rPr>
            </w:pPr>
          </w:p>
        </w:tc>
      </w:tr>
      <w:tr w:rsidR="00313B75" w:rsidRPr="0012653A" w:rsidDel="00110AF4" w14:paraId="15305EBC" w14:textId="3AB22FEF" w:rsidTr="004068A5">
        <w:trPr>
          <w:trHeight w:val="432"/>
          <w:jc w:val="center"/>
          <w:del w:id="336" w:author="Elias, Tina" w:date="2019-02-14T09:36:00Z"/>
        </w:trPr>
        <w:tc>
          <w:tcPr>
            <w:tcW w:w="2315" w:type="dxa"/>
            <w:vAlign w:val="center"/>
          </w:tcPr>
          <w:p w14:paraId="08EFCA2B" w14:textId="064369E4" w:rsidR="00313B75" w:rsidRPr="0012653A" w:rsidDel="00110AF4" w:rsidRDefault="00313B75" w:rsidP="004068A5">
            <w:pPr>
              <w:jc w:val="center"/>
              <w:rPr>
                <w:del w:id="337" w:author="Elias, Tina" w:date="2019-02-14T09:36:00Z"/>
                <w:rFonts w:ascii="Arial" w:hAnsi="Arial"/>
              </w:rPr>
            </w:pPr>
          </w:p>
        </w:tc>
        <w:tc>
          <w:tcPr>
            <w:tcW w:w="380" w:type="dxa"/>
          </w:tcPr>
          <w:p w14:paraId="722B99AD" w14:textId="6341F644" w:rsidR="00313B75" w:rsidRPr="0012653A" w:rsidDel="00110AF4" w:rsidRDefault="00313B75" w:rsidP="004068A5">
            <w:pPr>
              <w:jc w:val="center"/>
              <w:rPr>
                <w:del w:id="338" w:author="Elias, Tina" w:date="2019-02-14T09:36:00Z"/>
                <w:rFonts w:ascii="Arial" w:hAnsi="Arial"/>
              </w:rPr>
            </w:pPr>
          </w:p>
        </w:tc>
        <w:tc>
          <w:tcPr>
            <w:tcW w:w="360" w:type="dxa"/>
          </w:tcPr>
          <w:p w14:paraId="0DB37BAF" w14:textId="74916F82" w:rsidR="00313B75" w:rsidRPr="0012653A" w:rsidDel="00110AF4" w:rsidRDefault="00313B75" w:rsidP="004068A5">
            <w:pPr>
              <w:jc w:val="center"/>
              <w:rPr>
                <w:del w:id="339" w:author="Elias, Tina" w:date="2019-02-14T09:36:00Z"/>
                <w:rFonts w:ascii="Arial" w:hAnsi="Arial"/>
              </w:rPr>
            </w:pPr>
          </w:p>
        </w:tc>
        <w:tc>
          <w:tcPr>
            <w:tcW w:w="3920" w:type="dxa"/>
            <w:vAlign w:val="center"/>
          </w:tcPr>
          <w:p w14:paraId="399CA98A" w14:textId="0A6FC225" w:rsidR="00313B75" w:rsidRPr="0012653A" w:rsidDel="00110AF4" w:rsidRDefault="00313B75" w:rsidP="004068A5">
            <w:pPr>
              <w:jc w:val="center"/>
              <w:rPr>
                <w:del w:id="340" w:author="Elias, Tina" w:date="2019-02-14T09:36:00Z"/>
                <w:rFonts w:ascii="Arial" w:hAnsi="Arial"/>
              </w:rPr>
            </w:pPr>
          </w:p>
        </w:tc>
        <w:tc>
          <w:tcPr>
            <w:tcW w:w="3887" w:type="dxa"/>
            <w:vAlign w:val="center"/>
          </w:tcPr>
          <w:p w14:paraId="4A20D91E" w14:textId="7C77B8EA" w:rsidR="00313B75" w:rsidRPr="0012653A" w:rsidDel="00110AF4" w:rsidRDefault="00313B75" w:rsidP="004068A5">
            <w:pPr>
              <w:jc w:val="center"/>
              <w:rPr>
                <w:del w:id="341" w:author="Elias, Tina" w:date="2019-02-14T09:36:00Z"/>
                <w:rFonts w:ascii="Arial" w:hAnsi="Arial"/>
              </w:rPr>
            </w:pPr>
          </w:p>
        </w:tc>
        <w:tc>
          <w:tcPr>
            <w:tcW w:w="1135" w:type="dxa"/>
            <w:vAlign w:val="center"/>
          </w:tcPr>
          <w:p w14:paraId="69362066" w14:textId="17FDE10C" w:rsidR="00313B75" w:rsidRPr="0012653A" w:rsidDel="00110AF4" w:rsidRDefault="00313B75" w:rsidP="004068A5">
            <w:pPr>
              <w:jc w:val="center"/>
              <w:rPr>
                <w:del w:id="342" w:author="Elias, Tina" w:date="2019-02-14T09:36:00Z"/>
                <w:rFonts w:ascii="Arial" w:hAnsi="Arial"/>
              </w:rPr>
            </w:pPr>
          </w:p>
        </w:tc>
        <w:tc>
          <w:tcPr>
            <w:tcW w:w="1768" w:type="dxa"/>
            <w:vAlign w:val="center"/>
          </w:tcPr>
          <w:p w14:paraId="5C85D45A" w14:textId="01AF3C8A" w:rsidR="00313B75" w:rsidRPr="0012653A" w:rsidDel="00110AF4" w:rsidRDefault="00313B75" w:rsidP="004068A5">
            <w:pPr>
              <w:jc w:val="center"/>
              <w:rPr>
                <w:del w:id="343" w:author="Elias, Tina" w:date="2019-02-14T09:36:00Z"/>
                <w:rFonts w:ascii="Arial" w:hAnsi="Arial"/>
              </w:rPr>
            </w:pPr>
          </w:p>
        </w:tc>
      </w:tr>
      <w:tr w:rsidR="00313B75" w:rsidRPr="0012653A" w:rsidDel="00110AF4" w14:paraId="3B30D42B" w14:textId="63089FF4" w:rsidTr="004068A5">
        <w:trPr>
          <w:trHeight w:val="432"/>
          <w:jc w:val="center"/>
          <w:del w:id="344" w:author="Elias, Tina" w:date="2019-02-14T09:36:00Z"/>
        </w:trPr>
        <w:tc>
          <w:tcPr>
            <w:tcW w:w="2315" w:type="dxa"/>
            <w:vAlign w:val="center"/>
          </w:tcPr>
          <w:p w14:paraId="7BAF0432" w14:textId="60E5A756" w:rsidR="00313B75" w:rsidRPr="0012653A" w:rsidDel="00110AF4" w:rsidRDefault="00313B75" w:rsidP="004068A5">
            <w:pPr>
              <w:jc w:val="center"/>
              <w:rPr>
                <w:del w:id="345" w:author="Elias, Tina" w:date="2019-02-14T09:36:00Z"/>
                <w:rFonts w:ascii="Arial" w:hAnsi="Arial"/>
              </w:rPr>
            </w:pPr>
          </w:p>
        </w:tc>
        <w:tc>
          <w:tcPr>
            <w:tcW w:w="380" w:type="dxa"/>
          </w:tcPr>
          <w:p w14:paraId="0440F152" w14:textId="655171F8" w:rsidR="00313B75" w:rsidRPr="0012653A" w:rsidDel="00110AF4" w:rsidRDefault="00313B75" w:rsidP="004068A5">
            <w:pPr>
              <w:jc w:val="center"/>
              <w:rPr>
                <w:del w:id="346" w:author="Elias, Tina" w:date="2019-02-14T09:36:00Z"/>
                <w:rFonts w:ascii="Arial" w:hAnsi="Arial"/>
              </w:rPr>
            </w:pPr>
          </w:p>
        </w:tc>
        <w:tc>
          <w:tcPr>
            <w:tcW w:w="360" w:type="dxa"/>
          </w:tcPr>
          <w:p w14:paraId="4A7693B5" w14:textId="008E2E3C" w:rsidR="00313B75" w:rsidRPr="0012653A" w:rsidDel="00110AF4" w:rsidRDefault="00313B75" w:rsidP="004068A5">
            <w:pPr>
              <w:jc w:val="center"/>
              <w:rPr>
                <w:del w:id="347" w:author="Elias, Tina" w:date="2019-02-14T09:36:00Z"/>
                <w:rFonts w:ascii="Arial" w:hAnsi="Arial"/>
              </w:rPr>
            </w:pPr>
          </w:p>
        </w:tc>
        <w:tc>
          <w:tcPr>
            <w:tcW w:w="3920" w:type="dxa"/>
            <w:vAlign w:val="center"/>
          </w:tcPr>
          <w:p w14:paraId="420D5415" w14:textId="69905FED" w:rsidR="00313B75" w:rsidRPr="0012653A" w:rsidDel="00110AF4" w:rsidRDefault="00313B75" w:rsidP="004068A5">
            <w:pPr>
              <w:jc w:val="center"/>
              <w:rPr>
                <w:del w:id="348" w:author="Elias, Tina" w:date="2019-02-14T09:36:00Z"/>
                <w:rFonts w:ascii="Arial" w:hAnsi="Arial"/>
              </w:rPr>
            </w:pPr>
          </w:p>
        </w:tc>
        <w:tc>
          <w:tcPr>
            <w:tcW w:w="3887" w:type="dxa"/>
            <w:vAlign w:val="center"/>
          </w:tcPr>
          <w:p w14:paraId="145F6E7E" w14:textId="62BD06C6" w:rsidR="00313B75" w:rsidRPr="0012653A" w:rsidDel="00110AF4" w:rsidRDefault="00313B75" w:rsidP="004068A5">
            <w:pPr>
              <w:jc w:val="center"/>
              <w:rPr>
                <w:del w:id="349" w:author="Elias, Tina" w:date="2019-02-14T09:36:00Z"/>
                <w:rFonts w:ascii="Arial" w:hAnsi="Arial"/>
              </w:rPr>
            </w:pPr>
          </w:p>
        </w:tc>
        <w:tc>
          <w:tcPr>
            <w:tcW w:w="1135" w:type="dxa"/>
            <w:vAlign w:val="center"/>
          </w:tcPr>
          <w:p w14:paraId="2C1E887A" w14:textId="08B9D304" w:rsidR="00313B75" w:rsidRPr="0012653A" w:rsidDel="00110AF4" w:rsidRDefault="00313B75" w:rsidP="004068A5">
            <w:pPr>
              <w:jc w:val="center"/>
              <w:rPr>
                <w:del w:id="350" w:author="Elias, Tina" w:date="2019-02-14T09:36:00Z"/>
                <w:rFonts w:ascii="Arial" w:hAnsi="Arial"/>
              </w:rPr>
            </w:pPr>
          </w:p>
        </w:tc>
        <w:tc>
          <w:tcPr>
            <w:tcW w:w="1768" w:type="dxa"/>
            <w:vAlign w:val="center"/>
          </w:tcPr>
          <w:p w14:paraId="2A668CB5" w14:textId="5BE1084F" w:rsidR="00313B75" w:rsidRPr="0012653A" w:rsidDel="00110AF4" w:rsidRDefault="00313B75" w:rsidP="004068A5">
            <w:pPr>
              <w:jc w:val="center"/>
              <w:rPr>
                <w:del w:id="351" w:author="Elias, Tina" w:date="2019-02-14T09:36:00Z"/>
                <w:rFonts w:ascii="Arial" w:hAnsi="Arial"/>
              </w:rPr>
            </w:pPr>
          </w:p>
        </w:tc>
      </w:tr>
    </w:tbl>
    <w:p w14:paraId="5F7E6A17" w14:textId="77777777" w:rsidR="00110AF4" w:rsidRPr="0012653A" w:rsidRDefault="00110AF4" w:rsidP="00110AF4">
      <w:pPr>
        <w:pStyle w:val="Heading1"/>
        <w:spacing w:before="0"/>
        <w:rPr>
          <w:ins w:id="352" w:author="Elias, Tina" w:date="2019-02-14T09:37:00Z"/>
        </w:rPr>
      </w:pPr>
      <w:ins w:id="353" w:author="Elias, Tina" w:date="2019-02-14T09:37:00Z">
        <w:r>
          <w:t>FORM LDB - LIST OF PROPOSED MWBE/SDVOB’s</w:t>
        </w:r>
      </w:ins>
    </w:p>
    <w:p w14:paraId="3AA24BF6" w14:textId="77777777" w:rsidR="00110AF4" w:rsidRDefault="00110AF4" w:rsidP="00110AF4">
      <w:pPr>
        <w:rPr>
          <w:ins w:id="354" w:author="Elias, Tina" w:date="2019-02-14T09:36:00Z"/>
          <w:rFonts w:ascii="Arial" w:hAnsi="Arial"/>
        </w:rPr>
      </w:pPr>
    </w:p>
    <w:p w14:paraId="7F48DF20" w14:textId="77777777" w:rsidR="00110AF4" w:rsidRDefault="00110AF4" w:rsidP="00110AF4">
      <w:pPr>
        <w:spacing w:before="120"/>
        <w:ind w:right="396"/>
        <w:rPr>
          <w:ins w:id="355" w:author="Elias, Tina" w:date="2019-02-14T09:36:00Z"/>
          <w:rFonts w:ascii="Arial" w:hAnsi="Arial"/>
          <w:i/>
          <w:sz w:val="20"/>
        </w:rPr>
      </w:pPr>
      <w:ins w:id="356" w:author="Elias, Tina" w:date="2019-02-14T09:36:00Z">
        <w:r>
          <w:rPr>
            <w:rFonts w:ascii="Arial" w:hAnsi="Arial"/>
            <w:i/>
            <w:sz w:val="20"/>
          </w:rPr>
          <w:t>Use additional rows / sheets as necessary.</w:t>
        </w:r>
      </w:ins>
    </w:p>
    <w:tbl>
      <w:tblPr>
        <w:tblW w:w="13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380"/>
        <w:gridCol w:w="360"/>
        <w:gridCol w:w="3921"/>
        <w:gridCol w:w="3888"/>
        <w:gridCol w:w="2904"/>
      </w:tblGrid>
      <w:tr w:rsidR="00110AF4" w14:paraId="31B69750" w14:textId="77777777" w:rsidTr="00110AF4">
        <w:trPr>
          <w:cantSplit/>
          <w:trHeight w:val="377"/>
          <w:tblHeader/>
          <w:jc w:val="center"/>
          <w:ins w:id="357" w:author="Elias, Tina" w:date="2019-02-14T09:36:00Z"/>
        </w:trPr>
        <w:tc>
          <w:tcPr>
            <w:tcW w:w="1376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29A4C8C3" w14:textId="77777777" w:rsidR="00110AF4" w:rsidRDefault="00110AF4">
            <w:pPr>
              <w:pStyle w:val="Header"/>
              <w:spacing w:line="256" w:lineRule="auto"/>
              <w:jc w:val="center"/>
              <w:rPr>
                <w:ins w:id="358" w:author="Elias, Tina" w:date="2019-02-14T09:36:00Z"/>
                <w:rFonts w:ascii="Arial" w:hAnsi="Arial"/>
                <w:b/>
                <w:sz w:val="22"/>
              </w:rPr>
            </w:pPr>
            <w:ins w:id="359" w:author="Elias, Tina" w:date="2019-02-14T09:36:00Z">
              <w:r>
                <w:rPr>
                  <w:rFonts w:ascii="Arial" w:hAnsi="Arial"/>
                  <w:b/>
                  <w:sz w:val="18"/>
                  <w:szCs w:val="18"/>
                </w:rPr>
                <w:lastRenderedPageBreak/>
                <w:t xml:space="preserve">FORM LDB Table 2 </w:t>
              </w:r>
              <w:r>
                <w:rPr>
                  <w:rFonts w:ascii="Arial" w:hAnsi="Arial"/>
                  <w:b/>
                  <w:sz w:val="22"/>
                </w:rPr>
                <w:t>–</w:t>
              </w:r>
              <w:r>
                <w:rPr>
                  <w:rFonts w:ascii="Arial" w:hAnsi="Arial"/>
                  <w:b/>
                  <w:sz w:val="20"/>
                </w:rPr>
                <w:t xml:space="preserve"> </w:t>
              </w:r>
              <w:r>
                <w:rPr>
                  <w:rFonts w:ascii="Arial" w:hAnsi="Arial"/>
                  <w:b/>
                  <w:sz w:val="18"/>
                  <w:szCs w:val="18"/>
                </w:rPr>
                <w:t>PROPOSED WORK MWBE/SPVOB PARTICIPANTS (excluding MWBE/SDVOB commitments listed on Table 1)</w:t>
              </w:r>
            </w:ins>
          </w:p>
        </w:tc>
      </w:tr>
      <w:tr w:rsidR="00110AF4" w14:paraId="014CF14C" w14:textId="77777777" w:rsidTr="00110AF4">
        <w:trPr>
          <w:cantSplit/>
          <w:trHeight w:val="620"/>
          <w:tblHeader/>
          <w:jc w:val="center"/>
          <w:ins w:id="360" w:author="Elias, Tina" w:date="2019-02-14T09:36:00Z"/>
        </w:trPr>
        <w:tc>
          <w:tcPr>
            <w:tcW w:w="305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4D7B3ED" w14:textId="77777777" w:rsidR="00110AF4" w:rsidRDefault="00110AF4">
            <w:pPr>
              <w:pStyle w:val="Header"/>
              <w:spacing w:before="120" w:after="120" w:line="256" w:lineRule="auto"/>
              <w:rPr>
                <w:ins w:id="361" w:author="Elias, Tina" w:date="2019-02-14T09:36:00Z"/>
                <w:rFonts w:ascii="Arial" w:hAnsi="Arial"/>
                <w:b/>
                <w:sz w:val="22"/>
              </w:rPr>
            </w:pPr>
            <w:ins w:id="362" w:author="Elias, Tina" w:date="2019-02-14T09:36:00Z">
              <w:r>
                <w:rPr>
                  <w:rFonts w:ascii="Arial" w:hAnsi="Arial"/>
                  <w:b/>
                  <w:sz w:val="22"/>
                </w:rPr>
                <w:t>Contract #</w:t>
              </w:r>
            </w:ins>
          </w:p>
        </w:tc>
        <w:tc>
          <w:tcPr>
            <w:tcW w:w="10710" w:type="dxa"/>
            <w:gridSpan w:val="3"/>
            <w:tcBorders>
              <w:top w:val="single" w:sz="4" w:space="0" w:color="auto"/>
              <w:left w:val="single" w:sz="4" w:space="0" w:color="auto"/>
              <w:bottom w:val="nil"/>
              <w:right w:val="single" w:sz="4" w:space="0" w:color="auto"/>
            </w:tcBorders>
          </w:tcPr>
          <w:p w14:paraId="221E591A" w14:textId="77777777" w:rsidR="00110AF4" w:rsidRDefault="00110AF4">
            <w:pPr>
              <w:pStyle w:val="Header"/>
              <w:spacing w:before="120" w:after="120" w:line="256" w:lineRule="auto"/>
              <w:jc w:val="center"/>
              <w:rPr>
                <w:ins w:id="363" w:author="Elias, Tina" w:date="2019-02-14T09:36:00Z"/>
                <w:rFonts w:ascii="Arial" w:hAnsi="Arial"/>
                <w:b/>
              </w:rPr>
            </w:pPr>
          </w:p>
        </w:tc>
      </w:tr>
      <w:tr w:rsidR="00110AF4" w14:paraId="074FC29B" w14:textId="77777777" w:rsidTr="00110AF4">
        <w:trPr>
          <w:cantSplit/>
          <w:trHeight w:val="1134"/>
          <w:tblHeader/>
          <w:jc w:val="center"/>
          <w:ins w:id="364" w:author="Elias, Tina" w:date="2019-02-14T09:36:00Z"/>
        </w:trPr>
        <w:tc>
          <w:tcPr>
            <w:tcW w:w="23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D1A295" w14:textId="77777777" w:rsidR="00110AF4" w:rsidRDefault="00110AF4">
            <w:pPr>
              <w:pStyle w:val="Header"/>
              <w:spacing w:line="256" w:lineRule="auto"/>
              <w:jc w:val="center"/>
              <w:rPr>
                <w:ins w:id="365" w:author="Elias, Tina" w:date="2019-02-14T09:36:00Z"/>
                <w:rFonts w:ascii="Arial" w:hAnsi="Arial"/>
                <w:b/>
                <w:sz w:val="20"/>
              </w:rPr>
            </w:pPr>
            <w:ins w:id="366" w:author="Elias, Tina" w:date="2019-02-14T09:36:00Z">
              <w:r>
                <w:rPr>
                  <w:rFonts w:ascii="Arial" w:hAnsi="Arial"/>
                  <w:b/>
                  <w:sz w:val="20"/>
                </w:rPr>
                <w:t>Work Category</w:t>
              </w:r>
            </w:ins>
          </w:p>
          <w:p w14:paraId="28573441" w14:textId="77777777" w:rsidR="00110AF4" w:rsidRDefault="00110AF4">
            <w:pPr>
              <w:pStyle w:val="Header"/>
              <w:spacing w:line="256" w:lineRule="auto"/>
              <w:jc w:val="center"/>
              <w:rPr>
                <w:ins w:id="367" w:author="Elias, Tina" w:date="2019-02-14T09:36:00Z"/>
                <w:rFonts w:ascii="Arial" w:hAnsi="Arial"/>
                <w:sz w:val="18"/>
                <w:szCs w:val="18"/>
              </w:rPr>
            </w:pPr>
            <w:ins w:id="368" w:author="Elias, Tina" w:date="2019-02-14T09:36:00Z">
              <w:r>
                <w:rPr>
                  <w:rFonts w:ascii="Arial" w:hAnsi="Arial"/>
                  <w:sz w:val="18"/>
                  <w:szCs w:val="18"/>
                </w:rPr>
                <w:t>(Design, Inspection, Materials, Construction, Trucking, etc.)</w:t>
              </w:r>
            </w:ins>
          </w:p>
          <w:p w14:paraId="347C65E0" w14:textId="77777777" w:rsidR="00110AF4" w:rsidRDefault="00110AF4">
            <w:pPr>
              <w:pStyle w:val="Header"/>
              <w:spacing w:line="256" w:lineRule="auto"/>
              <w:jc w:val="center"/>
              <w:rPr>
                <w:ins w:id="369" w:author="Elias, Tina" w:date="2019-02-14T09:36:00Z"/>
                <w:rFonts w:ascii="Arial" w:hAnsi="Arial"/>
                <w:b/>
                <w:sz w:val="18"/>
                <w:szCs w:val="18"/>
                <w:u w:val="single"/>
              </w:rPr>
            </w:pPr>
            <w:ins w:id="370" w:author="Elias, Tina" w:date="2019-02-14T09:36:00Z">
              <w:r>
                <w:rPr>
                  <w:rFonts w:ascii="Arial" w:hAnsi="Arial"/>
                  <w:b/>
                  <w:sz w:val="18"/>
                  <w:szCs w:val="18"/>
                  <w:u w:val="single"/>
                </w:rPr>
                <w:t>(See Note 2)</w:t>
              </w:r>
            </w:ins>
          </w:p>
        </w:tc>
        <w:tc>
          <w:tcPr>
            <w:tcW w:w="38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235D080F" w14:textId="77777777" w:rsidR="00110AF4" w:rsidRDefault="00110AF4">
            <w:pPr>
              <w:pStyle w:val="Header"/>
              <w:spacing w:line="256" w:lineRule="auto"/>
              <w:ind w:left="113" w:right="113"/>
              <w:jc w:val="center"/>
              <w:rPr>
                <w:ins w:id="371" w:author="Elias, Tina" w:date="2019-02-14T09:36:00Z"/>
                <w:rFonts w:ascii="Arial" w:hAnsi="Arial"/>
                <w:b/>
                <w:sz w:val="20"/>
              </w:rPr>
            </w:pPr>
            <w:ins w:id="372" w:author="Elias, Tina" w:date="2019-02-14T09:36:00Z">
              <w:r>
                <w:rPr>
                  <w:rFonts w:ascii="Arial" w:hAnsi="Arial"/>
                  <w:b/>
                  <w:sz w:val="20"/>
                </w:rPr>
                <w:t>MWBE</w:t>
              </w:r>
            </w:ins>
          </w:p>
        </w:tc>
        <w:tc>
          <w:tcPr>
            <w:tcW w:w="36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430AFE71" w14:textId="77777777" w:rsidR="00110AF4" w:rsidRDefault="00110AF4">
            <w:pPr>
              <w:pStyle w:val="Header"/>
              <w:spacing w:line="256" w:lineRule="auto"/>
              <w:ind w:left="113" w:right="113"/>
              <w:jc w:val="center"/>
              <w:rPr>
                <w:ins w:id="373" w:author="Elias, Tina" w:date="2019-02-14T09:36:00Z"/>
                <w:rFonts w:ascii="Arial" w:hAnsi="Arial"/>
                <w:b/>
                <w:sz w:val="20"/>
              </w:rPr>
            </w:pPr>
            <w:ins w:id="374" w:author="Elias, Tina" w:date="2019-02-14T09:36:00Z">
              <w:r>
                <w:rPr>
                  <w:rFonts w:ascii="Arial" w:hAnsi="Arial"/>
                  <w:b/>
                  <w:sz w:val="20"/>
                </w:rPr>
                <w:t>SDVOB</w:t>
              </w:r>
            </w:ins>
          </w:p>
        </w:tc>
        <w:tc>
          <w:tcPr>
            <w:tcW w:w="39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D00A79" w14:textId="77777777" w:rsidR="00110AF4" w:rsidRDefault="00110AF4">
            <w:pPr>
              <w:pStyle w:val="Header"/>
              <w:spacing w:line="256" w:lineRule="auto"/>
              <w:jc w:val="center"/>
              <w:rPr>
                <w:ins w:id="375" w:author="Elias, Tina" w:date="2019-02-14T09:36:00Z"/>
                <w:rFonts w:ascii="Arial" w:hAnsi="Arial"/>
                <w:b/>
                <w:sz w:val="20"/>
              </w:rPr>
            </w:pPr>
            <w:ins w:id="376" w:author="Elias, Tina" w:date="2019-02-14T09:36:00Z">
              <w:r>
                <w:rPr>
                  <w:rFonts w:ascii="Arial" w:hAnsi="Arial"/>
                  <w:b/>
                  <w:sz w:val="20"/>
                </w:rPr>
                <w:t>NYSDOT MWBE/SDVOB</w:t>
              </w:r>
            </w:ins>
          </w:p>
          <w:p w14:paraId="232E7A22" w14:textId="77777777" w:rsidR="00110AF4" w:rsidRDefault="00110AF4">
            <w:pPr>
              <w:pStyle w:val="Header"/>
              <w:spacing w:line="256" w:lineRule="auto"/>
              <w:jc w:val="center"/>
              <w:rPr>
                <w:ins w:id="377" w:author="Elias, Tina" w:date="2019-02-14T09:36:00Z"/>
                <w:rFonts w:ascii="Arial" w:hAnsi="Arial"/>
                <w:b/>
                <w:sz w:val="20"/>
              </w:rPr>
            </w:pPr>
            <w:ins w:id="378" w:author="Elias, Tina" w:date="2019-02-14T09:36:00Z">
              <w:r>
                <w:rPr>
                  <w:rFonts w:ascii="Arial" w:hAnsi="Arial"/>
                  <w:b/>
                  <w:sz w:val="20"/>
                </w:rPr>
                <w:t>Work Codes</w:t>
              </w:r>
            </w:ins>
          </w:p>
          <w:p w14:paraId="49102A57" w14:textId="77777777" w:rsidR="00110AF4" w:rsidRDefault="00110AF4">
            <w:pPr>
              <w:pStyle w:val="Header"/>
              <w:spacing w:line="256" w:lineRule="auto"/>
              <w:jc w:val="center"/>
              <w:rPr>
                <w:ins w:id="379" w:author="Elias, Tina" w:date="2019-02-14T09:36:00Z"/>
                <w:rFonts w:ascii="Arial" w:hAnsi="Arial"/>
                <w:b/>
                <w:sz w:val="20"/>
              </w:rPr>
            </w:pPr>
            <w:ins w:id="380" w:author="Elias, Tina" w:date="2019-02-14T09:36:00Z">
              <w:r>
                <w:rPr>
                  <w:rFonts w:ascii="Arial" w:hAnsi="Arial"/>
                  <w:sz w:val="20"/>
                </w:rPr>
                <w:t>(See Note 1)</w:t>
              </w:r>
            </w:ins>
          </w:p>
        </w:tc>
        <w:tc>
          <w:tcPr>
            <w:tcW w:w="388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352A18" w14:textId="77777777" w:rsidR="00110AF4" w:rsidRDefault="00110AF4">
            <w:pPr>
              <w:pStyle w:val="Header"/>
              <w:spacing w:line="256" w:lineRule="auto"/>
              <w:ind w:right="-50"/>
              <w:jc w:val="center"/>
              <w:rPr>
                <w:ins w:id="381" w:author="Elias, Tina" w:date="2019-02-14T09:36:00Z"/>
                <w:rFonts w:ascii="Arial" w:hAnsi="Arial"/>
                <w:sz w:val="20"/>
              </w:rPr>
            </w:pPr>
            <w:ins w:id="382" w:author="Elias, Tina" w:date="2019-02-14T09:36:00Z">
              <w:r>
                <w:rPr>
                  <w:rFonts w:ascii="Arial" w:hAnsi="Arial"/>
                  <w:b/>
                  <w:sz w:val="20"/>
                </w:rPr>
                <w:t>Description of Work</w:t>
              </w:r>
            </w:ins>
          </w:p>
        </w:tc>
        <w:tc>
          <w:tcPr>
            <w:tcW w:w="29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9C9011" w14:textId="77777777" w:rsidR="00110AF4" w:rsidRDefault="00110AF4">
            <w:pPr>
              <w:pStyle w:val="Header"/>
              <w:spacing w:line="256" w:lineRule="auto"/>
              <w:jc w:val="center"/>
              <w:rPr>
                <w:ins w:id="383" w:author="Elias, Tina" w:date="2019-02-14T09:36:00Z"/>
                <w:rFonts w:ascii="Arial" w:hAnsi="Arial"/>
                <w:b/>
                <w:sz w:val="20"/>
              </w:rPr>
            </w:pPr>
            <w:ins w:id="384" w:author="Elias, Tina" w:date="2019-02-14T09:36:00Z">
              <w:r>
                <w:rPr>
                  <w:rFonts w:ascii="Arial" w:hAnsi="Arial"/>
                  <w:b/>
                  <w:sz w:val="20"/>
                </w:rPr>
                <w:t>% Credit Claimed</w:t>
              </w:r>
            </w:ins>
          </w:p>
        </w:tc>
      </w:tr>
      <w:tr w:rsidR="00110AF4" w14:paraId="7003931E" w14:textId="77777777" w:rsidTr="00110AF4">
        <w:trPr>
          <w:trHeight w:val="432"/>
          <w:jc w:val="center"/>
          <w:ins w:id="385"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19E9737A" w14:textId="77777777" w:rsidR="00110AF4" w:rsidRDefault="00110AF4">
            <w:pPr>
              <w:spacing w:line="256" w:lineRule="auto"/>
              <w:jc w:val="center"/>
              <w:rPr>
                <w:ins w:id="386"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BFFC785" w14:textId="77777777" w:rsidR="00110AF4" w:rsidRDefault="00110AF4">
            <w:pPr>
              <w:spacing w:line="256" w:lineRule="auto"/>
              <w:jc w:val="center"/>
              <w:rPr>
                <w:ins w:id="387"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0E95F5A3" w14:textId="77777777" w:rsidR="00110AF4" w:rsidRDefault="00110AF4">
            <w:pPr>
              <w:spacing w:line="256" w:lineRule="auto"/>
              <w:jc w:val="center"/>
              <w:rPr>
                <w:ins w:id="388"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9FD2A29" w14:textId="77777777" w:rsidR="00110AF4" w:rsidRDefault="00110AF4">
            <w:pPr>
              <w:spacing w:line="256" w:lineRule="auto"/>
              <w:jc w:val="center"/>
              <w:rPr>
                <w:ins w:id="389"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047265B" w14:textId="77777777" w:rsidR="00110AF4" w:rsidRDefault="00110AF4">
            <w:pPr>
              <w:spacing w:line="256" w:lineRule="auto"/>
              <w:jc w:val="center"/>
              <w:rPr>
                <w:ins w:id="390"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4976B7D" w14:textId="77777777" w:rsidR="00110AF4" w:rsidRDefault="00110AF4">
            <w:pPr>
              <w:spacing w:line="256" w:lineRule="auto"/>
              <w:jc w:val="center"/>
              <w:rPr>
                <w:ins w:id="391" w:author="Elias, Tina" w:date="2019-02-14T09:36:00Z"/>
                <w:rFonts w:ascii="Arial" w:hAnsi="Arial"/>
              </w:rPr>
            </w:pPr>
          </w:p>
        </w:tc>
      </w:tr>
      <w:tr w:rsidR="00110AF4" w14:paraId="0BCDC61D" w14:textId="77777777" w:rsidTr="00110AF4">
        <w:trPr>
          <w:trHeight w:val="432"/>
          <w:jc w:val="center"/>
          <w:ins w:id="392"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542FD7B7" w14:textId="77777777" w:rsidR="00110AF4" w:rsidRDefault="00110AF4">
            <w:pPr>
              <w:spacing w:line="256" w:lineRule="auto"/>
              <w:jc w:val="center"/>
              <w:rPr>
                <w:ins w:id="393"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4A735E06" w14:textId="77777777" w:rsidR="00110AF4" w:rsidRDefault="00110AF4">
            <w:pPr>
              <w:spacing w:line="256" w:lineRule="auto"/>
              <w:jc w:val="center"/>
              <w:rPr>
                <w:ins w:id="394"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6EADE27" w14:textId="77777777" w:rsidR="00110AF4" w:rsidRDefault="00110AF4">
            <w:pPr>
              <w:spacing w:line="256" w:lineRule="auto"/>
              <w:jc w:val="center"/>
              <w:rPr>
                <w:ins w:id="395"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3B594D11" w14:textId="77777777" w:rsidR="00110AF4" w:rsidRDefault="00110AF4">
            <w:pPr>
              <w:spacing w:line="256" w:lineRule="auto"/>
              <w:jc w:val="center"/>
              <w:rPr>
                <w:ins w:id="396"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6BEE6947" w14:textId="77777777" w:rsidR="00110AF4" w:rsidRDefault="00110AF4">
            <w:pPr>
              <w:spacing w:line="256" w:lineRule="auto"/>
              <w:jc w:val="center"/>
              <w:rPr>
                <w:ins w:id="397"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3449BC69" w14:textId="77777777" w:rsidR="00110AF4" w:rsidRDefault="00110AF4">
            <w:pPr>
              <w:spacing w:line="256" w:lineRule="auto"/>
              <w:jc w:val="center"/>
              <w:rPr>
                <w:ins w:id="398" w:author="Elias, Tina" w:date="2019-02-14T09:36:00Z"/>
                <w:rFonts w:ascii="Arial" w:hAnsi="Arial"/>
              </w:rPr>
            </w:pPr>
          </w:p>
        </w:tc>
      </w:tr>
      <w:tr w:rsidR="00110AF4" w14:paraId="286A0B0E" w14:textId="77777777" w:rsidTr="00110AF4">
        <w:trPr>
          <w:trHeight w:val="432"/>
          <w:jc w:val="center"/>
          <w:ins w:id="399"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70360253" w14:textId="77777777" w:rsidR="00110AF4" w:rsidRDefault="00110AF4">
            <w:pPr>
              <w:spacing w:line="256" w:lineRule="auto"/>
              <w:jc w:val="center"/>
              <w:rPr>
                <w:ins w:id="400"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63042868" w14:textId="77777777" w:rsidR="00110AF4" w:rsidRDefault="00110AF4">
            <w:pPr>
              <w:spacing w:line="256" w:lineRule="auto"/>
              <w:jc w:val="center"/>
              <w:rPr>
                <w:ins w:id="401"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18EFA2B" w14:textId="77777777" w:rsidR="00110AF4" w:rsidRDefault="00110AF4">
            <w:pPr>
              <w:spacing w:line="256" w:lineRule="auto"/>
              <w:jc w:val="center"/>
              <w:rPr>
                <w:ins w:id="402"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55201C09" w14:textId="77777777" w:rsidR="00110AF4" w:rsidRDefault="00110AF4">
            <w:pPr>
              <w:spacing w:line="256" w:lineRule="auto"/>
              <w:jc w:val="center"/>
              <w:rPr>
                <w:ins w:id="403"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4BE06BFF" w14:textId="77777777" w:rsidR="00110AF4" w:rsidRDefault="00110AF4">
            <w:pPr>
              <w:spacing w:line="256" w:lineRule="auto"/>
              <w:jc w:val="center"/>
              <w:rPr>
                <w:ins w:id="404"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B9BF099" w14:textId="77777777" w:rsidR="00110AF4" w:rsidRDefault="00110AF4">
            <w:pPr>
              <w:spacing w:line="256" w:lineRule="auto"/>
              <w:jc w:val="center"/>
              <w:rPr>
                <w:ins w:id="405" w:author="Elias, Tina" w:date="2019-02-14T09:36:00Z"/>
                <w:rFonts w:ascii="Arial" w:hAnsi="Arial"/>
              </w:rPr>
            </w:pPr>
          </w:p>
        </w:tc>
      </w:tr>
      <w:tr w:rsidR="00110AF4" w14:paraId="2D1B8746" w14:textId="77777777" w:rsidTr="00110AF4">
        <w:trPr>
          <w:trHeight w:val="432"/>
          <w:jc w:val="center"/>
          <w:ins w:id="406"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0736DA1A" w14:textId="77777777" w:rsidR="00110AF4" w:rsidRDefault="00110AF4">
            <w:pPr>
              <w:spacing w:line="256" w:lineRule="auto"/>
              <w:jc w:val="center"/>
              <w:rPr>
                <w:ins w:id="407"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E59CBE5" w14:textId="77777777" w:rsidR="00110AF4" w:rsidRDefault="00110AF4">
            <w:pPr>
              <w:spacing w:line="256" w:lineRule="auto"/>
              <w:jc w:val="center"/>
              <w:rPr>
                <w:ins w:id="408"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5EFEFBA" w14:textId="77777777" w:rsidR="00110AF4" w:rsidRDefault="00110AF4">
            <w:pPr>
              <w:spacing w:line="256" w:lineRule="auto"/>
              <w:jc w:val="center"/>
              <w:rPr>
                <w:ins w:id="409"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50CC7CC0" w14:textId="77777777" w:rsidR="00110AF4" w:rsidRDefault="00110AF4">
            <w:pPr>
              <w:spacing w:line="256" w:lineRule="auto"/>
              <w:jc w:val="center"/>
              <w:rPr>
                <w:ins w:id="410"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4FDAA4D8" w14:textId="77777777" w:rsidR="00110AF4" w:rsidRDefault="00110AF4">
            <w:pPr>
              <w:spacing w:line="256" w:lineRule="auto"/>
              <w:jc w:val="center"/>
              <w:rPr>
                <w:ins w:id="411"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11F2DD2B" w14:textId="77777777" w:rsidR="00110AF4" w:rsidRDefault="00110AF4">
            <w:pPr>
              <w:spacing w:line="256" w:lineRule="auto"/>
              <w:jc w:val="center"/>
              <w:rPr>
                <w:ins w:id="412" w:author="Elias, Tina" w:date="2019-02-14T09:36:00Z"/>
                <w:rFonts w:ascii="Arial" w:hAnsi="Arial"/>
              </w:rPr>
            </w:pPr>
          </w:p>
        </w:tc>
      </w:tr>
      <w:tr w:rsidR="00110AF4" w14:paraId="163CE2B2" w14:textId="77777777" w:rsidTr="00110AF4">
        <w:trPr>
          <w:trHeight w:val="432"/>
          <w:jc w:val="center"/>
          <w:ins w:id="413"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14215B4E" w14:textId="77777777" w:rsidR="00110AF4" w:rsidRDefault="00110AF4">
            <w:pPr>
              <w:spacing w:line="256" w:lineRule="auto"/>
              <w:jc w:val="center"/>
              <w:rPr>
                <w:ins w:id="414"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EB86EC4" w14:textId="77777777" w:rsidR="00110AF4" w:rsidRDefault="00110AF4">
            <w:pPr>
              <w:spacing w:line="256" w:lineRule="auto"/>
              <w:jc w:val="center"/>
              <w:rPr>
                <w:ins w:id="415"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647E2E37" w14:textId="77777777" w:rsidR="00110AF4" w:rsidRDefault="00110AF4">
            <w:pPr>
              <w:spacing w:line="256" w:lineRule="auto"/>
              <w:jc w:val="center"/>
              <w:rPr>
                <w:ins w:id="416"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57BFEC17" w14:textId="77777777" w:rsidR="00110AF4" w:rsidRDefault="00110AF4">
            <w:pPr>
              <w:spacing w:line="256" w:lineRule="auto"/>
              <w:jc w:val="center"/>
              <w:rPr>
                <w:ins w:id="417"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8D10EB6" w14:textId="77777777" w:rsidR="00110AF4" w:rsidRDefault="00110AF4">
            <w:pPr>
              <w:spacing w:line="256" w:lineRule="auto"/>
              <w:jc w:val="center"/>
              <w:rPr>
                <w:ins w:id="418"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072E4C97" w14:textId="77777777" w:rsidR="00110AF4" w:rsidRDefault="00110AF4">
            <w:pPr>
              <w:spacing w:line="256" w:lineRule="auto"/>
              <w:jc w:val="center"/>
              <w:rPr>
                <w:ins w:id="419" w:author="Elias, Tina" w:date="2019-02-14T09:36:00Z"/>
                <w:rFonts w:ascii="Arial" w:hAnsi="Arial"/>
              </w:rPr>
            </w:pPr>
          </w:p>
        </w:tc>
      </w:tr>
      <w:tr w:rsidR="00110AF4" w14:paraId="65752F5F" w14:textId="77777777" w:rsidTr="00110AF4">
        <w:trPr>
          <w:trHeight w:val="432"/>
          <w:jc w:val="center"/>
          <w:ins w:id="420"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38D19617" w14:textId="77777777" w:rsidR="00110AF4" w:rsidRDefault="00110AF4">
            <w:pPr>
              <w:spacing w:line="256" w:lineRule="auto"/>
              <w:jc w:val="center"/>
              <w:rPr>
                <w:ins w:id="421"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B77B883" w14:textId="77777777" w:rsidR="00110AF4" w:rsidRDefault="00110AF4">
            <w:pPr>
              <w:spacing w:line="256" w:lineRule="auto"/>
              <w:jc w:val="center"/>
              <w:rPr>
                <w:ins w:id="422"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1AEE505C" w14:textId="77777777" w:rsidR="00110AF4" w:rsidRDefault="00110AF4">
            <w:pPr>
              <w:spacing w:line="256" w:lineRule="auto"/>
              <w:jc w:val="center"/>
              <w:rPr>
                <w:ins w:id="423"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438D99EF" w14:textId="77777777" w:rsidR="00110AF4" w:rsidRDefault="00110AF4">
            <w:pPr>
              <w:spacing w:line="256" w:lineRule="auto"/>
              <w:jc w:val="center"/>
              <w:rPr>
                <w:ins w:id="424"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A574EBA" w14:textId="77777777" w:rsidR="00110AF4" w:rsidRDefault="00110AF4">
            <w:pPr>
              <w:spacing w:line="256" w:lineRule="auto"/>
              <w:jc w:val="center"/>
              <w:rPr>
                <w:ins w:id="425"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273F46F" w14:textId="77777777" w:rsidR="00110AF4" w:rsidRDefault="00110AF4">
            <w:pPr>
              <w:spacing w:line="256" w:lineRule="auto"/>
              <w:jc w:val="center"/>
              <w:rPr>
                <w:ins w:id="426" w:author="Elias, Tina" w:date="2019-02-14T09:36:00Z"/>
                <w:rFonts w:ascii="Arial" w:hAnsi="Arial"/>
              </w:rPr>
            </w:pPr>
          </w:p>
        </w:tc>
      </w:tr>
      <w:tr w:rsidR="00110AF4" w14:paraId="1C10668D" w14:textId="77777777" w:rsidTr="00110AF4">
        <w:trPr>
          <w:trHeight w:val="432"/>
          <w:jc w:val="center"/>
          <w:ins w:id="427"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5BA742D3" w14:textId="77777777" w:rsidR="00110AF4" w:rsidRDefault="00110AF4">
            <w:pPr>
              <w:spacing w:line="256" w:lineRule="auto"/>
              <w:jc w:val="center"/>
              <w:rPr>
                <w:ins w:id="428"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3ABB8766" w14:textId="77777777" w:rsidR="00110AF4" w:rsidRDefault="00110AF4">
            <w:pPr>
              <w:spacing w:line="256" w:lineRule="auto"/>
              <w:jc w:val="center"/>
              <w:rPr>
                <w:ins w:id="429"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746195D" w14:textId="77777777" w:rsidR="00110AF4" w:rsidRDefault="00110AF4">
            <w:pPr>
              <w:spacing w:line="256" w:lineRule="auto"/>
              <w:jc w:val="center"/>
              <w:rPr>
                <w:ins w:id="430"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6747DF4C" w14:textId="77777777" w:rsidR="00110AF4" w:rsidRDefault="00110AF4">
            <w:pPr>
              <w:spacing w:line="256" w:lineRule="auto"/>
              <w:jc w:val="center"/>
              <w:rPr>
                <w:ins w:id="431"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4B4E50A2" w14:textId="77777777" w:rsidR="00110AF4" w:rsidRDefault="00110AF4">
            <w:pPr>
              <w:spacing w:line="256" w:lineRule="auto"/>
              <w:jc w:val="center"/>
              <w:rPr>
                <w:ins w:id="432"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16783185" w14:textId="77777777" w:rsidR="00110AF4" w:rsidRDefault="00110AF4">
            <w:pPr>
              <w:spacing w:line="256" w:lineRule="auto"/>
              <w:jc w:val="center"/>
              <w:rPr>
                <w:ins w:id="433" w:author="Elias, Tina" w:date="2019-02-14T09:36:00Z"/>
                <w:rFonts w:ascii="Arial" w:hAnsi="Arial"/>
              </w:rPr>
            </w:pPr>
          </w:p>
        </w:tc>
      </w:tr>
      <w:tr w:rsidR="00110AF4" w14:paraId="613D9B84" w14:textId="77777777" w:rsidTr="00110AF4">
        <w:trPr>
          <w:trHeight w:val="432"/>
          <w:jc w:val="center"/>
          <w:ins w:id="434"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3C3B01A5" w14:textId="77777777" w:rsidR="00110AF4" w:rsidRDefault="00110AF4">
            <w:pPr>
              <w:spacing w:line="256" w:lineRule="auto"/>
              <w:jc w:val="center"/>
              <w:rPr>
                <w:ins w:id="435"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3EBAE94A" w14:textId="77777777" w:rsidR="00110AF4" w:rsidRDefault="00110AF4">
            <w:pPr>
              <w:spacing w:line="256" w:lineRule="auto"/>
              <w:jc w:val="center"/>
              <w:rPr>
                <w:ins w:id="436"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23948743" w14:textId="77777777" w:rsidR="00110AF4" w:rsidRDefault="00110AF4">
            <w:pPr>
              <w:spacing w:line="256" w:lineRule="auto"/>
              <w:jc w:val="center"/>
              <w:rPr>
                <w:ins w:id="437"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1415E4D7" w14:textId="77777777" w:rsidR="00110AF4" w:rsidRDefault="00110AF4">
            <w:pPr>
              <w:spacing w:line="256" w:lineRule="auto"/>
              <w:jc w:val="center"/>
              <w:rPr>
                <w:ins w:id="438"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6F8DB3B" w14:textId="77777777" w:rsidR="00110AF4" w:rsidRDefault="00110AF4">
            <w:pPr>
              <w:spacing w:line="256" w:lineRule="auto"/>
              <w:jc w:val="center"/>
              <w:rPr>
                <w:ins w:id="439"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33FF3915" w14:textId="77777777" w:rsidR="00110AF4" w:rsidRDefault="00110AF4">
            <w:pPr>
              <w:spacing w:line="256" w:lineRule="auto"/>
              <w:jc w:val="center"/>
              <w:rPr>
                <w:ins w:id="440" w:author="Elias, Tina" w:date="2019-02-14T09:36:00Z"/>
                <w:rFonts w:ascii="Arial" w:hAnsi="Arial"/>
              </w:rPr>
            </w:pPr>
          </w:p>
        </w:tc>
      </w:tr>
      <w:tr w:rsidR="00110AF4" w14:paraId="2F4D13DC" w14:textId="77777777" w:rsidTr="00110AF4">
        <w:trPr>
          <w:trHeight w:val="432"/>
          <w:jc w:val="center"/>
          <w:ins w:id="441"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1383FC56" w14:textId="77777777" w:rsidR="00110AF4" w:rsidRDefault="00110AF4">
            <w:pPr>
              <w:spacing w:line="256" w:lineRule="auto"/>
              <w:jc w:val="center"/>
              <w:rPr>
                <w:ins w:id="442"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49741980" w14:textId="77777777" w:rsidR="00110AF4" w:rsidRDefault="00110AF4">
            <w:pPr>
              <w:spacing w:line="256" w:lineRule="auto"/>
              <w:jc w:val="center"/>
              <w:rPr>
                <w:ins w:id="443"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06032E6D" w14:textId="77777777" w:rsidR="00110AF4" w:rsidRDefault="00110AF4">
            <w:pPr>
              <w:spacing w:line="256" w:lineRule="auto"/>
              <w:jc w:val="center"/>
              <w:rPr>
                <w:ins w:id="444"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4318C6CB" w14:textId="77777777" w:rsidR="00110AF4" w:rsidRDefault="00110AF4">
            <w:pPr>
              <w:spacing w:line="256" w:lineRule="auto"/>
              <w:jc w:val="center"/>
              <w:rPr>
                <w:ins w:id="445"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88F2041" w14:textId="77777777" w:rsidR="00110AF4" w:rsidRDefault="00110AF4">
            <w:pPr>
              <w:spacing w:line="256" w:lineRule="auto"/>
              <w:jc w:val="center"/>
              <w:rPr>
                <w:ins w:id="446"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15D53488" w14:textId="77777777" w:rsidR="00110AF4" w:rsidRDefault="00110AF4">
            <w:pPr>
              <w:spacing w:line="256" w:lineRule="auto"/>
              <w:jc w:val="center"/>
              <w:rPr>
                <w:ins w:id="447" w:author="Elias, Tina" w:date="2019-02-14T09:36:00Z"/>
                <w:rFonts w:ascii="Arial" w:hAnsi="Arial"/>
              </w:rPr>
            </w:pPr>
          </w:p>
        </w:tc>
      </w:tr>
      <w:tr w:rsidR="00110AF4" w14:paraId="2D198243" w14:textId="77777777" w:rsidTr="00110AF4">
        <w:trPr>
          <w:trHeight w:val="432"/>
          <w:jc w:val="center"/>
          <w:ins w:id="448" w:author="Elias, Tina" w:date="2019-02-14T09:36:00Z"/>
        </w:trPr>
        <w:tc>
          <w:tcPr>
            <w:tcW w:w="2315" w:type="dxa"/>
            <w:tcBorders>
              <w:top w:val="single" w:sz="4" w:space="0" w:color="auto"/>
              <w:left w:val="single" w:sz="4" w:space="0" w:color="auto"/>
              <w:bottom w:val="single" w:sz="4" w:space="0" w:color="auto"/>
              <w:right w:val="single" w:sz="4" w:space="0" w:color="auto"/>
            </w:tcBorders>
            <w:vAlign w:val="center"/>
          </w:tcPr>
          <w:p w14:paraId="3AFF9937" w14:textId="77777777" w:rsidR="00110AF4" w:rsidRDefault="00110AF4">
            <w:pPr>
              <w:spacing w:line="256" w:lineRule="auto"/>
              <w:jc w:val="center"/>
              <w:rPr>
                <w:ins w:id="449" w:author="Elias, Tina" w:date="2019-02-14T09:36:00Z"/>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7AA5B8F4" w14:textId="77777777" w:rsidR="00110AF4" w:rsidRDefault="00110AF4">
            <w:pPr>
              <w:spacing w:line="256" w:lineRule="auto"/>
              <w:jc w:val="center"/>
              <w:rPr>
                <w:ins w:id="450" w:author="Elias, Tina" w:date="2019-02-14T09:36:00Z"/>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2B57103" w14:textId="77777777" w:rsidR="00110AF4" w:rsidRDefault="00110AF4">
            <w:pPr>
              <w:spacing w:line="256" w:lineRule="auto"/>
              <w:jc w:val="center"/>
              <w:rPr>
                <w:ins w:id="451" w:author="Elias, Tina" w:date="2019-02-14T09:36:00Z"/>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45BD4A0B" w14:textId="77777777" w:rsidR="00110AF4" w:rsidRDefault="00110AF4">
            <w:pPr>
              <w:spacing w:line="256" w:lineRule="auto"/>
              <w:jc w:val="center"/>
              <w:rPr>
                <w:ins w:id="452" w:author="Elias, Tina" w:date="2019-02-14T09:36:00Z"/>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09CE6C8E" w14:textId="77777777" w:rsidR="00110AF4" w:rsidRDefault="00110AF4">
            <w:pPr>
              <w:spacing w:line="256" w:lineRule="auto"/>
              <w:jc w:val="center"/>
              <w:rPr>
                <w:ins w:id="453" w:author="Elias, Tina" w:date="2019-02-14T09:36:00Z"/>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F272DEB" w14:textId="77777777" w:rsidR="00110AF4" w:rsidRDefault="00110AF4">
            <w:pPr>
              <w:spacing w:line="256" w:lineRule="auto"/>
              <w:jc w:val="center"/>
              <w:rPr>
                <w:ins w:id="454" w:author="Elias, Tina" w:date="2019-02-14T09:36:00Z"/>
                <w:rFonts w:ascii="Arial" w:hAnsi="Arial"/>
              </w:rPr>
            </w:pPr>
          </w:p>
        </w:tc>
      </w:tr>
    </w:tbl>
    <w:p w14:paraId="46A721C6" w14:textId="77777777" w:rsidR="00110AF4" w:rsidRDefault="00110AF4" w:rsidP="00110AF4">
      <w:pPr>
        <w:rPr>
          <w:ins w:id="455" w:author="Elias, Tina" w:date="2019-02-14T09:36:00Z"/>
        </w:rPr>
      </w:pPr>
    </w:p>
    <w:p w14:paraId="14C7962E" w14:textId="77777777" w:rsidR="00110AF4" w:rsidRDefault="00110AF4" w:rsidP="00110AF4">
      <w:pPr>
        <w:rPr>
          <w:ins w:id="456" w:author="Elias, Tina" w:date="2019-02-14T09:36:00Z"/>
        </w:rPr>
      </w:pPr>
      <w:ins w:id="457" w:author="Elias, Tina" w:date="2019-02-14T09:36:00Z">
        <w:r>
          <w:t>Note 2:  List only 1 Work Category per row, even if it is the same MWBE/SDVOB.  The Description of Work shall correspond to the Work Category in the same row.</w:t>
        </w:r>
      </w:ins>
    </w:p>
    <w:p w14:paraId="47D90FBE" w14:textId="77777777" w:rsidR="00110AF4" w:rsidRDefault="00110AF4" w:rsidP="00110AF4">
      <w:pPr>
        <w:rPr>
          <w:ins w:id="458" w:author="Elias, Tina" w:date="2019-02-14T09:36:00Z"/>
        </w:rPr>
      </w:pPr>
    </w:p>
    <w:p w14:paraId="6D3DCC3B" w14:textId="77777777" w:rsidR="00110AF4" w:rsidRDefault="00110AF4" w:rsidP="00110AF4">
      <w:pPr>
        <w:rPr>
          <w:ins w:id="459" w:author="Elias, Tina" w:date="2019-02-14T09:36:00Z"/>
        </w:rPr>
      </w:pPr>
      <w:ins w:id="460" w:author="Elias, Tina" w:date="2019-02-14T09:36:00Z">
        <w:r>
          <w:t xml:space="preserve">Note 3:  The value of the Commitment reflects the net amount to be paid toward the goal based upon the % Credit Claimed.  </w:t>
        </w:r>
      </w:ins>
    </w:p>
    <w:p w14:paraId="76D0D5F6" w14:textId="77777777" w:rsidR="00110AF4" w:rsidRDefault="00110AF4" w:rsidP="00110AF4">
      <w:pPr>
        <w:rPr>
          <w:ins w:id="461" w:author="Elias, Tina" w:date="2019-02-14T09:36:00Z"/>
        </w:rPr>
      </w:pPr>
      <w:ins w:id="462" w:author="Elias, Tina" w:date="2019-02-14T09:36:00Z">
        <w:r>
          <w:t>Example 1:  Subcontracting clearing and grubbing $50,000 @ 100% = $50,000 Commitment.</w:t>
        </w:r>
      </w:ins>
    </w:p>
    <w:p w14:paraId="44AD392D" w14:textId="77777777" w:rsidR="00110AF4" w:rsidRDefault="00110AF4" w:rsidP="00110AF4">
      <w:pPr>
        <w:rPr>
          <w:ins w:id="463" w:author="Elias, Tina" w:date="2019-02-14T09:36:00Z"/>
        </w:rPr>
      </w:pPr>
      <w:ins w:id="464" w:author="Elias, Tina" w:date="2019-02-14T09:36:00Z">
        <w:r>
          <w:t>Example 2:  Supply geotextile fabric $10,000 @ 80% = 6,000 Commitment.</w:t>
        </w:r>
      </w:ins>
    </w:p>
    <w:p w14:paraId="5B485C59" w14:textId="77777777" w:rsidR="00313B75" w:rsidRDefault="00313B75" w:rsidP="00313B75"/>
    <w:p w14:paraId="7FE6339B" w14:textId="16346F2D" w:rsidR="00A15F9E" w:rsidRDefault="00A15F9E" w:rsidP="00A15F9E">
      <w:pPr>
        <w:spacing w:after="120"/>
        <w:ind w:left="720" w:hanging="720"/>
      </w:pPr>
    </w:p>
    <w:p w14:paraId="378F5110" w14:textId="77777777" w:rsidR="00A15F9E" w:rsidRPr="0012653A" w:rsidRDefault="00A15F9E" w:rsidP="00A15F9E">
      <w:pPr>
        <w:pStyle w:val="BodyText"/>
        <w:ind w:firstLine="0"/>
        <w:sectPr w:rsidR="00A15F9E" w:rsidRPr="0012653A" w:rsidSect="0085330A">
          <w:headerReference w:type="even" r:id="rId55"/>
          <w:headerReference w:type="default" r:id="rId56"/>
          <w:footerReference w:type="default" r:id="rId57"/>
          <w:headerReference w:type="first" r:id="rId58"/>
          <w:footerReference w:type="first" r:id="rId59"/>
          <w:pgSz w:w="15840" w:h="12240" w:orient="landscape" w:code="1"/>
          <w:pgMar w:top="1440" w:right="1152" w:bottom="1440" w:left="1152" w:header="720" w:footer="432" w:gutter="0"/>
          <w:pgNumType w:start="1"/>
          <w:cols w:space="720"/>
          <w:noEndnote/>
          <w:titlePg/>
          <w:docGrid w:linePitch="326"/>
        </w:sectPr>
      </w:pPr>
    </w:p>
    <w:p w14:paraId="4EE40A27" w14:textId="77777777" w:rsidR="00CB7EF8" w:rsidRPr="0012653A" w:rsidRDefault="00CB7EF8" w:rsidP="00CB7EF8">
      <w:pPr>
        <w:pStyle w:val="Heading1"/>
        <w:spacing w:after="240"/>
      </w:pPr>
      <w:r w:rsidRPr="0012653A">
        <w:lastRenderedPageBreak/>
        <w:t>FORM LSI - LETTER OF SUBCONTRACT INTENT</w:t>
      </w:r>
    </w:p>
    <w:tbl>
      <w:tblPr>
        <w:tblW w:w="0" w:type="auto"/>
        <w:tblInd w:w="90" w:type="dxa"/>
        <w:tblLook w:val="04A0" w:firstRow="1" w:lastRow="0" w:firstColumn="1" w:lastColumn="0" w:noHBand="0" w:noVBand="1"/>
      </w:tblPr>
      <w:tblGrid>
        <w:gridCol w:w="4133"/>
        <w:gridCol w:w="4813"/>
      </w:tblGrid>
      <w:tr w:rsidR="00CB7EF8" w:rsidRPr="0012653A" w14:paraId="44183D93" w14:textId="77777777" w:rsidTr="004068A5">
        <w:tc>
          <w:tcPr>
            <w:tcW w:w="4133" w:type="dxa"/>
            <w:tcBorders>
              <w:bottom w:val="single" w:sz="4" w:space="0" w:color="auto"/>
            </w:tcBorders>
          </w:tcPr>
          <w:p w14:paraId="1D665E33" w14:textId="77777777" w:rsidR="00CB7EF8" w:rsidRPr="0012653A" w:rsidRDefault="00CB7EF8" w:rsidP="004068A5">
            <w:pPr>
              <w:tabs>
                <w:tab w:val="left" w:pos="90"/>
              </w:tabs>
              <w:rPr>
                <w:rFonts w:ascii="Arial" w:hAnsi="Arial"/>
                <w:b/>
              </w:rPr>
            </w:pPr>
          </w:p>
        </w:tc>
        <w:tc>
          <w:tcPr>
            <w:tcW w:w="4813" w:type="dxa"/>
          </w:tcPr>
          <w:p w14:paraId="7B3890CF" w14:textId="77777777" w:rsidR="00CB7EF8" w:rsidRPr="00BB04DF" w:rsidRDefault="00CB7EF8" w:rsidP="004068A5">
            <w:pPr>
              <w:tabs>
                <w:tab w:val="left" w:pos="90"/>
              </w:tabs>
              <w:rPr>
                <w:rFonts w:ascii="Arial" w:hAnsi="Arial"/>
                <w:b/>
                <w:szCs w:val="22"/>
              </w:rPr>
            </w:pPr>
            <w:r w:rsidRPr="00BB04DF">
              <w:rPr>
                <w:rFonts w:ascii="Arial" w:hAnsi="Arial"/>
                <w:sz w:val="22"/>
                <w:szCs w:val="22"/>
              </w:rPr>
              <w:t>intends to subcontract Work for the Project to</w:t>
            </w:r>
          </w:p>
        </w:tc>
      </w:tr>
      <w:tr w:rsidR="00CB7EF8" w:rsidRPr="0012653A" w14:paraId="3ABF2806" w14:textId="77777777" w:rsidTr="004068A5">
        <w:trPr>
          <w:trHeight w:val="233"/>
        </w:trPr>
        <w:tc>
          <w:tcPr>
            <w:tcW w:w="4133" w:type="dxa"/>
            <w:tcBorders>
              <w:top w:val="single" w:sz="4" w:space="0" w:color="auto"/>
            </w:tcBorders>
          </w:tcPr>
          <w:p w14:paraId="70FF0B4A" w14:textId="77777777" w:rsidR="00CB7EF8" w:rsidRPr="0012653A" w:rsidRDefault="00CB7EF8" w:rsidP="004068A5">
            <w:pPr>
              <w:tabs>
                <w:tab w:val="left" w:pos="90"/>
              </w:tabs>
              <w:jc w:val="center"/>
              <w:rPr>
                <w:rFonts w:ascii="Arial" w:hAnsi="Arial"/>
                <w:b/>
              </w:rPr>
            </w:pPr>
            <w:r w:rsidRPr="0012653A">
              <w:rPr>
                <w:rFonts w:ascii="Arial" w:hAnsi="Arial"/>
                <w:sz w:val="16"/>
                <w:szCs w:val="16"/>
              </w:rPr>
              <w:t>(Proposer’s Name)</w:t>
            </w:r>
          </w:p>
        </w:tc>
        <w:tc>
          <w:tcPr>
            <w:tcW w:w="4813" w:type="dxa"/>
          </w:tcPr>
          <w:p w14:paraId="0360FC64" w14:textId="77777777" w:rsidR="00CB7EF8" w:rsidRPr="0012653A" w:rsidRDefault="00CB7EF8" w:rsidP="004068A5">
            <w:pPr>
              <w:tabs>
                <w:tab w:val="left" w:pos="90"/>
              </w:tabs>
              <w:rPr>
                <w:rFonts w:ascii="Arial" w:hAnsi="Arial"/>
                <w:b/>
              </w:rPr>
            </w:pPr>
          </w:p>
        </w:tc>
      </w:tr>
      <w:tr w:rsidR="00CB7EF8" w:rsidRPr="0012653A" w14:paraId="6EB9A117" w14:textId="77777777" w:rsidTr="004068A5">
        <w:tc>
          <w:tcPr>
            <w:tcW w:w="4133" w:type="dxa"/>
            <w:tcBorders>
              <w:bottom w:val="single" w:sz="4" w:space="0" w:color="auto"/>
            </w:tcBorders>
          </w:tcPr>
          <w:p w14:paraId="526F41A6" w14:textId="77777777" w:rsidR="00CB7EF8" w:rsidRPr="0012653A" w:rsidRDefault="00CB7EF8" w:rsidP="004068A5">
            <w:pPr>
              <w:tabs>
                <w:tab w:val="left" w:pos="90"/>
              </w:tabs>
              <w:jc w:val="center"/>
              <w:rPr>
                <w:rFonts w:ascii="Arial" w:hAnsi="Arial"/>
                <w:sz w:val="16"/>
                <w:szCs w:val="16"/>
              </w:rPr>
            </w:pPr>
          </w:p>
        </w:tc>
        <w:tc>
          <w:tcPr>
            <w:tcW w:w="4813" w:type="dxa"/>
          </w:tcPr>
          <w:p w14:paraId="1136647C" w14:textId="77777777" w:rsidR="00CB7EF8" w:rsidRPr="00BB04DF" w:rsidRDefault="00CB7EF8" w:rsidP="004068A5">
            <w:pPr>
              <w:tabs>
                <w:tab w:val="left" w:pos="90"/>
              </w:tabs>
              <w:spacing w:before="120"/>
              <w:rPr>
                <w:rFonts w:ascii="Arial" w:hAnsi="Arial"/>
                <w:b/>
                <w:szCs w:val="22"/>
              </w:rPr>
            </w:pPr>
            <w:r w:rsidRPr="00BB04DF">
              <w:rPr>
                <w:rFonts w:ascii="Arial" w:hAnsi="Arial"/>
                <w:sz w:val="22"/>
                <w:szCs w:val="22"/>
              </w:rPr>
              <w:t>to perform the following types of Work:</w:t>
            </w:r>
          </w:p>
        </w:tc>
      </w:tr>
      <w:tr w:rsidR="00CB7EF8" w:rsidRPr="0012653A" w14:paraId="15B9F676" w14:textId="77777777" w:rsidTr="004068A5">
        <w:tc>
          <w:tcPr>
            <w:tcW w:w="4133" w:type="dxa"/>
            <w:tcBorders>
              <w:top w:val="single" w:sz="4" w:space="0" w:color="auto"/>
              <w:bottom w:val="single" w:sz="4" w:space="0" w:color="auto"/>
            </w:tcBorders>
          </w:tcPr>
          <w:p w14:paraId="6265EA76" w14:textId="77777777" w:rsidR="00CB7EF8" w:rsidRPr="0012653A" w:rsidRDefault="00CB7EF8" w:rsidP="004068A5">
            <w:pPr>
              <w:tabs>
                <w:tab w:val="left" w:pos="90"/>
              </w:tabs>
              <w:jc w:val="center"/>
              <w:rPr>
                <w:rFonts w:ascii="Arial" w:hAnsi="Arial"/>
                <w:sz w:val="16"/>
                <w:szCs w:val="16"/>
              </w:rPr>
            </w:pPr>
            <w:r w:rsidRPr="0012653A">
              <w:rPr>
                <w:rFonts w:ascii="Arial" w:hAnsi="Arial"/>
                <w:sz w:val="16"/>
                <w:szCs w:val="16"/>
              </w:rPr>
              <w:t>(Name of Subcontractor/Consultant)</w:t>
            </w:r>
          </w:p>
        </w:tc>
        <w:tc>
          <w:tcPr>
            <w:tcW w:w="4813" w:type="dxa"/>
            <w:tcBorders>
              <w:bottom w:val="single" w:sz="4" w:space="0" w:color="auto"/>
            </w:tcBorders>
          </w:tcPr>
          <w:p w14:paraId="7AE09B7D" w14:textId="77777777" w:rsidR="00CB7EF8" w:rsidRPr="0012653A" w:rsidRDefault="00CB7EF8" w:rsidP="004068A5">
            <w:pPr>
              <w:tabs>
                <w:tab w:val="left" w:pos="90"/>
              </w:tabs>
              <w:rPr>
                <w:rFonts w:ascii="Arial" w:hAnsi="Arial"/>
              </w:rPr>
            </w:pPr>
          </w:p>
        </w:tc>
      </w:tr>
      <w:tr w:rsidR="00CB7EF8" w:rsidRPr="0012653A" w14:paraId="15AA4B48" w14:textId="77777777" w:rsidTr="004068A5">
        <w:trPr>
          <w:trHeight w:val="552"/>
        </w:trPr>
        <w:tc>
          <w:tcPr>
            <w:tcW w:w="8946" w:type="dxa"/>
            <w:gridSpan w:val="2"/>
            <w:tcBorders>
              <w:top w:val="single" w:sz="4" w:space="0" w:color="auto"/>
              <w:left w:val="single" w:sz="4" w:space="0" w:color="auto"/>
              <w:bottom w:val="single" w:sz="4" w:space="0" w:color="auto"/>
              <w:right w:val="single" w:sz="4" w:space="0" w:color="auto"/>
            </w:tcBorders>
          </w:tcPr>
          <w:p w14:paraId="1A30BDA6" w14:textId="77777777" w:rsidR="00CB7EF8" w:rsidRPr="0012653A" w:rsidRDefault="00CB7EF8" w:rsidP="004068A5">
            <w:pPr>
              <w:tabs>
                <w:tab w:val="left" w:pos="90"/>
              </w:tabs>
              <w:rPr>
                <w:rFonts w:ascii="Arial" w:hAnsi="Arial"/>
                <w:b/>
              </w:rPr>
            </w:pPr>
          </w:p>
          <w:p w14:paraId="5AE8464C" w14:textId="77777777" w:rsidR="00CB7EF8" w:rsidRPr="0012653A" w:rsidRDefault="00CB7EF8" w:rsidP="004068A5">
            <w:pPr>
              <w:tabs>
                <w:tab w:val="left" w:pos="90"/>
              </w:tabs>
              <w:rPr>
                <w:rFonts w:ascii="Arial" w:hAnsi="Arial"/>
                <w:szCs w:val="22"/>
              </w:rPr>
            </w:pPr>
          </w:p>
          <w:p w14:paraId="21327606" w14:textId="77777777" w:rsidR="00CB7EF8" w:rsidRPr="0012653A" w:rsidRDefault="00CB7EF8" w:rsidP="004068A5">
            <w:pPr>
              <w:tabs>
                <w:tab w:val="left" w:pos="90"/>
              </w:tabs>
              <w:rPr>
                <w:rFonts w:ascii="Arial" w:hAnsi="Arial"/>
                <w:szCs w:val="22"/>
              </w:rPr>
            </w:pPr>
          </w:p>
          <w:p w14:paraId="27E67542" w14:textId="77777777" w:rsidR="00CB7EF8" w:rsidRPr="0012653A" w:rsidRDefault="00CB7EF8" w:rsidP="004068A5">
            <w:pPr>
              <w:tabs>
                <w:tab w:val="left" w:pos="90"/>
              </w:tabs>
              <w:rPr>
                <w:rFonts w:ascii="Arial" w:hAnsi="Arial"/>
                <w:szCs w:val="22"/>
              </w:rPr>
            </w:pPr>
          </w:p>
          <w:p w14:paraId="4F2D3DD7" w14:textId="77777777" w:rsidR="00CB7EF8" w:rsidRPr="0012653A" w:rsidRDefault="00CB7EF8" w:rsidP="004068A5">
            <w:pPr>
              <w:tabs>
                <w:tab w:val="left" w:pos="90"/>
              </w:tabs>
              <w:rPr>
                <w:rFonts w:ascii="Arial" w:hAnsi="Arial"/>
                <w:b/>
              </w:rPr>
            </w:pPr>
          </w:p>
        </w:tc>
      </w:tr>
      <w:tr w:rsidR="00CB7EF8" w:rsidRPr="0012653A" w14:paraId="2285AB0C" w14:textId="77777777" w:rsidTr="004068A5">
        <w:trPr>
          <w:trHeight w:val="242"/>
        </w:trPr>
        <w:tc>
          <w:tcPr>
            <w:tcW w:w="8946" w:type="dxa"/>
            <w:gridSpan w:val="2"/>
            <w:tcBorders>
              <w:top w:val="single" w:sz="4" w:space="0" w:color="auto"/>
            </w:tcBorders>
          </w:tcPr>
          <w:p w14:paraId="4116CB65" w14:textId="77777777" w:rsidR="00CB7EF8" w:rsidRPr="0012653A" w:rsidRDefault="00CB7EF8" w:rsidP="004068A5">
            <w:pPr>
              <w:tabs>
                <w:tab w:val="left" w:pos="90"/>
              </w:tabs>
              <w:jc w:val="center"/>
              <w:rPr>
                <w:rFonts w:ascii="Arial" w:hAnsi="Arial"/>
                <w:sz w:val="16"/>
                <w:szCs w:val="16"/>
              </w:rPr>
            </w:pPr>
            <w:r w:rsidRPr="0012653A">
              <w:rPr>
                <w:rFonts w:ascii="Arial" w:hAnsi="Arial"/>
                <w:sz w:val="16"/>
                <w:szCs w:val="16"/>
              </w:rPr>
              <w:t>(Details of Work. Proposer to identify any changes if Non-HARS Alternative is used)</w:t>
            </w:r>
          </w:p>
        </w:tc>
      </w:tr>
    </w:tbl>
    <w:p w14:paraId="7CFFBE87" w14:textId="77777777" w:rsidR="00CB7EF8" w:rsidRPr="0012653A" w:rsidRDefault="00CB7EF8" w:rsidP="00CB7EF8">
      <w:pPr>
        <w:tabs>
          <w:tab w:val="left" w:pos="90"/>
        </w:tabs>
        <w:ind w:left="90"/>
        <w:rPr>
          <w:rFonts w:ascii="Arial" w:hAnsi="Arial"/>
          <w:b/>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1991"/>
        <w:gridCol w:w="781"/>
        <w:gridCol w:w="537"/>
        <w:gridCol w:w="537"/>
        <w:gridCol w:w="1072"/>
        <w:gridCol w:w="805"/>
        <w:gridCol w:w="1168"/>
      </w:tblGrid>
      <w:tr w:rsidR="00CB7EF8" w:rsidRPr="0012653A" w14:paraId="60BFEB7E" w14:textId="77777777" w:rsidTr="004068A5">
        <w:trPr>
          <w:trHeight w:val="487"/>
        </w:trPr>
        <w:tc>
          <w:tcPr>
            <w:tcW w:w="4311" w:type="dxa"/>
            <w:gridSpan w:val="2"/>
            <w:shd w:val="clear" w:color="auto" w:fill="D9D9D9"/>
          </w:tcPr>
          <w:p w14:paraId="7A3D32B5" w14:textId="3CB080AB" w:rsidR="00CB7EF8" w:rsidRPr="00C825AA" w:rsidRDefault="00CB7EF8" w:rsidP="004068A5">
            <w:pPr>
              <w:tabs>
                <w:tab w:val="left" w:pos="90"/>
              </w:tabs>
              <w:spacing w:before="120" w:after="120"/>
              <w:jc w:val="right"/>
              <w:rPr>
                <w:rFonts w:ascii="Arial" w:hAnsi="Arial"/>
                <w:szCs w:val="22"/>
              </w:rPr>
            </w:pPr>
            <w:r w:rsidRPr="00C825AA">
              <w:rPr>
                <w:rFonts w:ascii="Arial" w:hAnsi="Arial"/>
                <w:sz w:val="22"/>
                <w:szCs w:val="22"/>
              </w:rPr>
              <w:t xml:space="preserve">The minimum </w:t>
            </w:r>
            <w:ins w:id="465" w:author="Elias, Tina" w:date="2019-02-14T09:03:00Z">
              <w:r w:rsidR="008E6109">
                <w:rPr>
                  <w:rFonts w:ascii="Arial" w:hAnsi="Arial"/>
                  <w:sz w:val="22"/>
                  <w:szCs w:val="22"/>
                </w:rPr>
                <w:t>percentage of the overall contract amount</w:t>
              </w:r>
            </w:ins>
            <w:del w:id="466" w:author="Elias, Tina" w:date="2019-02-14T09:03:00Z">
              <w:r w:rsidRPr="00C825AA" w:rsidDel="008E6109">
                <w:rPr>
                  <w:rFonts w:ascii="Arial" w:hAnsi="Arial"/>
                  <w:sz w:val="22"/>
                  <w:szCs w:val="22"/>
                </w:rPr>
                <w:delText>value of the Subcontract</w:delText>
              </w:r>
            </w:del>
            <w:r w:rsidRPr="00C825AA">
              <w:rPr>
                <w:rFonts w:ascii="Arial" w:hAnsi="Arial"/>
                <w:sz w:val="22"/>
                <w:szCs w:val="22"/>
              </w:rPr>
              <w:t xml:space="preserve"> is:  </w:t>
            </w:r>
          </w:p>
        </w:tc>
        <w:tc>
          <w:tcPr>
            <w:tcW w:w="4900" w:type="dxa"/>
            <w:gridSpan w:val="6"/>
          </w:tcPr>
          <w:p w14:paraId="18CF38BA" w14:textId="77777777" w:rsidR="00CB7EF8" w:rsidRPr="0012653A" w:rsidRDefault="00CB7EF8" w:rsidP="004068A5">
            <w:pPr>
              <w:tabs>
                <w:tab w:val="left" w:pos="90"/>
              </w:tabs>
              <w:rPr>
                <w:rFonts w:ascii="Arial" w:hAnsi="Arial"/>
              </w:rPr>
            </w:pPr>
          </w:p>
        </w:tc>
      </w:tr>
      <w:tr w:rsidR="00CB7EF8" w:rsidRPr="0012653A" w14:paraId="726919C1" w14:textId="77777777" w:rsidTr="004068A5">
        <w:trPr>
          <w:trHeight w:val="342"/>
        </w:trPr>
        <w:tc>
          <w:tcPr>
            <w:tcW w:w="4311" w:type="dxa"/>
            <w:gridSpan w:val="2"/>
            <w:vMerge w:val="restart"/>
            <w:shd w:val="clear" w:color="auto" w:fill="D9D9D9"/>
            <w:vAlign w:val="center"/>
          </w:tcPr>
          <w:p w14:paraId="3DBA3C41"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The Subcontract</w:t>
            </w:r>
            <w:r>
              <w:rPr>
                <w:rFonts w:ascii="Arial" w:hAnsi="Arial"/>
                <w:sz w:val="22"/>
                <w:szCs w:val="22"/>
              </w:rPr>
              <w:t xml:space="preserve">or/Consultant is a certified </w:t>
            </w:r>
            <w:r w:rsidRPr="00F01E05">
              <w:rPr>
                <w:rFonts w:ascii="Arial" w:hAnsi="Arial"/>
                <w:sz w:val="18"/>
                <w:szCs w:val="18"/>
              </w:rPr>
              <w:t>(if yes, please enter MW</w:t>
            </w:r>
            <w:r>
              <w:rPr>
                <w:rFonts w:ascii="Arial" w:hAnsi="Arial"/>
                <w:sz w:val="18"/>
                <w:szCs w:val="18"/>
              </w:rPr>
              <w:t xml:space="preserve"> of SD) </w:t>
            </w:r>
            <w:r>
              <w:rPr>
                <w:rFonts w:ascii="Arial" w:hAnsi="Arial"/>
                <w:sz w:val="22"/>
                <w:szCs w:val="22"/>
              </w:rPr>
              <w:t>MWBE/SDVOB</w:t>
            </w:r>
            <w:r w:rsidRPr="00C825AA">
              <w:rPr>
                <w:rFonts w:ascii="Arial" w:hAnsi="Arial"/>
                <w:sz w:val="22"/>
                <w:szCs w:val="22"/>
              </w:rPr>
              <w:t xml:space="preserve"> firm:</w:t>
            </w:r>
          </w:p>
        </w:tc>
        <w:tc>
          <w:tcPr>
            <w:tcW w:w="781" w:type="dxa"/>
            <w:vMerge w:val="restart"/>
            <w:tcBorders>
              <w:right w:val="single" w:sz="4" w:space="0" w:color="auto"/>
            </w:tcBorders>
            <w:shd w:val="clear" w:color="auto" w:fill="D9D9D9"/>
            <w:vAlign w:val="center"/>
          </w:tcPr>
          <w:p w14:paraId="2CA670A4"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Yes</w:t>
            </w:r>
          </w:p>
        </w:tc>
        <w:tc>
          <w:tcPr>
            <w:tcW w:w="537" w:type="dxa"/>
            <w:shd w:val="clear" w:color="auto" w:fill="D9D9D9"/>
            <w:vAlign w:val="center"/>
          </w:tcPr>
          <w:p w14:paraId="083C140E" w14:textId="77777777" w:rsidR="00CB7EF8" w:rsidRPr="004D598D" w:rsidRDefault="00CB7EF8" w:rsidP="004068A5">
            <w:pPr>
              <w:tabs>
                <w:tab w:val="left" w:pos="90"/>
              </w:tabs>
              <w:jc w:val="center"/>
              <w:rPr>
                <w:rFonts w:ascii="Arial" w:hAnsi="Arial"/>
                <w:b/>
                <w:sz w:val="18"/>
                <w:szCs w:val="18"/>
              </w:rPr>
            </w:pPr>
            <w:r w:rsidRPr="004D598D">
              <w:rPr>
                <w:rFonts w:ascii="Arial" w:hAnsi="Arial"/>
                <w:b/>
                <w:sz w:val="18"/>
                <w:szCs w:val="18"/>
              </w:rPr>
              <w:t>MW</w:t>
            </w:r>
          </w:p>
        </w:tc>
        <w:tc>
          <w:tcPr>
            <w:tcW w:w="537" w:type="dxa"/>
            <w:shd w:val="clear" w:color="auto" w:fill="D9D9D9"/>
            <w:vAlign w:val="center"/>
          </w:tcPr>
          <w:p w14:paraId="03DA13B6" w14:textId="77777777" w:rsidR="00CB7EF8" w:rsidRPr="004D598D" w:rsidRDefault="00CB7EF8" w:rsidP="004068A5">
            <w:pPr>
              <w:tabs>
                <w:tab w:val="left" w:pos="90"/>
              </w:tabs>
              <w:jc w:val="right"/>
              <w:rPr>
                <w:rFonts w:ascii="Arial" w:hAnsi="Arial"/>
                <w:b/>
                <w:sz w:val="18"/>
                <w:szCs w:val="18"/>
              </w:rPr>
            </w:pPr>
            <w:r w:rsidRPr="004D598D">
              <w:rPr>
                <w:rFonts w:ascii="Arial" w:hAnsi="Arial"/>
                <w:b/>
                <w:sz w:val="18"/>
                <w:szCs w:val="18"/>
              </w:rPr>
              <w:t>SD</w:t>
            </w:r>
          </w:p>
        </w:tc>
        <w:tc>
          <w:tcPr>
            <w:tcW w:w="1072" w:type="dxa"/>
            <w:tcBorders>
              <w:top w:val="single" w:sz="4" w:space="0" w:color="auto"/>
              <w:left w:val="single" w:sz="4" w:space="0" w:color="auto"/>
              <w:bottom w:val="nil"/>
              <w:right w:val="single" w:sz="4" w:space="0" w:color="auto"/>
            </w:tcBorders>
            <w:vAlign w:val="bottom"/>
          </w:tcPr>
          <w:p w14:paraId="6032F08D" w14:textId="77777777" w:rsidR="00CB7EF8" w:rsidRPr="0012653A" w:rsidRDefault="00CB7EF8" w:rsidP="004068A5">
            <w:pPr>
              <w:tabs>
                <w:tab w:val="left" w:pos="90"/>
              </w:tabs>
              <w:jc w:val="center"/>
              <w:rPr>
                <w:rFonts w:ascii="Arial" w:hAnsi="Arial"/>
                <w:sz w:val="16"/>
                <w:szCs w:val="16"/>
              </w:rPr>
            </w:pPr>
          </w:p>
        </w:tc>
        <w:tc>
          <w:tcPr>
            <w:tcW w:w="805" w:type="dxa"/>
            <w:vMerge w:val="restart"/>
            <w:tcBorders>
              <w:left w:val="single" w:sz="4" w:space="0" w:color="auto"/>
            </w:tcBorders>
            <w:shd w:val="clear" w:color="auto" w:fill="D9D9D9"/>
            <w:vAlign w:val="center"/>
          </w:tcPr>
          <w:p w14:paraId="1D433D59"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No</w:t>
            </w:r>
          </w:p>
        </w:tc>
        <w:tc>
          <w:tcPr>
            <w:tcW w:w="1168" w:type="dxa"/>
            <w:vMerge w:val="restart"/>
          </w:tcPr>
          <w:p w14:paraId="379536EE" w14:textId="77777777" w:rsidR="00CB7EF8" w:rsidRPr="0012653A" w:rsidRDefault="00CB7EF8" w:rsidP="004068A5">
            <w:pPr>
              <w:tabs>
                <w:tab w:val="left" w:pos="90"/>
              </w:tabs>
              <w:rPr>
                <w:rFonts w:ascii="Arial" w:hAnsi="Arial"/>
              </w:rPr>
            </w:pPr>
          </w:p>
        </w:tc>
      </w:tr>
      <w:tr w:rsidR="00CB7EF8" w:rsidRPr="0012653A" w14:paraId="7D80F9E5" w14:textId="77777777" w:rsidTr="004068A5">
        <w:trPr>
          <w:trHeight w:val="342"/>
        </w:trPr>
        <w:tc>
          <w:tcPr>
            <w:tcW w:w="4311" w:type="dxa"/>
            <w:gridSpan w:val="2"/>
            <w:vMerge/>
            <w:shd w:val="clear" w:color="auto" w:fill="D9D9D9"/>
          </w:tcPr>
          <w:p w14:paraId="450E0463" w14:textId="77777777" w:rsidR="00CB7EF8" w:rsidRPr="0012653A" w:rsidRDefault="00CB7EF8" w:rsidP="004068A5">
            <w:pPr>
              <w:tabs>
                <w:tab w:val="left" w:pos="90"/>
              </w:tabs>
              <w:jc w:val="right"/>
              <w:rPr>
                <w:rFonts w:ascii="Arial" w:hAnsi="Arial"/>
              </w:rPr>
            </w:pPr>
          </w:p>
        </w:tc>
        <w:tc>
          <w:tcPr>
            <w:tcW w:w="781" w:type="dxa"/>
            <w:vMerge/>
            <w:shd w:val="clear" w:color="auto" w:fill="D9D9D9"/>
            <w:vAlign w:val="center"/>
          </w:tcPr>
          <w:p w14:paraId="45CB2CCC" w14:textId="77777777" w:rsidR="00CB7EF8" w:rsidRPr="0012653A" w:rsidRDefault="00CB7EF8" w:rsidP="004068A5">
            <w:pPr>
              <w:tabs>
                <w:tab w:val="left" w:pos="90"/>
              </w:tabs>
              <w:jc w:val="right"/>
              <w:rPr>
                <w:rFonts w:ascii="Arial" w:hAnsi="Arial"/>
              </w:rPr>
            </w:pPr>
          </w:p>
        </w:tc>
        <w:tc>
          <w:tcPr>
            <w:tcW w:w="537" w:type="dxa"/>
            <w:shd w:val="clear" w:color="auto" w:fill="auto"/>
          </w:tcPr>
          <w:p w14:paraId="1E8257FE" w14:textId="77777777" w:rsidR="00CB7EF8" w:rsidRPr="0012653A" w:rsidRDefault="00CB7EF8" w:rsidP="004068A5">
            <w:pPr>
              <w:tabs>
                <w:tab w:val="left" w:pos="90"/>
              </w:tabs>
              <w:jc w:val="right"/>
              <w:rPr>
                <w:rFonts w:ascii="Arial" w:hAnsi="Arial"/>
              </w:rPr>
            </w:pPr>
          </w:p>
        </w:tc>
        <w:tc>
          <w:tcPr>
            <w:tcW w:w="537" w:type="dxa"/>
            <w:shd w:val="clear" w:color="auto" w:fill="auto"/>
          </w:tcPr>
          <w:p w14:paraId="09766280" w14:textId="77777777" w:rsidR="00CB7EF8" w:rsidRPr="0012653A" w:rsidRDefault="00CB7EF8" w:rsidP="004068A5">
            <w:pPr>
              <w:tabs>
                <w:tab w:val="left" w:pos="90"/>
              </w:tabs>
              <w:jc w:val="right"/>
              <w:rPr>
                <w:rFonts w:ascii="Arial" w:hAnsi="Arial"/>
              </w:rPr>
            </w:pPr>
          </w:p>
        </w:tc>
        <w:tc>
          <w:tcPr>
            <w:tcW w:w="1072" w:type="dxa"/>
            <w:tcBorders>
              <w:top w:val="nil"/>
            </w:tcBorders>
            <w:vAlign w:val="center"/>
          </w:tcPr>
          <w:p w14:paraId="1DAD76F5" w14:textId="77777777" w:rsidR="00CB7EF8" w:rsidRPr="0012653A" w:rsidRDefault="00CB7EF8" w:rsidP="004068A5">
            <w:pPr>
              <w:tabs>
                <w:tab w:val="left" w:pos="90"/>
              </w:tabs>
              <w:jc w:val="center"/>
              <w:rPr>
                <w:rFonts w:ascii="Arial" w:hAnsi="Arial"/>
                <w:sz w:val="16"/>
                <w:szCs w:val="16"/>
              </w:rPr>
            </w:pPr>
            <w:r w:rsidRPr="0012653A">
              <w:rPr>
                <w:rFonts w:ascii="Arial" w:hAnsi="Arial"/>
                <w:sz w:val="16"/>
                <w:szCs w:val="16"/>
              </w:rPr>
              <w:t>(see below)</w:t>
            </w:r>
          </w:p>
        </w:tc>
        <w:tc>
          <w:tcPr>
            <w:tcW w:w="805" w:type="dxa"/>
            <w:vMerge/>
            <w:shd w:val="clear" w:color="auto" w:fill="D9D9D9"/>
            <w:vAlign w:val="center"/>
          </w:tcPr>
          <w:p w14:paraId="22B96029" w14:textId="77777777" w:rsidR="00CB7EF8" w:rsidRPr="0012653A" w:rsidRDefault="00CB7EF8" w:rsidP="004068A5">
            <w:pPr>
              <w:tabs>
                <w:tab w:val="left" w:pos="90"/>
              </w:tabs>
              <w:jc w:val="right"/>
              <w:rPr>
                <w:rFonts w:ascii="Arial" w:hAnsi="Arial"/>
              </w:rPr>
            </w:pPr>
          </w:p>
        </w:tc>
        <w:tc>
          <w:tcPr>
            <w:tcW w:w="1168" w:type="dxa"/>
            <w:vMerge/>
          </w:tcPr>
          <w:p w14:paraId="3CAABF7D" w14:textId="77777777" w:rsidR="00CB7EF8" w:rsidRPr="0012653A" w:rsidRDefault="00CB7EF8" w:rsidP="004068A5">
            <w:pPr>
              <w:tabs>
                <w:tab w:val="left" w:pos="90"/>
              </w:tabs>
              <w:rPr>
                <w:rFonts w:ascii="Arial" w:hAnsi="Arial"/>
              </w:rPr>
            </w:pPr>
          </w:p>
        </w:tc>
      </w:tr>
      <w:tr w:rsidR="00CB7EF8" w:rsidRPr="0012653A" w14:paraId="092BD0B9" w14:textId="77777777" w:rsidTr="004068A5">
        <w:trPr>
          <w:trHeight w:val="249"/>
        </w:trPr>
        <w:tc>
          <w:tcPr>
            <w:tcW w:w="9211" w:type="dxa"/>
            <w:gridSpan w:val="8"/>
            <w:shd w:val="clear" w:color="auto" w:fill="D9D9D9"/>
          </w:tcPr>
          <w:p w14:paraId="57FFBE13" w14:textId="77777777" w:rsidR="00CB7EF8" w:rsidRPr="00C825AA" w:rsidRDefault="00CB7EF8" w:rsidP="004068A5">
            <w:pPr>
              <w:tabs>
                <w:tab w:val="left" w:pos="90"/>
              </w:tabs>
              <w:rPr>
                <w:rFonts w:ascii="Arial" w:hAnsi="Arial"/>
                <w:szCs w:val="22"/>
              </w:rPr>
            </w:pPr>
            <w:r w:rsidRPr="00C825AA">
              <w:rPr>
                <w:rFonts w:ascii="Arial" w:hAnsi="Arial"/>
                <w:sz w:val="22"/>
                <w:szCs w:val="22"/>
              </w:rPr>
              <w:t>If Subcontractor/Co</w:t>
            </w:r>
            <w:r w:rsidRPr="00C825AA">
              <w:rPr>
                <w:rFonts w:ascii="Arial" w:hAnsi="Arial"/>
                <w:sz w:val="22"/>
                <w:szCs w:val="22"/>
                <w:shd w:val="clear" w:color="auto" w:fill="D9D9D9"/>
              </w:rPr>
              <w:t>nsu</w:t>
            </w:r>
            <w:r>
              <w:rPr>
                <w:rFonts w:ascii="Arial" w:hAnsi="Arial"/>
                <w:sz w:val="22"/>
                <w:szCs w:val="22"/>
              </w:rPr>
              <w:t>ltant is a certified MW</w:t>
            </w:r>
            <w:r w:rsidRPr="00C825AA">
              <w:rPr>
                <w:rFonts w:ascii="Arial" w:hAnsi="Arial"/>
                <w:sz w:val="22"/>
                <w:szCs w:val="22"/>
              </w:rPr>
              <w:t>BE</w:t>
            </w:r>
            <w:r>
              <w:rPr>
                <w:rFonts w:ascii="Arial" w:hAnsi="Arial"/>
                <w:sz w:val="22"/>
                <w:szCs w:val="22"/>
              </w:rPr>
              <w:t>/SDVOB</w:t>
            </w:r>
            <w:r w:rsidRPr="00C825AA">
              <w:rPr>
                <w:rFonts w:ascii="Arial" w:hAnsi="Arial"/>
                <w:sz w:val="22"/>
                <w:szCs w:val="22"/>
              </w:rPr>
              <w:t xml:space="preserve"> firm:</w:t>
            </w:r>
          </w:p>
        </w:tc>
      </w:tr>
      <w:tr w:rsidR="00CB7EF8" w:rsidRPr="0012653A" w14:paraId="785A8845" w14:textId="77777777" w:rsidTr="004068A5">
        <w:trPr>
          <w:trHeight w:val="368"/>
        </w:trPr>
        <w:tc>
          <w:tcPr>
            <w:tcW w:w="2320" w:type="dxa"/>
            <w:shd w:val="clear" w:color="auto" w:fill="D9D9D9"/>
          </w:tcPr>
          <w:p w14:paraId="70F2F94F" w14:textId="77777777" w:rsidR="00CB7EF8" w:rsidRPr="00C825AA" w:rsidRDefault="00CB7EF8" w:rsidP="004068A5">
            <w:pPr>
              <w:tabs>
                <w:tab w:val="left" w:pos="90"/>
              </w:tabs>
              <w:spacing w:before="60" w:after="60"/>
              <w:jc w:val="right"/>
              <w:rPr>
                <w:rFonts w:ascii="Arial" w:hAnsi="Arial"/>
                <w:szCs w:val="22"/>
              </w:rPr>
            </w:pPr>
            <w:r w:rsidRPr="00C825AA">
              <w:rPr>
                <w:rFonts w:ascii="Arial" w:hAnsi="Arial"/>
                <w:sz w:val="22"/>
                <w:szCs w:val="22"/>
              </w:rPr>
              <w:t>Certifying entity:</w:t>
            </w:r>
          </w:p>
        </w:tc>
        <w:tc>
          <w:tcPr>
            <w:tcW w:w="6891" w:type="dxa"/>
            <w:gridSpan w:val="7"/>
          </w:tcPr>
          <w:p w14:paraId="34533D11" w14:textId="77777777" w:rsidR="00CB7EF8" w:rsidRPr="0012653A" w:rsidRDefault="00CB7EF8" w:rsidP="004068A5">
            <w:pPr>
              <w:tabs>
                <w:tab w:val="left" w:pos="90"/>
              </w:tabs>
              <w:rPr>
                <w:rFonts w:ascii="Arial" w:hAnsi="Arial"/>
              </w:rPr>
            </w:pPr>
          </w:p>
        </w:tc>
      </w:tr>
      <w:tr w:rsidR="00CB7EF8" w:rsidRPr="0012653A" w14:paraId="5724F46E" w14:textId="77777777" w:rsidTr="004068A5">
        <w:trPr>
          <w:trHeight w:val="499"/>
        </w:trPr>
        <w:tc>
          <w:tcPr>
            <w:tcW w:w="2320" w:type="dxa"/>
            <w:shd w:val="clear" w:color="auto" w:fill="D9D9D9"/>
          </w:tcPr>
          <w:p w14:paraId="442AA9C4"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Telephone number for certifying entity:</w:t>
            </w:r>
          </w:p>
        </w:tc>
        <w:tc>
          <w:tcPr>
            <w:tcW w:w="6891" w:type="dxa"/>
            <w:gridSpan w:val="7"/>
          </w:tcPr>
          <w:p w14:paraId="33BF90DB" w14:textId="77777777" w:rsidR="00CB7EF8" w:rsidRPr="0012653A" w:rsidRDefault="00CB7EF8" w:rsidP="004068A5">
            <w:pPr>
              <w:tabs>
                <w:tab w:val="left" w:pos="90"/>
              </w:tabs>
              <w:rPr>
                <w:rFonts w:ascii="Arial" w:hAnsi="Arial"/>
              </w:rPr>
            </w:pPr>
          </w:p>
        </w:tc>
      </w:tr>
    </w:tbl>
    <w:p w14:paraId="3FC1F5C1" w14:textId="77777777" w:rsidR="00CB7EF8" w:rsidRPr="0012653A" w:rsidRDefault="00CB7EF8" w:rsidP="00CB7EF8">
      <w:pPr>
        <w:tabs>
          <w:tab w:val="left" w:pos="90"/>
        </w:tabs>
        <w:ind w:left="90"/>
        <w:rPr>
          <w:rFonts w:ascii="Arial" w:hAnsi="Arial"/>
        </w:rPr>
      </w:pPr>
    </w:p>
    <w:tbl>
      <w:tblPr>
        <w:tblW w:w="9648" w:type="dxa"/>
        <w:tblInd w:w="90" w:type="dxa"/>
        <w:tblLook w:val="04A0" w:firstRow="1" w:lastRow="0" w:firstColumn="1" w:lastColumn="0" w:noHBand="0" w:noVBand="1"/>
      </w:tblPr>
      <w:tblGrid>
        <w:gridCol w:w="4518"/>
        <w:gridCol w:w="450"/>
        <w:gridCol w:w="4680"/>
      </w:tblGrid>
      <w:tr w:rsidR="00CB7EF8" w:rsidRPr="0012653A" w14:paraId="2B654C23" w14:textId="77777777" w:rsidTr="004068A5">
        <w:tc>
          <w:tcPr>
            <w:tcW w:w="4518" w:type="dxa"/>
          </w:tcPr>
          <w:p w14:paraId="0EFDC622" w14:textId="77777777" w:rsidR="00CB7EF8" w:rsidRPr="0012653A" w:rsidRDefault="00CB7EF8" w:rsidP="004068A5">
            <w:pPr>
              <w:tabs>
                <w:tab w:val="left" w:pos="90"/>
              </w:tabs>
              <w:rPr>
                <w:rFonts w:ascii="Arial" w:hAnsi="Arial"/>
                <w:b/>
              </w:rPr>
            </w:pPr>
            <w:r w:rsidRPr="0012653A">
              <w:rPr>
                <w:rFonts w:ascii="Arial" w:hAnsi="Arial"/>
                <w:b/>
              </w:rPr>
              <w:t>For the Proposer:</w:t>
            </w:r>
            <w:r w:rsidRPr="0012653A">
              <w:rPr>
                <w:rFonts w:ascii="Arial" w:hAnsi="Arial"/>
                <w:b/>
              </w:rPr>
              <w:tab/>
            </w:r>
          </w:p>
        </w:tc>
        <w:tc>
          <w:tcPr>
            <w:tcW w:w="450" w:type="dxa"/>
          </w:tcPr>
          <w:p w14:paraId="38A6B1BC" w14:textId="77777777" w:rsidR="00CB7EF8" w:rsidRPr="0012653A" w:rsidRDefault="00CB7EF8" w:rsidP="004068A5">
            <w:pPr>
              <w:tabs>
                <w:tab w:val="left" w:pos="90"/>
              </w:tabs>
              <w:rPr>
                <w:rFonts w:ascii="Arial" w:hAnsi="Arial"/>
              </w:rPr>
            </w:pPr>
          </w:p>
        </w:tc>
        <w:tc>
          <w:tcPr>
            <w:tcW w:w="4680" w:type="dxa"/>
          </w:tcPr>
          <w:p w14:paraId="6DFD59A7" w14:textId="77777777" w:rsidR="00CB7EF8" w:rsidRPr="0012653A" w:rsidRDefault="00CB7EF8" w:rsidP="004068A5">
            <w:pPr>
              <w:tabs>
                <w:tab w:val="left" w:pos="0"/>
              </w:tabs>
              <w:rPr>
                <w:rFonts w:ascii="Arial" w:hAnsi="Arial"/>
                <w:b/>
              </w:rPr>
            </w:pPr>
            <w:r w:rsidRPr="0012653A">
              <w:rPr>
                <w:rFonts w:ascii="Arial" w:hAnsi="Arial"/>
                <w:b/>
              </w:rPr>
              <w:t>For the</w:t>
            </w:r>
            <w:r>
              <w:rPr>
                <w:rFonts w:ascii="Arial" w:hAnsi="Arial"/>
                <w:b/>
              </w:rPr>
              <w:t xml:space="preserve"> </w:t>
            </w:r>
            <w:r w:rsidRPr="0012653A">
              <w:rPr>
                <w:rFonts w:ascii="Arial" w:hAnsi="Arial"/>
                <w:b/>
              </w:rPr>
              <w:t>Subcontractor/Consultant</w:t>
            </w:r>
            <w:r w:rsidRPr="007E6919">
              <w:rPr>
                <w:rFonts w:ascii="Arial Bold" w:hAnsi="Arial Bold"/>
                <w:b/>
                <w:szCs w:val="24"/>
                <w:vertAlign w:val="superscript"/>
              </w:rPr>
              <w:t>(1)(2)</w:t>
            </w:r>
            <w:r w:rsidRPr="0012653A">
              <w:rPr>
                <w:rFonts w:ascii="Arial" w:hAnsi="Arial"/>
                <w:b/>
              </w:rPr>
              <w:t>:</w:t>
            </w:r>
          </w:p>
        </w:tc>
      </w:tr>
      <w:tr w:rsidR="00CB7EF8" w:rsidRPr="0012653A" w14:paraId="3CC6AD78" w14:textId="77777777" w:rsidTr="004068A5">
        <w:tc>
          <w:tcPr>
            <w:tcW w:w="4518" w:type="dxa"/>
            <w:tcBorders>
              <w:bottom w:val="single" w:sz="4" w:space="0" w:color="auto"/>
            </w:tcBorders>
          </w:tcPr>
          <w:p w14:paraId="6826A6EA" w14:textId="77777777" w:rsidR="00CB7EF8" w:rsidRPr="0012653A" w:rsidRDefault="00CB7EF8" w:rsidP="004068A5">
            <w:pPr>
              <w:tabs>
                <w:tab w:val="left" w:pos="90"/>
              </w:tabs>
              <w:spacing w:before="120" w:after="120"/>
              <w:rPr>
                <w:rFonts w:ascii="Arial" w:hAnsi="Arial"/>
              </w:rPr>
            </w:pPr>
          </w:p>
        </w:tc>
        <w:tc>
          <w:tcPr>
            <w:tcW w:w="450" w:type="dxa"/>
          </w:tcPr>
          <w:p w14:paraId="2DDE54CC"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4567DE44" w14:textId="77777777" w:rsidR="00CB7EF8" w:rsidRPr="0012653A" w:rsidRDefault="00CB7EF8" w:rsidP="004068A5">
            <w:pPr>
              <w:tabs>
                <w:tab w:val="left" w:pos="90"/>
              </w:tabs>
              <w:spacing w:before="120" w:after="120"/>
              <w:rPr>
                <w:rFonts w:ascii="Arial" w:hAnsi="Arial"/>
              </w:rPr>
            </w:pPr>
          </w:p>
        </w:tc>
      </w:tr>
      <w:tr w:rsidR="00CB7EF8" w:rsidRPr="0012653A" w14:paraId="7EAFDF0C" w14:textId="77777777" w:rsidTr="004068A5">
        <w:tc>
          <w:tcPr>
            <w:tcW w:w="4518" w:type="dxa"/>
            <w:tcBorders>
              <w:top w:val="single" w:sz="4" w:space="0" w:color="auto"/>
            </w:tcBorders>
          </w:tcPr>
          <w:p w14:paraId="2CF9BB79"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Signature</w:t>
            </w:r>
          </w:p>
        </w:tc>
        <w:tc>
          <w:tcPr>
            <w:tcW w:w="450" w:type="dxa"/>
          </w:tcPr>
          <w:p w14:paraId="0399D37F"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3F536E00"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Confirmed by:  (Signature)</w:t>
            </w:r>
          </w:p>
        </w:tc>
      </w:tr>
      <w:tr w:rsidR="00CB7EF8" w:rsidRPr="0012653A" w14:paraId="08ADB007" w14:textId="77777777" w:rsidTr="004068A5">
        <w:tc>
          <w:tcPr>
            <w:tcW w:w="4518" w:type="dxa"/>
            <w:tcBorders>
              <w:bottom w:val="single" w:sz="4" w:space="0" w:color="auto"/>
            </w:tcBorders>
          </w:tcPr>
          <w:p w14:paraId="3C0CC286" w14:textId="77777777" w:rsidR="00CB7EF8" w:rsidRPr="0012653A" w:rsidRDefault="00CB7EF8" w:rsidP="004068A5">
            <w:pPr>
              <w:tabs>
                <w:tab w:val="left" w:pos="90"/>
              </w:tabs>
              <w:spacing w:before="120" w:after="120"/>
              <w:rPr>
                <w:rFonts w:ascii="Arial" w:hAnsi="Arial"/>
              </w:rPr>
            </w:pPr>
          </w:p>
        </w:tc>
        <w:tc>
          <w:tcPr>
            <w:tcW w:w="450" w:type="dxa"/>
          </w:tcPr>
          <w:p w14:paraId="508F6F90"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29B7BBD5" w14:textId="77777777" w:rsidR="00CB7EF8" w:rsidRPr="0012653A" w:rsidRDefault="00CB7EF8" w:rsidP="004068A5">
            <w:pPr>
              <w:tabs>
                <w:tab w:val="left" w:pos="90"/>
              </w:tabs>
              <w:spacing w:before="120" w:after="120"/>
              <w:rPr>
                <w:rFonts w:ascii="Arial" w:hAnsi="Arial"/>
              </w:rPr>
            </w:pPr>
          </w:p>
        </w:tc>
      </w:tr>
      <w:tr w:rsidR="00CB7EF8" w:rsidRPr="0012653A" w14:paraId="0977DBC2" w14:textId="77777777" w:rsidTr="004068A5">
        <w:tc>
          <w:tcPr>
            <w:tcW w:w="4518" w:type="dxa"/>
            <w:tcBorders>
              <w:top w:val="single" w:sz="4" w:space="0" w:color="auto"/>
            </w:tcBorders>
          </w:tcPr>
          <w:p w14:paraId="0A46A143" w14:textId="77777777" w:rsidR="00CB7EF8" w:rsidRPr="0012653A" w:rsidRDefault="00CB7EF8" w:rsidP="004068A5">
            <w:pPr>
              <w:tabs>
                <w:tab w:val="left" w:pos="90"/>
              </w:tabs>
              <w:rPr>
                <w:rFonts w:ascii="Arial" w:hAnsi="Arial"/>
              </w:rPr>
            </w:pPr>
            <w:r w:rsidRPr="0012653A">
              <w:rPr>
                <w:rFonts w:ascii="Arial" w:hAnsi="Arial"/>
                <w:sz w:val="20"/>
              </w:rPr>
              <w:t>(</w:t>
            </w:r>
            <w:r w:rsidRPr="0012653A">
              <w:rPr>
                <w:rFonts w:ascii="Arial" w:hAnsi="Arial"/>
                <w:sz w:val="16"/>
                <w:szCs w:val="16"/>
              </w:rPr>
              <w:t>Printed or typed name)</w:t>
            </w:r>
          </w:p>
        </w:tc>
        <w:tc>
          <w:tcPr>
            <w:tcW w:w="450" w:type="dxa"/>
          </w:tcPr>
          <w:p w14:paraId="52A53AF7"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27D3F557"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(Printed or typed name)</w:t>
            </w:r>
          </w:p>
        </w:tc>
      </w:tr>
      <w:tr w:rsidR="00CB7EF8" w:rsidRPr="0012653A" w14:paraId="0E7E16F8" w14:textId="77777777" w:rsidTr="004068A5">
        <w:tc>
          <w:tcPr>
            <w:tcW w:w="4518" w:type="dxa"/>
            <w:tcBorders>
              <w:bottom w:val="single" w:sz="4" w:space="0" w:color="auto"/>
            </w:tcBorders>
          </w:tcPr>
          <w:p w14:paraId="56364A16" w14:textId="77777777" w:rsidR="00CB7EF8" w:rsidRPr="0012653A" w:rsidRDefault="00CB7EF8" w:rsidP="004068A5">
            <w:pPr>
              <w:tabs>
                <w:tab w:val="left" w:pos="90"/>
              </w:tabs>
              <w:spacing w:before="120" w:after="120"/>
              <w:rPr>
                <w:rFonts w:ascii="Arial" w:hAnsi="Arial"/>
              </w:rPr>
            </w:pPr>
          </w:p>
        </w:tc>
        <w:tc>
          <w:tcPr>
            <w:tcW w:w="450" w:type="dxa"/>
          </w:tcPr>
          <w:p w14:paraId="7BC51910"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535F6A4E" w14:textId="77777777" w:rsidR="00CB7EF8" w:rsidRPr="0012653A" w:rsidRDefault="00CB7EF8" w:rsidP="004068A5">
            <w:pPr>
              <w:tabs>
                <w:tab w:val="left" w:pos="90"/>
              </w:tabs>
              <w:spacing w:before="120" w:after="120"/>
              <w:rPr>
                <w:rFonts w:ascii="Arial" w:hAnsi="Arial"/>
              </w:rPr>
            </w:pPr>
          </w:p>
        </w:tc>
      </w:tr>
      <w:tr w:rsidR="00CB7EF8" w:rsidRPr="0012653A" w14:paraId="3ABB7F92" w14:textId="77777777" w:rsidTr="004068A5">
        <w:tc>
          <w:tcPr>
            <w:tcW w:w="4518" w:type="dxa"/>
            <w:tcBorders>
              <w:top w:val="single" w:sz="4" w:space="0" w:color="auto"/>
            </w:tcBorders>
          </w:tcPr>
          <w:p w14:paraId="1643D966" w14:textId="77777777" w:rsidR="00CB7EF8" w:rsidRPr="0012653A" w:rsidRDefault="00CB7EF8" w:rsidP="004068A5">
            <w:pPr>
              <w:tabs>
                <w:tab w:val="left" w:pos="90"/>
              </w:tabs>
              <w:rPr>
                <w:rFonts w:ascii="Arial" w:hAnsi="Arial"/>
                <w:vertAlign w:val="superscript"/>
              </w:rPr>
            </w:pPr>
            <w:r w:rsidRPr="0012653A">
              <w:rPr>
                <w:rFonts w:ascii="Arial" w:hAnsi="Arial"/>
                <w:vertAlign w:val="superscript"/>
              </w:rPr>
              <w:t>Title</w:t>
            </w:r>
          </w:p>
        </w:tc>
        <w:tc>
          <w:tcPr>
            <w:tcW w:w="450" w:type="dxa"/>
          </w:tcPr>
          <w:p w14:paraId="43F7E576"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182ABDAE"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Title</w:t>
            </w:r>
          </w:p>
        </w:tc>
      </w:tr>
      <w:tr w:rsidR="00CB7EF8" w:rsidRPr="0012653A" w14:paraId="487CA79D" w14:textId="77777777" w:rsidTr="004068A5">
        <w:tc>
          <w:tcPr>
            <w:tcW w:w="4518" w:type="dxa"/>
            <w:tcBorders>
              <w:bottom w:val="single" w:sz="4" w:space="0" w:color="auto"/>
            </w:tcBorders>
          </w:tcPr>
          <w:p w14:paraId="4619E931" w14:textId="77777777" w:rsidR="00CB7EF8" w:rsidRPr="0012653A" w:rsidRDefault="00CB7EF8" w:rsidP="004068A5">
            <w:pPr>
              <w:tabs>
                <w:tab w:val="left" w:pos="90"/>
              </w:tabs>
              <w:spacing w:before="120" w:after="120"/>
              <w:rPr>
                <w:rFonts w:ascii="Arial" w:hAnsi="Arial"/>
              </w:rPr>
            </w:pPr>
          </w:p>
        </w:tc>
        <w:tc>
          <w:tcPr>
            <w:tcW w:w="450" w:type="dxa"/>
          </w:tcPr>
          <w:p w14:paraId="6B13DEE1"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745A5505" w14:textId="77777777" w:rsidR="00CB7EF8" w:rsidRPr="0012653A" w:rsidRDefault="00CB7EF8" w:rsidP="004068A5">
            <w:pPr>
              <w:tabs>
                <w:tab w:val="left" w:pos="90"/>
              </w:tabs>
              <w:spacing w:before="120" w:after="120"/>
              <w:rPr>
                <w:rFonts w:ascii="Arial" w:hAnsi="Arial"/>
              </w:rPr>
            </w:pPr>
          </w:p>
        </w:tc>
      </w:tr>
      <w:tr w:rsidR="00CB7EF8" w:rsidRPr="0012653A" w14:paraId="5898DF32" w14:textId="77777777" w:rsidTr="004068A5">
        <w:tc>
          <w:tcPr>
            <w:tcW w:w="4518" w:type="dxa"/>
            <w:tcBorders>
              <w:top w:val="single" w:sz="4" w:space="0" w:color="auto"/>
            </w:tcBorders>
          </w:tcPr>
          <w:p w14:paraId="7137032E"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Date</w:t>
            </w:r>
          </w:p>
        </w:tc>
        <w:tc>
          <w:tcPr>
            <w:tcW w:w="450" w:type="dxa"/>
          </w:tcPr>
          <w:p w14:paraId="6681F10C"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22094495"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Date</w:t>
            </w:r>
          </w:p>
        </w:tc>
      </w:tr>
    </w:tbl>
    <w:p w14:paraId="7BB75D8C" w14:textId="77777777" w:rsidR="00CB7EF8" w:rsidRPr="005B65FE" w:rsidRDefault="00CB7EF8" w:rsidP="00CB7EF8">
      <w:pPr>
        <w:pStyle w:val="dbNormal"/>
        <w:spacing w:after="0"/>
        <w:jc w:val="center"/>
        <w:rPr>
          <w:b/>
        </w:rPr>
      </w:pPr>
      <w:r w:rsidRPr="005B65FE">
        <w:rPr>
          <w:b/>
        </w:rPr>
        <w:t>Certification Regarding Debarment, Suspension, Ineligibility</w:t>
      </w:r>
    </w:p>
    <w:p w14:paraId="448CC2A3" w14:textId="77777777" w:rsidR="00CB7EF8" w:rsidRPr="005B65FE" w:rsidRDefault="00CB7EF8" w:rsidP="00CB7EF8">
      <w:pPr>
        <w:pStyle w:val="dbNormal"/>
        <w:jc w:val="center"/>
        <w:rPr>
          <w:b/>
        </w:rPr>
      </w:pPr>
      <w:r w:rsidRPr="005B65FE">
        <w:rPr>
          <w:b/>
        </w:rPr>
        <w:t>and Voluntary Exclusion Lower Tier Covered Transactions</w:t>
      </w:r>
    </w:p>
    <w:p w14:paraId="6713CDF1" w14:textId="044F24D4" w:rsidR="00CB7EF8" w:rsidRPr="0012653A" w:rsidRDefault="00CB7EF8" w:rsidP="00CB7EF8">
      <w:pPr>
        <w:pStyle w:val="BodyText"/>
        <w:numPr>
          <w:ilvl w:val="0"/>
          <w:numId w:val="17"/>
        </w:numPr>
        <w:overflowPunct/>
        <w:autoSpaceDE/>
        <w:autoSpaceDN/>
        <w:adjustRightInd/>
        <w:spacing w:before="0" w:after="120"/>
        <w:ind w:left="389" w:hanging="389"/>
        <w:textAlignment w:val="auto"/>
        <w:rPr>
          <w:rFonts w:ascii="Arial" w:hAnsi="Arial"/>
          <w:sz w:val="22"/>
        </w:rPr>
      </w:pPr>
      <w:r w:rsidRPr="0012653A">
        <w:rPr>
          <w:rFonts w:ascii="Arial" w:hAnsi="Arial"/>
          <w:sz w:val="22"/>
        </w:rPr>
        <w:t>The prospective lower tier participant (Subcontractor</w:t>
      </w:r>
      <w:r>
        <w:rPr>
          <w:rFonts w:ascii="Arial" w:hAnsi="Arial"/>
          <w:sz w:val="22"/>
        </w:rPr>
        <w:t>/consultant</w:t>
      </w:r>
      <w:r w:rsidRPr="0012653A">
        <w:rPr>
          <w:rFonts w:ascii="Arial" w:hAnsi="Arial"/>
          <w:sz w:val="22"/>
        </w:rPr>
        <w:t xml:space="preserve">) certifies, by submission of its proposal, that neither it nor its principals is presently debarred, suspended, proposed for debarment, declared ineligible, or voluntarily excluded from participation in the </w:t>
      </w:r>
      <w:sdt>
        <w:sdtPr>
          <w:rPr>
            <w:rFonts w:ascii="Arial" w:hAnsi="Arial"/>
            <w:sz w:val="22"/>
          </w:rPr>
          <w:alias w:val="Title"/>
          <w:id w:val="17970411"/>
          <w:placeholder>
            <w:docPart w:val="C5F61B92A7624626A01E17F83A7D8BE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sz w:val="22"/>
            </w:rPr>
            <w:t>Cashless Tolling</w:t>
          </w:r>
        </w:sdtContent>
      </w:sdt>
      <w:r w:rsidRPr="0012653A">
        <w:rPr>
          <w:rFonts w:ascii="Arial" w:hAnsi="Arial"/>
          <w:sz w:val="22"/>
        </w:rPr>
        <w:t>,</w:t>
      </w:r>
      <w:r>
        <w:rPr>
          <w:rFonts w:ascii="Arial" w:hAnsi="Arial"/>
          <w:sz w:val="22"/>
        </w:rPr>
        <w:t xml:space="preserve"> Design-Build Project,</w:t>
      </w:r>
      <w:r w:rsidRPr="0012653A">
        <w:rPr>
          <w:rFonts w:ascii="Arial" w:hAnsi="Arial"/>
          <w:sz w:val="22"/>
        </w:rPr>
        <w:t xml:space="preserve"> </w:t>
      </w:r>
      <w:sdt>
        <w:sdtPr>
          <w:rPr>
            <w:rFonts w:ascii="Arial" w:hAnsi="Arial"/>
            <w:sz w:val="22"/>
          </w:rPr>
          <w:alias w:val="Keywords"/>
          <w:id w:val="17970412"/>
          <w:placeholder>
            <w:docPart w:val="9E9839A6BB0A41F59D23A759AE46AADA"/>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Arial" w:hAnsi="Arial"/>
              <w:sz w:val="22"/>
            </w:rPr>
            <w:t>TA 19-1, Contract No. D800002</w:t>
          </w:r>
        </w:sdtContent>
      </w:sdt>
      <w:r w:rsidRPr="0012653A">
        <w:rPr>
          <w:rFonts w:ascii="Arial" w:hAnsi="Arial"/>
          <w:sz w:val="22"/>
        </w:rPr>
        <w:t xml:space="preserve">, </w:t>
      </w:r>
      <w:r>
        <w:rPr>
          <w:rFonts w:ascii="Arial" w:hAnsi="Arial"/>
          <w:sz w:val="22"/>
        </w:rPr>
        <w:t xml:space="preserve">Contract No. D800002, </w:t>
      </w:r>
      <w:r w:rsidRPr="0012653A">
        <w:rPr>
          <w:rFonts w:ascii="Arial" w:hAnsi="Arial"/>
          <w:sz w:val="22"/>
        </w:rPr>
        <w:t xml:space="preserve">by any Federal </w:t>
      </w:r>
      <w:r>
        <w:rPr>
          <w:rFonts w:ascii="Arial" w:hAnsi="Arial"/>
          <w:sz w:val="22"/>
        </w:rPr>
        <w:t>Authority</w:t>
      </w:r>
      <w:r w:rsidRPr="0012653A">
        <w:rPr>
          <w:rFonts w:ascii="Arial" w:hAnsi="Arial"/>
          <w:sz w:val="22"/>
        </w:rPr>
        <w:t xml:space="preserve"> or agency.</w:t>
      </w:r>
    </w:p>
    <w:p w14:paraId="0C7C7959" w14:textId="0E29BB8E" w:rsidR="005C63AD" w:rsidRPr="00CB7EF8" w:rsidRDefault="00CB7EF8" w:rsidP="004068A5">
      <w:pPr>
        <w:numPr>
          <w:ilvl w:val="0"/>
          <w:numId w:val="17"/>
        </w:numPr>
        <w:overflowPunct/>
        <w:autoSpaceDE/>
        <w:autoSpaceDN/>
        <w:adjustRightInd/>
        <w:spacing w:after="120"/>
        <w:jc w:val="both"/>
        <w:textAlignment w:val="auto"/>
        <w:rPr>
          <w:rFonts w:ascii="Arial" w:hAnsi="Arial"/>
          <w:sz w:val="22"/>
        </w:rPr>
      </w:pPr>
      <w:r w:rsidRPr="00CB7EF8">
        <w:rPr>
          <w:rFonts w:ascii="Arial" w:hAnsi="Arial"/>
          <w:sz w:val="22"/>
        </w:rPr>
        <w:lastRenderedPageBreak/>
        <w:t>Where the prospective lower tier participant is unable to certify to any of the statements in this certification, such prospective participant shall attach an explanation to its proposal.</w:t>
      </w:r>
      <w:r w:rsidR="005C63AD" w:rsidRPr="00CB7EF8">
        <w:rPr>
          <w:rFonts w:ascii="Arial" w:hAnsi="Arial"/>
          <w:sz w:val="22"/>
        </w:rPr>
        <w:t>.</w:t>
      </w:r>
    </w:p>
    <w:p w14:paraId="1E4814D7" w14:textId="77777777" w:rsidR="005C63AD" w:rsidRPr="0012653A" w:rsidRDefault="005C63AD" w:rsidP="005C63AD">
      <w:pPr>
        <w:pStyle w:val="05BodyText"/>
        <w:sectPr w:rsidR="005C63AD" w:rsidRPr="0012653A" w:rsidSect="0085330A">
          <w:headerReference w:type="even" r:id="rId60"/>
          <w:headerReference w:type="default" r:id="rId61"/>
          <w:footerReference w:type="default" r:id="rId62"/>
          <w:headerReference w:type="first" r:id="rId63"/>
          <w:endnotePr>
            <w:numFmt w:val="decimal"/>
          </w:endnotePr>
          <w:pgSz w:w="12240" w:h="15840" w:code="1"/>
          <w:pgMar w:top="1440" w:right="1440" w:bottom="1440" w:left="1440" w:header="720" w:footer="720" w:gutter="0"/>
          <w:pgNumType w:start="1"/>
          <w:cols w:space="720"/>
          <w:docGrid w:linePitch="326"/>
        </w:sectPr>
      </w:pPr>
    </w:p>
    <w:p w14:paraId="4E5436D9" w14:textId="77777777" w:rsidR="005C63AD" w:rsidRPr="0012653A" w:rsidRDefault="005C63AD" w:rsidP="005C63AD">
      <w:pPr>
        <w:pStyle w:val="Heading1"/>
        <w:spacing w:before="0"/>
        <w:rPr>
          <w:szCs w:val="28"/>
        </w:rPr>
      </w:pPr>
      <w:r w:rsidRPr="0012653A">
        <w:rPr>
          <w:szCs w:val="28"/>
        </w:rPr>
        <w:lastRenderedPageBreak/>
        <w:t>FORM NC</w:t>
      </w:r>
    </w:p>
    <w:p w14:paraId="0FC90C42" w14:textId="77777777" w:rsidR="005B65FE" w:rsidRPr="0012653A" w:rsidRDefault="005B65FE" w:rsidP="005B65FE">
      <w:pPr>
        <w:pStyle w:val="Caption"/>
        <w:spacing w:before="240"/>
      </w:pPr>
      <w:r w:rsidRPr="0012653A">
        <w:t>NON-COLLUSION AFFIDAVIT</w:t>
      </w:r>
    </w:p>
    <w:p w14:paraId="2EE80942" w14:textId="77777777" w:rsidR="005C63AD" w:rsidRPr="0012653A" w:rsidRDefault="005C63AD" w:rsidP="005C63AD">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833"/>
        <w:gridCol w:w="1083"/>
      </w:tblGrid>
      <w:tr w:rsidR="005C63AD" w:rsidRPr="0012653A" w14:paraId="4FFA8CC7" w14:textId="77777777" w:rsidTr="0085330A">
        <w:tc>
          <w:tcPr>
            <w:tcW w:w="1458" w:type="dxa"/>
            <w:tcBorders>
              <w:top w:val="nil"/>
              <w:left w:val="nil"/>
              <w:bottom w:val="nil"/>
              <w:right w:val="nil"/>
            </w:tcBorders>
          </w:tcPr>
          <w:p w14:paraId="16B7F52E" w14:textId="77777777" w:rsidR="005C63AD" w:rsidRPr="0012653A" w:rsidRDefault="005C63AD" w:rsidP="0085330A">
            <w:pPr>
              <w:spacing w:before="120" w:after="120"/>
              <w:jc w:val="right"/>
              <w:rPr>
                <w:rFonts w:ascii="Arial" w:hAnsi="Arial"/>
              </w:rPr>
            </w:pPr>
            <w:r w:rsidRPr="0012653A">
              <w:rPr>
                <w:rFonts w:ascii="Arial" w:hAnsi="Arial"/>
              </w:rPr>
              <w:t xml:space="preserve">State of </w:t>
            </w:r>
          </w:p>
        </w:tc>
        <w:tc>
          <w:tcPr>
            <w:tcW w:w="7020" w:type="dxa"/>
            <w:tcBorders>
              <w:top w:val="nil"/>
              <w:left w:val="nil"/>
              <w:bottom w:val="single" w:sz="4" w:space="0" w:color="auto"/>
              <w:right w:val="nil"/>
            </w:tcBorders>
            <w:vAlign w:val="center"/>
          </w:tcPr>
          <w:p w14:paraId="2A45B523" w14:textId="77777777" w:rsidR="005C63AD" w:rsidRPr="0012653A" w:rsidRDefault="005C63AD" w:rsidP="0085330A">
            <w:pPr>
              <w:rPr>
                <w:rFonts w:ascii="Arial" w:hAnsi="Arial"/>
              </w:rPr>
            </w:pPr>
          </w:p>
        </w:tc>
        <w:tc>
          <w:tcPr>
            <w:tcW w:w="1098" w:type="dxa"/>
            <w:vMerge w:val="restart"/>
            <w:tcBorders>
              <w:top w:val="nil"/>
              <w:left w:val="nil"/>
              <w:bottom w:val="nil"/>
              <w:right w:val="nil"/>
            </w:tcBorders>
            <w:vAlign w:val="center"/>
          </w:tcPr>
          <w:p w14:paraId="4F42C7DF" w14:textId="77777777" w:rsidR="005C63AD" w:rsidRPr="0012653A" w:rsidRDefault="005C63AD" w:rsidP="0085330A">
            <w:pPr>
              <w:rPr>
                <w:rFonts w:ascii="Arial" w:hAnsi="Arial"/>
              </w:rPr>
            </w:pPr>
            <w:r w:rsidRPr="0012653A">
              <w:rPr>
                <w:rFonts w:ascii="Arial" w:hAnsi="Arial"/>
              </w:rPr>
              <w:t>}ss</w:t>
            </w:r>
          </w:p>
        </w:tc>
      </w:tr>
      <w:tr w:rsidR="005C63AD" w:rsidRPr="0012653A" w14:paraId="0441F78D" w14:textId="77777777" w:rsidTr="0085330A">
        <w:tc>
          <w:tcPr>
            <w:tcW w:w="1458" w:type="dxa"/>
            <w:tcBorders>
              <w:top w:val="nil"/>
              <w:left w:val="nil"/>
              <w:bottom w:val="nil"/>
              <w:right w:val="nil"/>
            </w:tcBorders>
          </w:tcPr>
          <w:p w14:paraId="59F7952B" w14:textId="77777777" w:rsidR="005C63AD" w:rsidRPr="0012653A" w:rsidRDefault="005C63AD" w:rsidP="0085330A">
            <w:pPr>
              <w:spacing w:before="120" w:after="120"/>
              <w:jc w:val="right"/>
              <w:rPr>
                <w:rFonts w:ascii="Arial" w:hAnsi="Arial"/>
              </w:rPr>
            </w:pPr>
            <w:r w:rsidRPr="0012653A">
              <w:rPr>
                <w:rFonts w:ascii="Arial" w:hAnsi="Arial"/>
              </w:rPr>
              <w:t>County of</w:t>
            </w:r>
          </w:p>
        </w:tc>
        <w:tc>
          <w:tcPr>
            <w:tcW w:w="7020" w:type="dxa"/>
            <w:tcBorders>
              <w:top w:val="single" w:sz="4" w:space="0" w:color="auto"/>
              <w:left w:val="nil"/>
              <w:bottom w:val="single" w:sz="4" w:space="0" w:color="auto"/>
              <w:right w:val="nil"/>
            </w:tcBorders>
            <w:vAlign w:val="center"/>
          </w:tcPr>
          <w:p w14:paraId="0A227B86"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67E9828B" w14:textId="77777777" w:rsidR="005C63AD" w:rsidRPr="0012653A" w:rsidRDefault="005C63AD" w:rsidP="0085330A">
            <w:pPr>
              <w:rPr>
                <w:rFonts w:ascii="Arial" w:hAnsi="Arial"/>
              </w:rPr>
            </w:pPr>
          </w:p>
        </w:tc>
      </w:tr>
    </w:tbl>
    <w:p w14:paraId="71C282A8" w14:textId="77777777" w:rsidR="005C63AD" w:rsidRPr="0012653A" w:rsidRDefault="005C63AD" w:rsidP="005C63AD">
      <w:pPr>
        <w:jc w:val="both"/>
        <w:rPr>
          <w:rFonts w:ascii="Arial" w:hAnsi="Arial"/>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174"/>
        <w:gridCol w:w="799"/>
        <w:gridCol w:w="2190"/>
        <w:gridCol w:w="400"/>
        <w:gridCol w:w="3136"/>
      </w:tblGrid>
      <w:tr w:rsidR="005C63AD" w:rsidRPr="0012653A" w14:paraId="0D5F8E72" w14:textId="77777777" w:rsidTr="0085330A">
        <w:tc>
          <w:tcPr>
            <w:tcW w:w="9576" w:type="dxa"/>
            <w:gridSpan w:val="6"/>
            <w:tcBorders>
              <w:top w:val="nil"/>
              <w:left w:val="nil"/>
              <w:bottom w:val="nil"/>
              <w:right w:val="nil"/>
            </w:tcBorders>
          </w:tcPr>
          <w:p w14:paraId="4E1B6E34" w14:textId="77777777" w:rsidR="005C63AD" w:rsidRPr="0012653A" w:rsidRDefault="005C63AD" w:rsidP="0085330A">
            <w:pPr>
              <w:jc w:val="both"/>
              <w:rPr>
                <w:rFonts w:ascii="Arial" w:hAnsi="Arial"/>
                <w:szCs w:val="24"/>
              </w:rPr>
            </w:pPr>
            <w:r w:rsidRPr="0012653A">
              <w:rPr>
                <w:rFonts w:ascii="Arial" w:hAnsi="Arial"/>
                <w:sz w:val="22"/>
                <w:szCs w:val="24"/>
              </w:rPr>
              <w:t>Each of the undersigned, being first duly sworn, deposes and says that:</w:t>
            </w:r>
          </w:p>
        </w:tc>
      </w:tr>
      <w:tr w:rsidR="005C63AD" w:rsidRPr="0012653A" w14:paraId="35BFDB0D" w14:textId="77777777" w:rsidTr="0085330A">
        <w:tc>
          <w:tcPr>
            <w:tcW w:w="2898" w:type="dxa"/>
            <w:gridSpan w:val="2"/>
            <w:tcBorders>
              <w:top w:val="nil"/>
              <w:left w:val="nil"/>
              <w:bottom w:val="single" w:sz="4" w:space="0" w:color="auto"/>
              <w:right w:val="nil"/>
            </w:tcBorders>
            <w:vAlign w:val="center"/>
          </w:tcPr>
          <w:p w14:paraId="25E85ED1"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5E8A42A1"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2AF7FF"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0078E5DB"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3916AB8C" w14:textId="77777777" w:rsidR="005C63AD" w:rsidRPr="0012653A" w:rsidRDefault="005C63AD" w:rsidP="0085330A">
            <w:pPr>
              <w:rPr>
                <w:rFonts w:ascii="Arial" w:hAnsi="Arial"/>
                <w:szCs w:val="24"/>
              </w:rPr>
            </w:pPr>
          </w:p>
        </w:tc>
      </w:tr>
      <w:tr w:rsidR="005C63AD" w:rsidRPr="0012653A" w14:paraId="39054E99" w14:textId="77777777" w:rsidTr="0085330A">
        <w:tc>
          <w:tcPr>
            <w:tcW w:w="2898" w:type="dxa"/>
            <w:gridSpan w:val="2"/>
            <w:tcBorders>
              <w:top w:val="single" w:sz="4" w:space="0" w:color="auto"/>
              <w:left w:val="nil"/>
              <w:bottom w:val="nil"/>
              <w:right w:val="nil"/>
            </w:tcBorders>
            <w:vAlign w:val="center"/>
          </w:tcPr>
          <w:p w14:paraId="1C4341B7" w14:textId="1D1C5289" w:rsidR="005C63AD" w:rsidRPr="0012653A" w:rsidRDefault="005C63AD" w:rsidP="0085330A">
            <w:pPr>
              <w:rPr>
                <w:rFonts w:ascii="Arial" w:hAnsi="Arial"/>
                <w:sz w:val="16"/>
                <w:szCs w:val="16"/>
              </w:rPr>
            </w:pPr>
            <w:r w:rsidRPr="0012653A">
              <w:rPr>
                <w:rFonts w:ascii="Arial" w:hAnsi="Arial"/>
                <w:sz w:val="16"/>
                <w:szCs w:val="16"/>
              </w:rPr>
              <w:t>(</w:t>
            </w:r>
            <w:r w:rsidR="00BF7E7C" w:rsidRPr="0012653A">
              <w:rPr>
                <w:rFonts w:ascii="Arial" w:hAnsi="Arial"/>
                <w:sz w:val="16"/>
                <w:szCs w:val="16"/>
              </w:rPr>
              <w:t>Name</w:t>
            </w:r>
            <w:r w:rsidR="00BF7E7C">
              <w:rPr>
                <w:rFonts w:ascii="Arial" w:hAnsi="Arial"/>
                <w:sz w:val="16"/>
                <w:szCs w:val="16"/>
              </w:rPr>
              <w:t xml:space="preserve"> and Signature</w:t>
            </w:r>
            <w:r w:rsidRPr="0012653A">
              <w:rPr>
                <w:rFonts w:ascii="Arial" w:hAnsi="Arial"/>
                <w:sz w:val="16"/>
                <w:szCs w:val="16"/>
              </w:rPr>
              <w:t>)</w:t>
            </w:r>
          </w:p>
        </w:tc>
        <w:tc>
          <w:tcPr>
            <w:tcW w:w="810" w:type="dxa"/>
            <w:tcBorders>
              <w:top w:val="nil"/>
              <w:left w:val="nil"/>
              <w:bottom w:val="nil"/>
              <w:right w:val="nil"/>
            </w:tcBorders>
            <w:vAlign w:val="center"/>
          </w:tcPr>
          <w:p w14:paraId="5B3CC19A" w14:textId="77777777" w:rsidR="005C63AD" w:rsidRPr="0012653A" w:rsidRDefault="005C63AD" w:rsidP="0085330A">
            <w:pPr>
              <w:rPr>
                <w:rFonts w:ascii="Arial" w:hAnsi="Arial"/>
                <w:sz w:val="16"/>
                <w:szCs w:val="16"/>
              </w:rPr>
            </w:pPr>
          </w:p>
        </w:tc>
        <w:tc>
          <w:tcPr>
            <w:tcW w:w="2250" w:type="dxa"/>
            <w:tcBorders>
              <w:top w:val="nil"/>
              <w:left w:val="nil"/>
              <w:bottom w:val="nil"/>
              <w:right w:val="nil"/>
            </w:tcBorders>
            <w:vAlign w:val="center"/>
          </w:tcPr>
          <w:p w14:paraId="44DC0CA8"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48DE6F75" w14:textId="77777777" w:rsidR="005C63AD" w:rsidRPr="0012653A" w:rsidRDefault="005C63AD" w:rsidP="0085330A">
            <w:pPr>
              <w:rPr>
                <w:rFonts w:ascii="Arial" w:hAnsi="Arial"/>
                <w:sz w:val="16"/>
                <w:szCs w:val="16"/>
              </w:rPr>
            </w:pPr>
          </w:p>
        </w:tc>
        <w:tc>
          <w:tcPr>
            <w:tcW w:w="3218" w:type="dxa"/>
            <w:tcBorders>
              <w:top w:val="nil"/>
              <w:left w:val="nil"/>
              <w:bottom w:val="nil"/>
              <w:right w:val="nil"/>
            </w:tcBorders>
            <w:vAlign w:val="center"/>
          </w:tcPr>
          <w:p w14:paraId="1866C0F6"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42D3C894" w14:textId="77777777" w:rsidTr="0085330A">
        <w:tc>
          <w:tcPr>
            <w:tcW w:w="2898" w:type="dxa"/>
            <w:gridSpan w:val="2"/>
            <w:tcBorders>
              <w:top w:val="nil"/>
              <w:left w:val="nil"/>
              <w:bottom w:val="single" w:sz="4" w:space="0" w:color="auto"/>
              <w:right w:val="nil"/>
            </w:tcBorders>
            <w:vAlign w:val="center"/>
          </w:tcPr>
          <w:p w14:paraId="1BA50406"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249815C0"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8729BC"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5158F9F9"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5D7A95DB" w14:textId="77777777" w:rsidR="005C63AD" w:rsidRPr="0012653A" w:rsidRDefault="005C63AD" w:rsidP="0085330A">
            <w:pPr>
              <w:rPr>
                <w:rFonts w:ascii="Arial" w:hAnsi="Arial"/>
                <w:szCs w:val="24"/>
              </w:rPr>
            </w:pPr>
          </w:p>
        </w:tc>
      </w:tr>
      <w:tr w:rsidR="005C63AD" w:rsidRPr="0012653A" w14:paraId="3C709654" w14:textId="77777777" w:rsidTr="0085330A">
        <w:tc>
          <w:tcPr>
            <w:tcW w:w="2898" w:type="dxa"/>
            <w:gridSpan w:val="2"/>
            <w:tcBorders>
              <w:top w:val="single" w:sz="4" w:space="0" w:color="auto"/>
              <w:left w:val="nil"/>
              <w:bottom w:val="nil"/>
              <w:right w:val="nil"/>
            </w:tcBorders>
            <w:vAlign w:val="center"/>
          </w:tcPr>
          <w:p w14:paraId="51C29D52" w14:textId="15EBAB13" w:rsidR="005C63AD" w:rsidRPr="0012653A" w:rsidRDefault="005C63AD" w:rsidP="0085330A">
            <w:pPr>
              <w:rPr>
                <w:rFonts w:ascii="Arial" w:hAnsi="Arial"/>
                <w:sz w:val="16"/>
                <w:szCs w:val="16"/>
              </w:rPr>
            </w:pPr>
            <w:r w:rsidRPr="0012653A">
              <w:rPr>
                <w:rFonts w:ascii="Arial" w:hAnsi="Arial"/>
                <w:sz w:val="16"/>
                <w:szCs w:val="16"/>
              </w:rPr>
              <w:t>(</w:t>
            </w:r>
            <w:r w:rsidR="00BF7E7C" w:rsidRPr="0012653A">
              <w:rPr>
                <w:rFonts w:ascii="Arial" w:hAnsi="Arial"/>
                <w:sz w:val="16"/>
                <w:szCs w:val="16"/>
              </w:rPr>
              <w:t>Name</w:t>
            </w:r>
            <w:r w:rsidR="00BF7E7C">
              <w:rPr>
                <w:rFonts w:ascii="Arial" w:hAnsi="Arial"/>
                <w:sz w:val="16"/>
                <w:szCs w:val="16"/>
              </w:rPr>
              <w:t xml:space="preserve"> and Signature</w:t>
            </w:r>
            <w:r w:rsidRPr="0012653A">
              <w:rPr>
                <w:rFonts w:ascii="Arial" w:hAnsi="Arial"/>
                <w:sz w:val="16"/>
                <w:szCs w:val="16"/>
              </w:rPr>
              <w:t>)</w:t>
            </w:r>
          </w:p>
        </w:tc>
        <w:tc>
          <w:tcPr>
            <w:tcW w:w="810" w:type="dxa"/>
            <w:tcBorders>
              <w:top w:val="nil"/>
              <w:left w:val="nil"/>
              <w:bottom w:val="nil"/>
              <w:right w:val="nil"/>
            </w:tcBorders>
            <w:vAlign w:val="center"/>
          </w:tcPr>
          <w:p w14:paraId="321A3E8A" w14:textId="77777777" w:rsidR="005C63AD" w:rsidRPr="0012653A" w:rsidRDefault="005C63AD" w:rsidP="0085330A">
            <w:pPr>
              <w:rPr>
                <w:rFonts w:ascii="Arial" w:hAnsi="Arial"/>
                <w:sz w:val="16"/>
                <w:szCs w:val="16"/>
              </w:rPr>
            </w:pPr>
          </w:p>
        </w:tc>
        <w:tc>
          <w:tcPr>
            <w:tcW w:w="2250" w:type="dxa"/>
            <w:tcBorders>
              <w:top w:val="single" w:sz="4" w:space="0" w:color="auto"/>
              <w:left w:val="nil"/>
              <w:bottom w:val="nil"/>
              <w:right w:val="nil"/>
            </w:tcBorders>
            <w:vAlign w:val="center"/>
          </w:tcPr>
          <w:p w14:paraId="33DDEF41"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64305027" w14:textId="77777777" w:rsidR="005C63AD" w:rsidRPr="0012653A" w:rsidRDefault="005C63AD" w:rsidP="0085330A">
            <w:pPr>
              <w:rPr>
                <w:rFonts w:ascii="Arial" w:hAnsi="Arial"/>
                <w:sz w:val="16"/>
                <w:szCs w:val="16"/>
              </w:rPr>
            </w:pPr>
          </w:p>
        </w:tc>
        <w:tc>
          <w:tcPr>
            <w:tcW w:w="3218" w:type="dxa"/>
            <w:tcBorders>
              <w:top w:val="single" w:sz="4" w:space="0" w:color="auto"/>
              <w:left w:val="nil"/>
              <w:bottom w:val="nil"/>
              <w:right w:val="nil"/>
            </w:tcBorders>
            <w:vAlign w:val="center"/>
          </w:tcPr>
          <w:p w14:paraId="2C7FC335"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66449CE9" w14:textId="77777777" w:rsidTr="0085330A">
        <w:tc>
          <w:tcPr>
            <w:tcW w:w="2718" w:type="dxa"/>
            <w:tcBorders>
              <w:top w:val="nil"/>
              <w:left w:val="nil"/>
              <w:bottom w:val="nil"/>
              <w:right w:val="nil"/>
            </w:tcBorders>
            <w:vAlign w:val="center"/>
          </w:tcPr>
          <w:p w14:paraId="4643F8B2" w14:textId="77777777" w:rsidR="005C63AD" w:rsidRPr="0012653A" w:rsidRDefault="005C63AD" w:rsidP="0085330A">
            <w:pPr>
              <w:spacing w:before="120"/>
              <w:rPr>
                <w:rFonts w:ascii="Arial" w:hAnsi="Arial"/>
                <w:szCs w:val="22"/>
              </w:rPr>
            </w:pPr>
            <w:r w:rsidRPr="0012653A">
              <w:rPr>
                <w:rFonts w:ascii="Arial" w:hAnsi="Arial"/>
                <w:sz w:val="22"/>
                <w:szCs w:val="24"/>
              </w:rPr>
              <w:t>which entity(ies) are the</w:t>
            </w:r>
            <w:r w:rsidRPr="0012653A">
              <w:rPr>
                <w:rFonts w:ascii="Arial" w:hAnsi="Arial"/>
                <w:sz w:val="22"/>
                <w:szCs w:val="22"/>
              </w:rPr>
              <w:t xml:space="preserve"> </w:t>
            </w:r>
          </w:p>
        </w:tc>
        <w:tc>
          <w:tcPr>
            <w:tcW w:w="3240" w:type="dxa"/>
            <w:gridSpan w:val="3"/>
            <w:tcBorders>
              <w:top w:val="nil"/>
              <w:left w:val="nil"/>
              <w:bottom w:val="single" w:sz="4" w:space="0" w:color="auto"/>
              <w:right w:val="nil"/>
            </w:tcBorders>
            <w:vAlign w:val="center"/>
          </w:tcPr>
          <w:p w14:paraId="38A898E2"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36FDF63C" w14:textId="77777777" w:rsidR="005C63AD" w:rsidRPr="0012653A" w:rsidRDefault="005C63AD" w:rsidP="0085330A">
            <w:pPr>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47DC375C" w14:textId="77777777" w:rsidR="005C63AD" w:rsidRPr="0012653A" w:rsidRDefault="005C63AD" w:rsidP="0085330A">
            <w:pPr>
              <w:rPr>
                <w:rFonts w:ascii="Arial" w:hAnsi="Arial"/>
                <w:szCs w:val="24"/>
              </w:rPr>
            </w:pPr>
          </w:p>
        </w:tc>
      </w:tr>
      <w:tr w:rsidR="005C63AD" w:rsidRPr="0012653A" w14:paraId="5ABE427A" w14:textId="77777777" w:rsidTr="0085330A">
        <w:trPr>
          <w:trHeight w:val="251"/>
        </w:trPr>
        <w:tc>
          <w:tcPr>
            <w:tcW w:w="2718" w:type="dxa"/>
            <w:tcBorders>
              <w:top w:val="nil"/>
              <w:left w:val="nil"/>
              <w:bottom w:val="nil"/>
              <w:right w:val="nil"/>
            </w:tcBorders>
          </w:tcPr>
          <w:p w14:paraId="71448456" w14:textId="77777777" w:rsidR="005C63AD" w:rsidRPr="0012653A" w:rsidRDefault="005C63AD" w:rsidP="0085330A">
            <w:pPr>
              <w:rPr>
                <w:rFonts w:ascii="Arial" w:hAnsi="Arial"/>
                <w:szCs w:val="24"/>
              </w:rPr>
            </w:pPr>
          </w:p>
        </w:tc>
        <w:tc>
          <w:tcPr>
            <w:tcW w:w="3240" w:type="dxa"/>
            <w:gridSpan w:val="3"/>
            <w:tcBorders>
              <w:top w:val="nil"/>
              <w:left w:val="nil"/>
              <w:bottom w:val="nil"/>
              <w:right w:val="nil"/>
            </w:tcBorders>
          </w:tcPr>
          <w:p w14:paraId="6C95D472" w14:textId="77777777" w:rsidR="005C63AD" w:rsidRPr="0012653A" w:rsidRDefault="005C63AD" w:rsidP="0085330A">
            <w:pPr>
              <w:rPr>
                <w:rFonts w:ascii="Arial" w:hAnsi="Arial"/>
                <w:sz w:val="16"/>
                <w:szCs w:val="16"/>
              </w:rPr>
            </w:pPr>
            <w:r w:rsidRPr="0012653A">
              <w:rPr>
                <w:rFonts w:ascii="Arial" w:hAnsi="Arial"/>
                <w:sz w:val="16"/>
                <w:szCs w:val="16"/>
              </w:rPr>
              <w:t>(details)</w:t>
            </w:r>
          </w:p>
        </w:tc>
        <w:tc>
          <w:tcPr>
            <w:tcW w:w="400" w:type="dxa"/>
            <w:tcBorders>
              <w:top w:val="nil"/>
              <w:left w:val="nil"/>
              <w:bottom w:val="nil"/>
              <w:right w:val="nil"/>
            </w:tcBorders>
          </w:tcPr>
          <w:p w14:paraId="4B040755" w14:textId="77777777" w:rsidR="005C63AD" w:rsidRPr="0012653A" w:rsidRDefault="005C63AD" w:rsidP="0085330A">
            <w:pPr>
              <w:rPr>
                <w:rFonts w:ascii="Arial" w:hAnsi="Arial"/>
                <w:szCs w:val="24"/>
              </w:rPr>
            </w:pPr>
          </w:p>
        </w:tc>
        <w:tc>
          <w:tcPr>
            <w:tcW w:w="3218" w:type="dxa"/>
            <w:tcBorders>
              <w:top w:val="nil"/>
              <w:left w:val="nil"/>
              <w:bottom w:val="nil"/>
              <w:right w:val="nil"/>
            </w:tcBorders>
          </w:tcPr>
          <w:p w14:paraId="749A33B3" w14:textId="77777777" w:rsidR="005C63AD" w:rsidRPr="0012653A" w:rsidRDefault="005C63AD" w:rsidP="0085330A">
            <w:pPr>
              <w:rPr>
                <w:rFonts w:ascii="Arial" w:hAnsi="Arial"/>
                <w:sz w:val="16"/>
                <w:szCs w:val="16"/>
              </w:rPr>
            </w:pPr>
            <w:r w:rsidRPr="0012653A">
              <w:rPr>
                <w:rFonts w:ascii="Arial" w:hAnsi="Arial"/>
                <w:sz w:val="16"/>
                <w:szCs w:val="16"/>
              </w:rPr>
              <w:t>(Proposer)</w:t>
            </w:r>
          </w:p>
        </w:tc>
      </w:tr>
      <w:tr w:rsidR="005C63AD" w:rsidRPr="0012653A" w14:paraId="09C0949A" w14:textId="77777777" w:rsidTr="0085330A">
        <w:trPr>
          <w:trHeight w:val="351"/>
        </w:trPr>
        <w:tc>
          <w:tcPr>
            <w:tcW w:w="9576" w:type="dxa"/>
            <w:gridSpan w:val="6"/>
            <w:tcBorders>
              <w:top w:val="nil"/>
              <w:left w:val="nil"/>
              <w:bottom w:val="nil"/>
              <w:right w:val="nil"/>
            </w:tcBorders>
            <w:vAlign w:val="center"/>
          </w:tcPr>
          <w:p w14:paraId="50092440" w14:textId="77777777" w:rsidR="005C63AD" w:rsidRPr="0012653A" w:rsidRDefault="005C63AD" w:rsidP="0085330A">
            <w:pPr>
              <w:rPr>
                <w:rFonts w:ascii="Arial" w:hAnsi="Arial"/>
                <w:szCs w:val="24"/>
              </w:rPr>
            </w:pPr>
            <w:r w:rsidRPr="0012653A">
              <w:rPr>
                <w:rFonts w:ascii="Arial" w:hAnsi="Arial"/>
                <w:sz w:val="22"/>
                <w:szCs w:val="24"/>
              </w:rPr>
              <w:t xml:space="preserve">the entity making the foregoing Proposal: </w:t>
            </w:r>
          </w:p>
        </w:tc>
      </w:tr>
    </w:tbl>
    <w:p w14:paraId="3C119A42" w14:textId="77777777" w:rsidR="005C63AD" w:rsidRPr="0012653A" w:rsidRDefault="005C63AD" w:rsidP="005C63AD">
      <w:pPr>
        <w:jc w:val="both"/>
        <w:rPr>
          <w:rFonts w:ascii="Arial" w:hAnsi="Arial"/>
          <w:sz w:val="22"/>
          <w:szCs w:val="24"/>
        </w:rPr>
      </w:pPr>
    </w:p>
    <w:p w14:paraId="0A57A64E" w14:textId="77777777"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(a)</w:t>
      </w:r>
      <w:r w:rsidRPr="0012653A">
        <w:rPr>
          <w:rFonts w:ascii="Arial" w:hAnsi="Arial"/>
          <w:color w:val="000000"/>
          <w:sz w:val="20"/>
        </w:rPr>
        <w:tab/>
        <w:t>By submission of its Proposal, the Proposer and each person signing on behalf of the Proposer certifies, and in the case of a joint bid each party thereto certifies as to its own organization, under penalty of perjury, that to the best of his knowledge and belief:</w:t>
      </w:r>
    </w:p>
    <w:p w14:paraId="5F93A705" w14:textId="77777777" w:rsidR="005C63AD" w:rsidRPr="0012653A" w:rsidRDefault="005C63AD" w:rsidP="005C63AD">
      <w:pPr>
        <w:overflowPunct/>
        <w:jc w:val="both"/>
        <w:textAlignment w:val="auto"/>
        <w:rPr>
          <w:rFonts w:ascii="Arial" w:hAnsi="Arial"/>
          <w:color w:val="000000"/>
          <w:sz w:val="20"/>
        </w:rPr>
      </w:pPr>
    </w:p>
    <w:p w14:paraId="3E7B5CDC"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(1)</w:t>
      </w:r>
      <w:r w:rsidRPr="0012653A">
        <w:rPr>
          <w:rFonts w:ascii="Arial" w:hAnsi="Arial"/>
          <w:color w:val="000000"/>
          <w:sz w:val="20"/>
        </w:rPr>
        <w:tab/>
        <w:t>The prices in this Proposal have been arrived at independently without collusion, consultation, communication, or agreement, for the purpose of restricting competition, as to any matter relating to such prices with any other proposer or with any competitor;</w:t>
      </w:r>
    </w:p>
    <w:p w14:paraId="1DA628EF" w14:textId="77777777" w:rsidR="005C63AD" w:rsidRPr="0012653A" w:rsidRDefault="005C63AD" w:rsidP="005C63AD">
      <w:pPr>
        <w:overflowPunct/>
        <w:ind w:left="1440" w:hanging="720"/>
        <w:jc w:val="both"/>
        <w:textAlignment w:val="auto"/>
        <w:rPr>
          <w:rFonts w:ascii="Arial" w:hAnsi="Arial"/>
          <w:color w:val="000000"/>
          <w:sz w:val="20"/>
        </w:rPr>
      </w:pPr>
    </w:p>
    <w:p w14:paraId="0A7D1778"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(2)</w:t>
      </w:r>
      <w:r w:rsidRPr="0012653A">
        <w:rPr>
          <w:rFonts w:ascii="Arial" w:hAnsi="Arial"/>
          <w:color w:val="000000"/>
          <w:sz w:val="20"/>
        </w:rPr>
        <w:tab/>
        <w:t>Unless otherwise-required by law, the prices which have been quoted in this bid have not been knowingly disclosed by the Proposer and will not knowingly be disclosed by the Proposer prior to opening, directly or indirectly, to any other proposer or to any competitor; and</w:t>
      </w:r>
    </w:p>
    <w:p w14:paraId="7BFA045F" w14:textId="77777777" w:rsidR="005C63AD" w:rsidRPr="0012653A" w:rsidRDefault="005C63AD" w:rsidP="005C63AD">
      <w:pPr>
        <w:overflowPunct/>
        <w:ind w:left="1440" w:hanging="720"/>
        <w:jc w:val="both"/>
        <w:textAlignment w:val="auto"/>
        <w:rPr>
          <w:rFonts w:ascii="Arial" w:hAnsi="Arial"/>
          <w:color w:val="000000"/>
          <w:sz w:val="20"/>
        </w:rPr>
      </w:pPr>
    </w:p>
    <w:p w14:paraId="4186B00A"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(3)</w:t>
      </w:r>
      <w:r w:rsidRPr="0012653A">
        <w:rPr>
          <w:rFonts w:ascii="Arial" w:hAnsi="Arial"/>
          <w:color w:val="000000"/>
          <w:sz w:val="20"/>
        </w:rPr>
        <w:tab/>
        <w:t>No attempt has been made or will be made by the Proposer to induce any other person, partnership or corporation to submit or not to submit a bid for the purpose of restricting competition.</w:t>
      </w:r>
    </w:p>
    <w:p w14:paraId="671C4F77" w14:textId="77777777" w:rsidR="005C63AD" w:rsidRPr="0012653A" w:rsidRDefault="005C63AD" w:rsidP="005C63AD">
      <w:pPr>
        <w:overflowPunct/>
        <w:jc w:val="both"/>
        <w:textAlignment w:val="auto"/>
        <w:rPr>
          <w:rFonts w:ascii="Arial" w:hAnsi="Arial"/>
          <w:color w:val="000000"/>
          <w:sz w:val="20"/>
        </w:rPr>
      </w:pPr>
    </w:p>
    <w:p w14:paraId="44216E48" w14:textId="6D690D06"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(b)</w:t>
      </w:r>
      <w:r w:rsidRPr="0012653A">
        <w:rPr>
          <w:rFonts w:ascii="Arial" w:hAnsi="Arial"/>
          <w:color w:val="000000"/>
          <w:sz w:val="20"/>
        </w:rPr>
        <w:tab/>
        <w:t xml:space="preserve">A Proposal shall not be considered for award nor shall any award be made where (a)(1)(2) and (3) above have not been complied with; provided however, that if in any case the Proposer cannot make the foregoing certification, the Proposer shall so state and shall furnish with the Proposal a signed statement which sets forth in detail the reasons therefore. Where (a)(1)(2) and (3) above have not been complied with, the Proposal shall not be considered for award nor shall any award be made unless the head of the </w:t>
      </w:r>
      <w:r w:rsidR="00EC33EC">
        <w:rPr>
          <w:rFonts w:ascii="Arial" w:hAnsi="Arial"/>
          <w:color w:val="000000"/>
          <w:sz w:val="20"/>
        </w:rPr>
        <w:t>Authority</w:t>
      </w:r>
      <w:r w:rsidRPr="0012653A">
        <w:rPr>
          <w:rFonts w:ascii="Arial" w:hAnsi="Arial"/>
          <w:color w:val="000000"/>
          <w:sz w:val="20"/>
        </w:rPr>
        <w:t>, or his designee, determines that such disclosure was not made for the purpose of restricting competition.  The fact that a bidder (a) has published price lists, rates, or tariffs covering items being procured, (b) has informed prospective customers of proposed or pending publication of new or revised price lists for such items or (c) has sold the same items to other customers at the same prices being bid, does not constitute, without more, a disclosure within the meaning of subparagraph (a).</w:t>
      </w:r>
    </w:p>
    <w:p w14:paraId="5190A921" w14:textId="77777777" w:rsidR="005C63AD" w:rsidRPr="0012653A" w:rsidRDefault="005C63AD" w:rsidP="005C63AD">
      <w:pPr>
        <w:overflowPunct/>
        <w:jc w:val="both"/>
        <w:textAlignment w:val="auto"/>
        <w:rPr>
          <w:rFonts w:ascii="Arial" w:hAnsi="Arial"/>
          <w:color w:val="000000"/>
          <w:sz w:val="20"/>
        </w:rPr>
      </w:pPr>
    </w:p>
    <w:p w14:paraId="35B54330" w14:textId="29F27EF3" w:rsidR="005C63AD" w:rsidRDefault="005C63AD" w:rsidP="005C63AD">
      <w:pPr>
        <w:overflowPunct/>
        <w:jc w:val="both"/>
        <w:textAlignment w:val="auto"/>
        <w:rPr>
          <w:rFonts w:ascii="Arial" w:hAnsi="Arial"/>
          <w:color w:val="000000"/>
          <w:sz w:val="20"/>
        </w:rPr>
      </w:pPr>
      <w:r w:rsidRPr="0012653A">
        <w:rPr>
          <w:rFonts w:ascii="Arial" w:hAnsi="Arial"/>
          <w:color w:val="000000"/>
          <w:sz w:val="20"/>
        </w:rPr>
        <w:t xml:space="preserve">If the Proposal is made by a corporate Proposer, such Proposal shall be deemed to have been authorized by the board of directors of the Proposer and such authorization shall be deemed to include the signing and submission of the Proposal and the inclusion therein of the certificate as to </w:t>
      </w:r>
      <w:r w:rsidR="005521A2" w:rsidRPr="0012653A">
        <w:rPr>
          <w:rFonts w:ascii="Arial" w:hAnsi="Arial"/>
          <w:color w:val="000000"/>
          <w:sz w:val="20"/>
        </w:rPr>
        <w:t>non-collusion</w:t>
      </w:r>
      <w:r w:rsidRPr="0012653A">
        <w:rPr>
          <w:rFonts w:ascii="Arial" w:hAnsi="Arial"/>
          <w:color w:val="000000"/>
          <w:sz w:val="20"/>
        </w:rPr>
        <w:t xml:space="preserve"> as the act and deed of the corporation.</w:t>
      </w:r>
    </w:p>
    <w:p w14:paraId="05DF4702" w14:textId="77777777" w:rsidR="005C63AD" w:rsidRDefault="005C63AD" w:rsidP="005C63AD">
      <w:pPr>
        <w:overflowPunct/>
        <w:jc w:val="both"/>
        <w:textAlignment w:val="auto"/>
        <w:rPr>
          <w:rFonts w:ascii="Arial" w:hAnsi="Arial"/>
          <w:color w:val="000000"/>
          <w:sz w:val="20"/>
        </w:rPr>
      </w:pPr>
    </w:p>
    <w:p w14:paraId="61B3BE8A" w14:textId="77777777" w:rsidR="005C63AD" w:rsidRPr="0012653A" w:rsidRDefault="005C63AD" w:rsidP="005C63AD">
      <w:pPr>
        <w:overflowPunct/>
        <w:jc w:val="both"/>
        <w:textAlignment w:val="auto"/>
        <w:rPr>
          <w:rFonts w:ascii="Arial" w:hAnsi="Arial"/>
          <w:color w:val="000000"/>
          <w:sz w:val="20"/>
        </w:rPr>
      </w:pPr>
    </w:p>
    <w:p w14:paraId="47A19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1C54952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EBE15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3B30F2C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FDF19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CD305F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1698907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5EA5CB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AF31F7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C0AC304" w14:textId="77777777" w:rsidR="005C63AD" w:rsidRPr="0012653A" w:rsidRDefault="005C63AD" w:rsidP="005C63AD">
      <w:pPr>
        <w:jc w:val="both"/>
        <w:rPr>
          <w:rFonts w:ascii="Arial" w:hAnsi="Arial"/>
          <w:b/>
          <w:color w:val="000000"/>
          <w:sz w:val="20"/>
        </w:rPr>
      </w:pPr>
    </w:p>
    <w:p w14:paraId="63E83F6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ACKNOWLEDGMENT FOR OTHER ENTITIES (in New York)</w:t>
      </w:r>
    </w:p>
    <w:p w14:paraId="5FD623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352346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58D9A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CA3266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05EB0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015632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F8A78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E459C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2FA1525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5AE18A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99322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C935C8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7C50D59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41F176A"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77D2064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47207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6B647D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9EE89D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2B3128" w14:textId="77777777" w:rsidR="005C63AD" w:rsidRDefault="005C63AD" w:rsidP="005C63AD">
      <w:pPr>
        <w:pStyle w:val="BodyText2"/>
        <w:jc w:val="left"/>
        <w:rPr>
          <w:rFonts w:ascii="Arial" w:hAnsi="Arial"/>
          <w:b/>
          <w:i/>
          <w:sz w:val="22"/>
        </w:rPr>
      </w:pPr>
    </w:p>
    <w:p w14:paraId="1709B7E1" w14:textId="429FBEEA" w:rsidR="005C63AD" w:rsidRPr="0012653A" w:rsidRDefault="005C63AD" w:rsidP="005C63AD">
      <w:pPr>
        <w:pStyle w:val="BodyText2"/>
        <w:jc w:val="left"/>
        <w:rPr>
          <w:rFonts w:ascii="Arial" w:hAnsi="Arial"/>
          <w:b/>
          <w:i/>
          <w:sz w:val="22"/>
        </w:rPr>
        <w:sectPr w:rsidR="005C63AD" w:rsidRPr="0012653A" w:rsidSect="0085330A">
          <w:footerReference w:type="default" r:id="rId64"/>
          <w:endnotePr>
            <w:numFmt w:val="decimal"/>
          </w:endnotePr>
          <w:pgSz w:w="12240" w:h="15840" w:code="1"/>
          <w:pgMar w:top="1440" w:right="1440" w:bottom="1440" w:left="1440" w:header="720" w:footer="720" w:gutter="0"/>
          <w:pgNumType w:start="1"/>
          <w:cols w:space="720"/>
          <w:docGrid w:linePitch="326"/>
        </w:sectPr>
      </w:pPr>
      <w:r w:rsidRPr="0012653A">
        <w:rPr>
          <w:rFonts w:ascii="Arial" w:hAnsi="Arial"/>
          <w:b/>
          <w:i/>
          <w:sz w:val="22"/>
        </w:rPr>
        <w:t xml:space="preserve">Duplicate or modify this form as necessary so that it accurately describes the entity making the Proposal and so that it is signed on behalf of all general partners or joint </w:t>
      </w:r>
      <w:r w:rsidR="005521A2" w:rsidRPr="0012653A">
        <w:rPr>
          <w:rFonts w:ascii="Arial" w:hAnsi="Arial"/>
          <w:b/>
          <w:i/>
          <w:sz w:val="22"/>
        </w:rPr>
        <w:t>ventures</w:t>
      </w:r>
      <w:r w:rsidRPr="0012653A">
        <w:rPr>
          <w:rFonts w:ascii="Arial" w:hAnsi="Arial"/>
          <w:b/>
          <w:i/>
          <w:sz w:val="22"/>
        </w:rPr>
        <w:t xml:space="preserve"> of the Proposer.</w:t>
      </w:r>
      <w:r w:rsidR="00605188" w:rsidRPr="0012653A">
        <w:rPr>
          <w:rFonts w:ascii="Arial" w:hAnsi="Arial"/>
          <w:b/>
          <w:i/>
          <w:sz w:val="22"/>
        </w:rPr>
        <w:fldChar w:fldCharType="begin"/>
      </w:r>
      <w:r w:rsidRPr="0012653A">
        <w:rPr>
          <w:rFonts w:ascii="Arial" w:hAnsi="Arial"/>
          <w:b/>
          <w:i/>
          <w:sz w:val="22"/>
        </w:rPr>
        <w:instrText xml:space="preserve">ADVANCE \d 12 </w:instrText>
      </w:r>
      <w:r w:rsidR="00605188" w:rsidRPr="0012653A">
        <w:rPr>
          <w:rFonts w:ascii="Arial" w:hAnsi="Arial"/>
          <w:b/>
          <w:i/>
          <w:sz w:val="22"/>
        </w:rPr>
        <w:fldChar w:fldCharType="end"/>
      </w:r>
    </w:p>
    <w:p w14:paraId="6ADFFF3D" w14:textId="77777777" w:rsidR="00843CFB" w:rsidRPr="0012653A" w:rsidRDefault="00843CFB" w:rsidP="00843CFB">
      <w:pPr>
        <w:pStyle w:val="Heading1"/>
        <w:spacing w:before="0" w:after="240"/>
      </w:pPr>
      <w:r w:rsidRPr="0012653A">
        <w:lastRenderedPageBreak/>
        <w:t>FORM PAB</w:t>
      </w:r>
    </w:p>
    <w:p w14:paraId="2E4FB275" w14:textId="77777777" w:rsidR="005C63AD" w:rsidRDefault="005C63AD" w:rsidP="005C63AD">
      <w:pPr>
        <w:pStyle w:val="Header"/>
        <w:tabs>
          <w:tab w:val="center" w:pos="4680"/>
        </w:tabs>
        <w:spacing w:after="240"/>
        <w:jc w:val="center"/>
        <w:rPr>
          <w:rFonts w:ascii="Arial" w:hAnsi="Arial"/>
          <w:b/>
          <w:sz w:val="28"/>
          <w:szCs w:val="28"/>
          <w:u w:val="single"/>
        </w:rPr>
      </w:pPr>
      <w:r w:rsidRPr="0012653A">
        <w:rPr>
          <w:rFonts w:ascii="Arial" w:hAnsi="Arial"/>
          <w:b/>
          <w:sz w:val="28"/>
          <w:szCs w:val="28"/>
          <w:u w:val="single"/>
        </w:rPr>
        <w:t>FORM OF PAYMENT BOND</w:t>
      </w:r>
    </w:p>
    <w:p w14:paraId="427E108A" w14:textId="77777777" w:rsidR="005C63AD" w:rsidRPr="0012653A" w:rsidRDefault="005C63AD" w:rsidP="005C63AD">
      <w:pPr>
        <w:pStyle w:val="Header"/>
        <w:tabs>
          <w:tab w:val="center" w:pos="4680"/>
        </w:tabs>
        <w:spacing w:after="240"/>
        <w:jc w:val="center"/>
        <w:rPr>
          <w:rFonts w:ascii="Arial" w:hAnsi="Arial"/>
          <w:b/>
          <w:sz w:val="28"/>
          <w:szCs w:val="28"/>
          <w:u w:val="single"/>
        </w:rPr>
      </w:pPr>
      <w:r>
        <w:rPr>
          <w:rFonts w:ascii="Arial" w:hAnsi="Arial"/>
          <w:b/>
          <w:sz w:val="28"/>
          <w:szCs w:val="28"/>
          <w:u w:val="single"/>
        </w:rPr>
        <w:t>(LABOR AND MATERIAL BOND)</w:t>
      </w:r>
    </w:p>
    <w:p w14:paraId="794D5665" w14:textId="77777777" w:rsidR="005C63AD" w:rsidRDefault="005C63AD" w:rsidP="005C63AD">
      <w:pPr>
        <w:overflowPunct/>
        <w:jc w:val="both"/>
        <w:textAlignment w:val="auto"/>
        <w:rPr>
          <w:rFonts w:ascii="Arial" w:hAnsi="Arial"/>
          <w:sz w:val="22"/>
          <w:szCs w:val="22"/>
        </w:rPr>
      </w:pPr>
      <w:r w:rsidRPr="0012653A">
        <w:rPr>
          <w:rFonts w:ascii="Arial" w:hAnsi="Arial"/>
          <w:sz w:val="22"/>
          <w:szCs w:val="22"/>
        </w:rPr>
        <w:t xml:space="preserve">KNOW ALL PERSONS BY THESE PRESENTS, that </w:t>
      </w:r>
    </w:p>
    <w:p w14:paraId="26F85FD9" w14:textId="77777777" w:rsidR="005C63AD" w:rsidRDefault="005C63AD" w:rsidP="005C63AD">
      <w:pPr>
        <w:overflowPunct/>
        <w:jc w:val="both"/>
        <w:textAlignment w:val="auto"/>
        <w:rPr>
          <w:rFonts w:ascii="Arial" w:hAnsi="Arial"/>
          <w:sz w:val="22"/>
          <w:szCs w:val="22"/>
        </w:rPr>
      </w:pPr>
    </w:p>
    <w:p w14:paraId="2181C4C0"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A65C714" w14:textId="77777777" w:rsidR="005C63AD" w:rsidRPr="0012653A" w:rsidRDefault="005C63AD" w:rsidP="005C63AD">
      <w:pPr>
        <w:overflowPunct/>
        <w:jc w:val="both"/>
        <w:textAlignment w:val="auto"/>
        <w:rPr>
          <w:rFonts w:ascii="Arial" w:hAnsi="Arial"/>
          <w:color w:val="000000"/>
          <w:sz w:val="18"/>
          <w:szCs w:val="18"/>
        </w:rPr>
      </w:pP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18"/>
          <w:szCs w:val="18"/>
        </w:rPr>
        <w:t>(Name of Design-Builder)</w:t>
      </w:r>
    </w:p>
    <w:p w14:paraId="7D930F1F"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DB815B2" w14:textId="77777777" w:rsidR="005C63AD" w:rsidRPr="0012653A" w:rsidRDefault="005C63AD" w:rsidP="005C63AD">
      <w:pPr>
        <w:pStyle w:val="Arial11Normal"/>
        <w:spacing w:before="0"/>
        <w:ind w:hanging="90"/>
        <w:jc w:val="center"/>
        <w:rPr>
          <w:sz w:val="18"/>
          <w:szCs w:val="18"/>
        </w:rPr>
      </w:pPr>
      <w:r w:rsidRPr="0012653A">
        <w:rPr>
          <w:sz w:val="18"/>
          <w:szCs w:val="18"/>
        </w:rPr>
        <w:t>(Address)</w:t>
      </w:r>
    </w:p>
    <w:p w14:paraId="6A2503D6" w14:textId="624E0A0C"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(hereinafter called the “Principal”) and __________________________________________, as surety or as co-sureties (“Co-Sureties”), each a corporation duly organized and existing under the laws of the State indicated on the attached Appendix 1, having its principal office at the address (including City and State) indicated on the attached Appendix 1, and authorized as a surety in the State of New York (such surety or Co-Sureties are hereinafter called the “Surety”), are hereby jointly and severally held and firmly bound unto the New York State</w:t>
      </w:r>
      <w:r w:rsidR="00015B44">
        <w:rPr>
          <w:rFonts w:ascii="Arial" w:hAnsi="Arial"/>
          <w:color w:val="000000"/>
          <w:sz w:val="22"/>
          <w:szCs w:val="22"/>
        </w:rPr>
        <w:t xml:space="preserve"> Thruway</w:t>
      </w:r>
      <w:r w:rsidRPr="0012653A">
        <w:rPr>
          <w:rFonts w:ascii="Arial" w:hAnsi="Arial"/>
          <w:color w:val="000000"/>
          <w:sz w:val="22"/>
          <w:szCs w:val="22"/>
        </w:rPr>
        <w:t xml:space="preserve"> </w:t>
      </w:r>
      <w:r w:rsidR="00EC33EC">
        <w:rPr>
          <w:rFonts w:ascii="Arial" w:hAnsi="Arial"/>
          <w:color w:val="000000"/>
          <w:sz w:val="22"/>
          <w:szCs w:val="22"/>
        </w:rPr>
        <w:t>Authority</w:t>
      </w:r>
      <w:r w:rsidRPr="0012653A">
        <w:rPr>
          <w:rFonts w:ascii="Arial" w:hAnsi="Arial"/>
          <w:color w:val="000000"/>
          <w:sz w:val="22"/>
          <w:szCs w:val="22"/>
        </w:rPr>
        <w:t xml:space="preserve"> (the “Obligee”) in the full and just sum of [</w:t>
      </w:r>
      <w:r>
        <w:rPr>
          <w:rFonts w:ascii="Arial" w:hAnsi="Arial"/>
          <w:color w:val="000000"/>
          <w:sz w:val="22"/>
          <w:szCs w:val="22"/>
        </w:rPr>
        <w:t>10</w:t>
      </w:r>
      <w:r w:rsidRPr="0012653A">
        <w:rPr>
          <w:rFonts w:ascii="Arial" w:hAnsi="Arial"/>
          <w:i/>
          <w:color w:val="000000"/>
          <w:sz w:val="22"/>
          <w:szCs w:val="22"/>
        </w:rPr>
        <w:t xml:space="preserve">0% of the </w:t>
      </w:r>
      <w:r w:rsidRPr="0012653A">
        <w:rPr>
          <w:rFonts w:ascii="Arial" w:hAnsi="Arial"/>
          <w:i/>
          <w:iCs/>
          <w:color w:val="000000"/>
          <w:sz w:val="22"/>
          <w:szCs w:val="22"/>
        </w:rPr>
        <w:t xml:space="preserve">Contract </w:t>
      </w:r>
      <w:r>
        <w:rPr>
          <w:rFonts w:ascii="Arial" w:hAnsi="Arial"/>
          <w:i/>
          <w:iCs/>
          <w:color w:val="000000"/>
          <w:sz w:val="22"/>
          <w:szCs w:val="22"/>
        </w:rPr>
        <w:t>Amount</w:t>
      </w:r>
      <w:r w:rsidRPr="0012653A">
        <w:rPr>
          <w:rFonts w:ascii="Arial" w:hAnsi="Arial"/>
          <w:iCs/>
          <w:color w:val="000000"/>
          <w:sz w:val="22"/>
          <w:szCs w:val="22"/>
        </w:rPr>
        <w:t>]</w:t>
      </w:r>
      <w:r w:rsidRPr="0012653A">
        <w:rPr>
          <w:rFonts w:ascii="Arial" w:hAnsi="Arial"/>
          <w:i/>
          <w:iCs/>
          <w:color w:val="000000"/>
          <w:sz w:val="22"/>
          <w:szCs w:val="22"/>
        </w:rPr>
        <w:t xml:space="preserve"> </w:t>
      </w:r>
      <w:r w:rsidRPr="0012653A">
        <w:rPr>
          <w:rFonts w:ascii="Arial" w:hAnsi="Arial"/>
          <w:color w:val="000000"/>
          <w:sz w:val="22"/>
          <w:szCs w:val="22"/>
        </w:rPr>
        <w:t xml:space="preserve">good and lawful money of the United States of America, to the payment of which said sum of money, well and truly to be made and done the said Principal binds itself, its heirs, executors, administrators or assignees and the said Surety binds itself, its successors or assigns, jointly and severally, firmly by these presents:  </w:t>
      </w:r>
    </w:p>
    <w:p w14:paraId="29110F19" w14:textId="43696C53"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E61F65">
        <w:t>200 Southern Blvd.</w:t>
      </w:r>
      <w:r w:rsidRPr="0012653A">
        <w:t>, Albany, New York, 122</w:t>
      </w:r>
      <w:r w:rsidR="00E61F65">
        <w:t>09</w:t>
      </w:r>
      <w:r w:rsidRPr="0012653A">
        <w:t xml:space="preserve"> (mailing address:  </w:t>
      </w:r>
      <w:r>
        <w:t>____________</w:t>
      </w:r>
      <w:r w:rsidRPr="0012653A">
        <w:t xml:space="preserve">), for design, construction and other specified activities for the </w:t>
      </w:r>
      <w:sdt>
        <w:sdtPr>
          <w:alias w:val="Title"/>
          <w:id w:val="7048516"/>
          <w:placeholder>
            <w:docPart w:val="52FA0A99AB7D49FFB3C96C119F942087"/>
          </w:placeholder>
          <w:dataBinding w:prefixMappings="xmlns:ns0='http://purl.org/dc/elements/1.1/' xmlns:ns1='http://schemas.openxmlformats.org/package/2006/metadata/core-properties' " w:xpath="/ns1:coreProperties[1]/ns0:title[1]" w:storeItemID="{6C3C8BC8-F283-45AE-878A-BAB7291924A1}"/>
          <w:text/>
        </w:sdtPr>
        <w:sdtEndPr/>
        <w:sdtContent>
          <w:r w:rsidR="00BB6644">
            <w:t>Cashless Tolling</w:t>
          </w:r>
        </w:sdtContent>
      </w:sdt>
      <w:r>
        <w:t>, Des</w:t>
      </w:r>
      <w:r w:rsidR="005C350C">
        <w:t>ign-Build Project, in the counties</w:t>
      </w:r>
      <w:r w:rsidRPr="0012653A">
        <w:t xml:space="preserve"> </w:t>
      </w:r>
      <w:r w:rsidRPr="00473701">
        <w:t xml:space="preserve">of </w:t>
      </w:r>
      <w:r w:rsidR="00BF7E7C">
        <w:t>Orange, Ulster, Greene, Albany, Schenectady, Montgomery, Herkimer, Oneida, Madison, Onondaga, Cayuga, Seneca, Ontario, Monroe, Genesee, Erie, Chautauqua, Rensselaer and Columbia, which constitutes</w:t>
      </w:r>
      <w:r w:rsidR="005C350C">
        <w:t xml:space="preserve"> </w:t>
      </w:r>
      <w:sdt>
        <w:sdtPr>
          <w:alias w:val="Keywords"/>
          <w:id w:val="7048517"/>
          <w:placeholder>
            <w:docPart w:val="96D2021C53D741F588BBD761BA2C506D"/>
          </w:placeholder>
          <w:dataBinding w:prefixMappings="xmlns:ns0='http://purl.org/dc/elements/1.1/' xmlns:ns1='http://schemas.openxmlformats.org/package/2006/metadata/core-properties' " w:xpath="/ns1:coreProperties[1]/ns1:keywords[1]" w:storeItemID="{6C3C8BC8-F283-45AE-878A-BAB7291924A1}"/>
          <w:text/>
        </w:sdtPr>
        <w:sdtEndPr/>
        <w:sdtContent>
          <w:r w:rsidR="00BB6644">
            <w:t>TA 19-1, Contract No. D800002</w:t>
          </w:r>
        </w:sdtContent>
      </w:sdt>
      <w:r w:rsidRPr="0012653A">
        <w:t>.</w:t>
      </w:r>
    </w:p>
    <w:p w14:paraId="0E7CEA35" w14:textId="77777777" w:rsidR="005C63AD" w:rsidRPr="0012653A" w:rsidRDefault="005C63AD" w:rsidP="005C63AD">
      <w:pPr>
        <w:pStyle w:val="Arial11Normal"/>
      </w:pPr>
      <w:r w:rsidRPr="0012653A">
        <w:t xml:space="preserve">NOW, THEREFORE, the condition of this obligation is such that if the said Principal shall pay all monies due to all persons furnishing labor or materials to it or its subcontractors in the prosecution of the work provided for in said contract, then this obligation shall be void, otherwise to remain in full force and effect; </w:t>
      </w:r>
    </w:p>
    <w:p w14:paraId="6931A89A" w14:textId="77777777" w:rsidR="005C63AD" w:rsidRPr="0012653A" w:rsidRDefault="005C63AD" w:rsidP="005C63AD">
      <w:pPr>
        <w:pStyle w:val="Arial11Normal"/>
      </w:pPr>
      <w:r w:rsidRPr="0012653A">
        <w:t xml:space="preserve">Provided, however, that the Comptroller of the State of New York having required the said Principal to furnish this bond in order to comply with the provisions of Section 137 of the State Finance Law, all rights and remedies on this bond shall inure solely to such persons and shall be determined in accordance with the provisions, conditions and limitations of said Section to the same extent as if they were copied at length herein; and </w:t>
      </w:r>
    </w:p>
    <w:p w14:paraId="311E0260" w14:textId="77777777" w:rsidR="005C63AD" w:rsidRPr="0012653A" w:rsidRDefault="005C63AD" w:rsidP="005C63AD">
      <w:pPr>
        <w:pStyle w:val="Arial11Normal"/>
      </w:pPr>
      <w:r w:rsidRPr="0012653A">
        <w:t>Further, provided, that the place of trial of any action on this bond shall be in the county in which the said contract was to be performed, or if said contract was to be performed in more than one county then in any such county, and not elsewhere.</w:t>
      </w:r>
    </w:p>
    <w:p w14:paraId="674DDBF6"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rPr>
          <w:rFonts w:ascii="Arial" w:hAnsi="Arial" w:cs="Arial"/>
          <w:color w:val="000000"/>
          <w:sz w:val="22"/>
          <w:szCs w:val="22"/>
        </w:rPr>
        <w:tab/>
      </w:r>
      <w:r w:rsidRPr="0012653A">
        <w:rPr>
          <w:rStyle w:val="Strong"/>
          <w:rFonts w:ascii="Arial" w:hAnsi="Arial" w:cs="Arial"/>
          <w:color w:val="000000"/>
          <w:sz w:val="22"/>
          <w:szCs w:val="22"/>
        </w:rPr>
        <w:t>[</w:t>
      </w:r>
      <w:r w:rsidRPr="0012653A">
        <w:rPr>
          <w:rStyle w:val="Strong"/>
          <w:rFonts w:ascii="Arial" w:hAnsi="Arial" w:cs="Arial"/>
          <w:i/>
          <w:color w:val="000000"/>
          <w:sz w:val="22"/>
          <w:szCs w:val="22"/>
        </w:rPr>
        <w:t>Note: Use in case of multiple or co-sureties or, otherwise, delete</w:t>
      </w:r>
      <w:r w:rsidRPr="0012653A">
        <w:rPr>
          <w:rStyle w:val="Strong"/>
          <w:rFonts w:ascii="Arial" w:hAnsi="Arial" w:cs="Arial"/>
          <w:color w:val="000000"/>
          <w:sz w:val="22"/>
          <w:szCs w:val="22"/>
        </w:rPr>
        <w:t>.]</w:t>
      </w:r>
      <w:r w:rsidRPr="0012653A">
        <w:rPr>
          <w:rFonts w:ascii="Arial" w:hAnsi="Arial" w:cs="Arial"/>
          <w:color w:val="000000"/>
          <w:sz w:val="22"/>
          <w:szCs w:val="22"/>
        </w:rPr>
        <w:t xml:space="preserve">  The Co-Sureties </w:t>
      </w:r>
      <w:r w:rsidRPr="0012653A">
        <w:rPr>
          <w:rFonts w:ascii="Arial" w:hAnsi="Arial" w:cs="Arial"/>
          <w:sz w:val="22"/>
          <w:szCs w:val="22"/>
        </w:rPr>
        <w:t>agree</w:t>
      </w:r>
      <w:r w:rsidRPr="0012653A">
        <w:rPr>
          <w:rFonts w:ascii="Arial" w:hAnsi="Arial" w:cs="Arial"/>
          <w:color w:val="000000"/>
          <w:sz w:val="22"/>
          <w:szCs w:val="22"/>
        </w:rPr>
        <w:t xml:space="preserv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w:t>
      </w:r>
      <w:r w:rsidRPr="0012653A">
        <w:rPr>
          <w:rFonts w:ascii="Arial" w:hAnsi="Arial" w:cs="Arial"/>
          <w:color w:val="000000"/>
          <w:sz w:val="22"/>
          <w:szCs w:val="22"/>
        </w:rPr>
        <w:lastRenderedPageBreak/>
        <w:t xml:space="preserve">deemed to have been sent to all Co-Sureties.  The Co-Sureties also agree to 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color w:val="000000"/>
              <w:sz w:val="22"/>
              <w:szCs w:val="22"/>
            </w:rPr>
            <w:t>New York</w:t>
          </w:r>
        </w:smartTag>
      </w:smartTag>
      <w:r w:rsidRPr="0012653A">
        <w:rPr>
          <w:rFonts w:ascii="Arial" w:hAnsi="Arial" w:cs="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30FC6A53"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5E87B29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6DB2CCA"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7152045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727E72D2"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7807D90C"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601E9DD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199298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BDAE846" w14:textId="77777777" w:rsidR="005C63AD" w:rsidRPr="0012653A" w:rsidRDefault="005C63AD" w:rsidP="005B65FE">
      <w:pPr>
        <w:pStyle w:val="dbNormal"/>
      </w:pPr>
    </w:p>
    <w:p w14:paraId="580DA32A" w14:textId="77777777" w:rsidR="005C63AD" w:rsidRPr="0012653A" w:rsidRDefault="005C63AD" w:rsidP="005C63AD">
      <w:pPr>
        <w:pStyle w:val="Arial11Normal"/>
        <w:ind w:firstLine="0"/>
        <w:jc w:val="center"/>
        <w:rPr>
          <w:color w:val="000000"/>
        </w:rPr>
      </w:pPr>
      <w:r w:rsidRPr="0012653A">
        <w:rPr>
          <w:color w:val="000000"/>
        </w:rPr>
        <w:t>[SIGNATURE PAGE TO FOLLOW]</w:t>
      </w:r>
    </w:p>
    <w:p w14:paraId="1E396504"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lastRenderedPageBreak/>
        <w:tab/>
        <w:t>IN TESTIMONY WHEREOF, the said Principal has hereunto set its hand and the said Surety or each Co-Surety has caused this instrument to be signed by its authorized officer, the day and year above written.</w:t>
      </w:r>
    </w:p>
    <w:p w14:paraId="1AE50D5E"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603E8A7D"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A53D83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D9AAB04" w14:textId="77777777" w:rsidR="005C63AD" w:rsidRPr="0012653A" w:rsidRDefault="005C63AD" w:rsidP="005C63AD">
      <w:pPr>
        <w:overflowPunct/>
        <w:textAlignment w:val="auto"/>
        <w:rPr>
          <w:rFonts w:ascii="Arial" w:hAnsi="Arial"/>
          <w:color w:val="000000"/>
          <w:sz w:val="22"/>
          <w:szCs w:val="22"/>
        </w:rPr>
      </w:pPr>
    </w:p>
    <w:p w14:paraId="119FAE05" w14:textId="77777777" w:rsidR="005C63AD" w:rsidRPr="0012653A" w:rsidRDefault="005C63AD" w:rsidP="005C63AD">
      <w:pPr>
        <w:overflowPunct/>
        <w:textAlignment w:val="auto"/>
        <w:rPr>
          <w:rFonts w:ascii="Arial" w:hAnsi="Arial"/>
          <w:color w:val="000000"/>
          <w:sz w:val="22"/>
          <w:szCs w:val="22"/>
        </w:rPr>
      </w:pPr>
    </w:p>
    <w:p w14:paraId="35E3A91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9D9D44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4B29A17" w14:textId="77777777" w:rsidR="005C63AD" w:rsidRPr="0012653A" w:rsidRDefault="005C63AD" w:rsidP="005C63AD">
      <w:pPr>
        <w:overflowPunct/>
        <w:ind w:left="720"/>
        <w:textAlignment w:val="auto"/>
        <w:rPr>
          <w:rFonts w:ascii="Arial" w:hAnsi="Arial"/>
          <w:color w:val="000000"/>
          <w:sz w:val="22"/>
          <w:szCs w:val="22"/>
        </w:rPr>
      </w:pPr>
    </w:p>
    <w:p w14:paraId="42CE319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7B51EB8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0C6CE81" w14:textId="77777777" w:rsidR="005C63AD" w:rsidRPr="0012653A" w:rsidRDefault="005C63AD" w:rsidP="005C63AD">
      <w:pPr>
        <w:overflowPunct/>
        <w:ind w:left="720"/>
        <w:textAlignment w:val="auto"/>
        <w:rPr>
          <w:rFonts w:ascii="Arial" w:hAnsi="Arial"/>
          <w:color w:val="000000"/>
          <w:sz w:val="22"/>
          <w:szCs w:val="22"/>
        </w:rPr>
      </w:pPr>
    </w:p>
    <w:p w14:paraId="35ECE09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B70BD65"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F1EC2E8" w14:textId="77777777" w:rsidR="005C63AD" w:rsidRPr="0012653A" w:rsidRDefault="005C63AD" w:rsidP="005C63AD">
      <w:pPr>
        <w:overflowPunct/>
        <w:ind w:left="720"/>
        <w:textAlignment w:val="auto"/>
        <w:rPr>
          <w:rFonts w:ascii="Arial" w:hAnsi="Arial"/>
          <w:color w:val="000000"/>
          <w:sz w:val="22"/>
          <w:szCs w:val="22"/>
        </w:rPr>
      </w:pPr>
    </w:p>
    <w:p w14:paraId="2A27F16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96411C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F0B86BD" w14:textId="77777777" w:rsidR="005C63AD" w:rsidRPr="0012653A" w:rsidRDefault="005C63AD" w:rsidP="005C63AD">
      <w:pPr>
        <w:overflowPunct/>
        <w:ind w:left="720"/>
        <w:textAlignment w:val="auto"/>
        <w:rPr>
          <w:rFonts w:ascii="Arial" w:hAnsi="Arial"/>
          <w:color w:val="000000"/>
          <w:sz w:val="22"/>
          <w:szCs w:val="22"/>
        </w:rPr>
      </w:pPr>
    </w:p>
    <w:p w14:paraId="283CF36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12653A">
        <w:rPr>
          <w:rFonts w:ascii="Arial" w:hAnsi="Arial"/>
          <w:b/>
          <w:color w:val="000000"/>
          <w:sz w:val="22"/>
          <w:szCs w:val="22"/>
        </w:rPr>
        <w:t>[</w:t>
      </w:r>
      <w:r w:rsidRPr="0012653A">
        <w:rPr>
          <w:rFonts w:ascii="Arial" w:hAnsi="Arial"/>
          <w:b/>
          <w:i/>
          <w:color w:val="000000"/>
          <w:sz w:val="22"/>
          <w:szCs w:val="22"/>
        </w:rPr>
        <w:t>or Co-Surety</w:t>
      </w:r>
      <w:r w:rsidRPr="0012653A">
        <w:rPr>
          <w:rFonts w:ascii="Arial" w:hAnsi="Arial"/>
          <w:b/>
          <w:color w:val="000000"/>
          <w:sz w:val="22"/>
          <w:szCs w:val="22"/>
        </w:rPr>
        <w:t>]</w:t>
      </w:r>
    </w:p>
    <w:p w14:paraId="4551875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63C0CEF1" w14:textId="77777777" w:rsidR="005C63AD" w:rsidRPr="0012653A" w:rsidRDefault="005C63AD" w:rsidP="005C63AD">
      <w:pPr>
        <w:overflowPunct/>
        <w:ind w:left="720"/>
        <w:textAlignment w:val="auto"/>
        <w:rPr>
          <w:rFonts w:ascii="Arial" w:hAnsi="Arial"/>
          <w:color w:val="000000"/>
          <w:sz w:val="22"/>
          <w:szCs w:val="22"/>
        </w:rPr>
      </w:pPr>
    </w:p>
    <w:p w14:paraId="76CFED4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1CFCFE9"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C67D9D0"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771BD4E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1C49C8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EB5E0CD" w14:textId="77777777" w:rsidR="005C63AD" w:rsidRPr="0012653A" w:rsidRDefault="005C63AD" w:rsidP="005C63AD">
      <w:pPr>
        <w:overflowPunct/>
        <w:ind w:left="720"/>
        <w:textAlignment w:val="auto"/>
        <w:rPr>
          <w:rFonts w:ascii="Arial" w:hAnsi="Arial"/>
          <w:color w:val="000000"/>
          <w:sz w:val="22"/>
          <w:szCs w:val="22"/>
        </w:rPr>
      </w:pPr>
    </w:p>
    <w:p w14:paraId="527DF8AF"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5BA24D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1235E90" w14:textId="77777777" w:rsidR="005C63AD" w:rsidRPr="0012653A" w:rsidRDefault="005C63AD" w:rsidP="005C63AD">
      <w:pPr>
        <w:overflowPunct/>
        <w:ind w:left="720"/>
        <w:textAlignment w:val="auto"/>
        <w:rPr>
          <w:rFonts w:ascii="Arial" w:hAnsi="Arial"/>
          <w:color w:val="000000"/>
          <w:sz w:val="22"/>
          <w:szCs w:val="22"/>
        </w:rPr>
      </w:pPr>
    </w:p>
    <w:p w14:paraId="14EF7EB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2DD52D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FBF5DC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B7CFE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537580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73801DE" w14:textId="77777777" w:rsidR="005C63AD" w:rsidRPr="0012653A" w:rsidRDefault="005C63AD" w:rsidP="005C63AD">
      <w:pPr>
        <w:overflowPunct/>
        <w:ind w:left="720"/>
        <w:textAlignment w:val="auto"/>
        <w:rPr>
          <w:rFonts w:ascii="Arial" w:hAnsi="Arial"/>
          <w:color w:val="000000"/>
          <w:sz w:val="22"/>
          <w:szCs w:val="22"/>
        </w:rPr>
      </w:pPr>
    </w:p>
    <w:p w14:paraId="6AAC83E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774C2D9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407E1EC6" w14:textId="77777777" w:rsidR="005C63AD" w:rsidRPr="0012653A" w:rsidRDefault="005C63AD" w:rsidP="005C63AD">
      <w:pPr>
        <w:overflowPunct/>
        <w:ind w:left="720"/>
        <w:textAlignment w:val="auto"/>
        <w:rPr>
          <w:rFonts w:ascii="Arial" w:hAnsi="Arial"/>
          <w:color w:val="000000"/>
          <w:sz w:val="22"/>
          <w:szCs w:val="22"/>
        </w:rPr>
      </w:pPr>
    </w:p>
    <w:p w14:paraId="416F63D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95583F2"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10B3C324"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B5208F4"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52E606A" w14:textId="77777777" w:rsidR="005C63AD" w:rsidRPr="0012653A" w:rsidRDefault="005C63AD" w:rsidP="005C63AD">
      <w:pPr>
        <w:overflowPunct/>
        <w:autoSpaceDE/>
        <w:autoSpaceDN/>
        <w:adjustRightInd/>
        <w:textAlignment w:val="auto"/>
        <w:rPr>
          <w:rFonts w:ascii="Arial" w:hAnsi="Arial"/>
          <w:b/>
          <w:color w:val="000000"/>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r w:rsidRPr="0012653A">
        <w:rPr>
          <w:rFonts w:ascii="Arial" w:hAnsi="Arial"/>
          <w:b/>
          <w:color w:val="000000"/>
          <w:sz w:val="22"/>
          <w:szCs w:val="22"/>
        </w:rPr>
        <w:t xml:space="preserve"> </w:t>
      </w:r>
    </w:p>
    <w:p w14:paraId="0F35B24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color w:val="000000"/>
          <w:szCs w:val="24"/>
        </w:rPr>
        <w:br w:type="page"/>
      </w:r>
      <w:r w:rsidRPr="0012653A">
        <w:rPr>
          <w:rFonts w:ascii="Arial" w:hAnsi="Arial"/>
          <w:b/>
          <w:color w:val="000000"/>
          <w:sz w:val="20"/>
          <w:u w:val="single"/>
        </w:rPr>
        <w:lastRenderedPageBreak/>
        <w:t>CORPORATE ACKNOWLEDGMENT</w:t>
      </w:r>
    </w:p>
    <w:p w14:paraId="1A060E1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55835B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4119C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7418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B5A82D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2A5AF41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52B26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5920A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EAACE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9BD652A" w14:textId="77777777" w:rsidR="005C63AD" w:rsidRPr="0012653A" w:rsidRDefault="005C63AD" w:rsidP="005C63AD">
      <w:pPr>
        <w:jc w:val="both"/>
        <w:rPr>
          <w:rFonts w:ascii="Arial" w:hAnsi="Arial"/>
          <w:b/>
          <w:color w:val="000000"/>
          <w:sz w:val="20"/>
        </w:rPr>
      </w:pPr>
    </w:p>
    <w:p w14:paraId="01DEDFFE" w14:textId="77777777" w:rsidR="005C63AD" w:rsidRPr="0012653A" w:rsidRDefault="005C63AD" w:rsidP="005C63AD">
      <w:pPr>
        <w:jc w:val="both"/>
        <w:rPr>
          <w:rFonts w:ascii="Arial" w:hAnsi="Arial"/>
          <w:color w:val="000000"/>
          <w:sz w:val="20"/>
        </w:rPr>
      </w:pPr>
    </w:p>
    <w:p w14:paraId="5E43BDA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7D0B51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4CBF63D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566AD1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F0C023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BE835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9C0E49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80E3BC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519750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CAA642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FD02BB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02AE5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78A4D2F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63D4AF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8725A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6078A44"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5A5026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DDECC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FD139FB"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8AA01B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D0F9CE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B03D75C" w14:textId="77777777" w:rsidR="005C63AD" w:rsidRPr="0012653A" w:rsidRDefault="005C63AD" w:rsidP="005B65FE">
      <w:pPr>
        <w:pStyle w:val="dbNormal"/>
      </w:pPr>
    </w:p>
    <w:p w14:paraId="1D69C528" w14:textId="77777777" w:rsidR="005C63AD" w:rsidRPr="0012653A" w:rsidRDefault="005C63AD" w:rsidP="005C63AD">
      <w:pPr>
        <w:pStyle w:val="Header"/>
        <w:keepNext/>
        <w:spacing w:before="360"/>
        <w:rPr>
          <w:rFonts w:ascii="Arial" w:hAnsi="Arial"/>
          <w:sz w:val="22"/>
          <w:szCs w:val="22"/>
        </w:rPr>
      </w:pPr>
      <w:r w:rsidRPr="0012653A">
        <w:rPr>
          <w:rFonts w:ascii="Arial" w:hAnsi="Arial"/>
          <w:sz w:val="22"/>
          <w:szCs w:val="22"/>
        </w:rPr>
        <w:lastRenderedPageBreak/>
        <w:t>I hereby approve the foregoing contract and bond as to form and manner of execution.</w:t>
      </w:r>
    </w:p>
    <w:p w14:paraId="7DBD561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39D746B" w14:textId="77777777" w:rsidR="005C63AD" w:rsidRDefault="005C63AD" w:rsidP="005C63AD">
      <w:pPr>
        <w:overflowPunct/>
        <w:autoSpaceDE/>
        <w:autoSpaceDN/>
        <w:adjustRightInd/>
        <w:textAlignment w:val="auto"/>
      </w:pPr>
      <w:r>
        <w:br w:type="page"/>
      </w:r>
    </w:p>
    <w:p w14:paraId="2A881DA4"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lastRenderedPageBreak/>
        <w:t xml:space="preserve">Appendix 1 to </w:t>
      </w:r>
      <w:r>
        <w:rPr>
          <w:rFonts w:ascii="Arial" w:hAnsi="Arial"/>
          <w:b/>
          <w:sz w:val="22"/>
          <w:szCs w:val="22"/>
          <w:u w:val="single"/>
        </w:rPr>
        <w:t>Labor and Material B</w:t>
      </w:r>
      <w:r w:rsidRPr="0012653A">
        <w:rPr>
          <w:rFonts w:ascii="Arial" w:hAnsi="Arial"/>
          <w:b/>
          <w:sz w:val="22"/>
          <w:szCs w:val="22"/>
          <w:u w:val="single"/>
        </w:rPr>
        <w:t>ond</w:t>
      </w:r>
    </w:p>
    <w:p w14:paraId="42E5DE37" w14:textId="77777777" w:rsidR="005C63AD" w:rsidRPr="0012653A" w:rsidRDefault="005C63AD" w:rsidP="005C63AD">
      <w:pPr>
        <w:keepNext/>
        <w:jc w:val="center"/>
        <w:rPr>
          <w:rFonts w:ascii="Arial" w:hAnsi="Arial"/>
          <w:b/>
          <w:sz w:val="22"/>
          <w:szCs w:val="22"/>
        </w:rPr>
      </w:pPr>
    </w:p>
    <w:p w14:paraId="078AC252"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714D6B33" w14:textId="77777777" w:rsidR="005C63AD" w:rsidRPr="0012653A" w:rsidRDefault="005C63AD" w:rsidP="005C63AD">
      <w:pPr>
        <w:keepNext/>
        <w:ind w:right="-540"/>
        <w:jc w:val="center"/>
        <w:rPr>
          <w:rFonts w:ascii="Arial" w:hAnsi="Arial"/>
          <w:b/>
          <w:sz w:val="22"/>
          <w:szCs w:val="22"/>
          <w:u w:val="single"/>
        </w:rPr>
      </w:pPr>
    </w:p>
    <w:p w14:paraId="42167232" w14:textId="77777777" w:rsidR="005C63AD" w:rsidRPr="0012653A" w:rsidRDefault="005C63AD" w:rsidP="005C63AD">
      <w:pPr>
        <w:keepNext/>
        <w:keepLines/>
        <w:ind w:firstLine="1440"/>
        <w:rPr>
          <w:rFonts w:ascii="Arial" w:hAnsi="Arial"/>
          <w:sz w:val="22"/>
          <w:szCs w:val="22"/>
        </w:rPr>
      </w:pPr>
    </w:p>
    <w:p w14:paraId="7227CCF1"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BEE1F26" w14:textId="77777777" w:rsidR="005C63AD" w:rsidRDefault="005C63AD" w:rsidP="005B65FE">
      <w:pPr>
        <w:pStyle w:val="dbNormal"/>
      </w:pPr>
    </w:p>
    <w:p w14:paraId="792E00B1" w14:textId="77777777" w:rsidR="005C63AD" w:rsidRPr="0012653A" w:rsidRDefault="005C63AD" w:rsidP="005C63AD">
      <w:pPr>
        <w:pStyle w:val="05BodyText"/>
      </w:pPr>
    </w:p>
    <w:p w14:paraId="74DD8B4C" w14:textId="77777777" w:rsidR="005C63AD" w:rsidRPr="0012653A" w:rsidRDefault="005C63AD" w:rsidP="005C63AD">
      <w:pPr>
        <w:pStyle w:val="05BodyText"/>
      </w:pPr>
    </w:p>
    <w:p w14:paraId="7235CC55" w14:textId="77777777" w:rsidR="005C63AD" w:rsidRDefault="005C63AD" w:rsidP="005C63AD">
      <w:pPr>
        <w:pStyle w:val="05BodyText"/>
      </w:pPr>
    </w:p>
    <w:p w14:paraId="14ECBE1C" w14:textId="77777777" w:rsidR="005C63AD" w:rsidRDefault="005C63AD" w:rsidP="005C63AD">
      <w:pPr>
        <w:pStyle w:val="05BodyText"/>
      </w:pPr>
    </w:p>
    <w:p w14:paraId="5945FAEF" w14:textId="77777777" w:rsidR="005C63AD" w:rsidRPr="0012653A" w:rsidRDefault="005C63AD" w:rsidP="005C63AD">
      <w:pPr>
        <w:pStyle w:val="05BodyText"/>
        <w:sectPr w:rsidR="005C63AD" w:rsidRPr="0012653A" w:rsidSect="0085330A">
          <w:footerReference w:type="default" r:id="rId65"/>
          <w:pgSz w:w="12240" w:h="15840" w:code="1"/>
          <w:pgMar w:top="1440" w:right="1440" w:bottom="1440" w:left="1440" w:header="706" w:footer="706" w:gutter="0"/>
          <w:pgNumType w:start="1"/>
          <w:cols w:space="708"/>
          <w:docGrid w:linePitch="360"/>
        </w:sectPr>
      </w:pPr>
    </w:p>
    <w:p w14:paraId="6CB87697" w14:textId="77777777" w:rsidR="005C63AD" w:rsidRPr="0012653A" w:rsidRDefault="005C63AD" w:rsidP="005C63AD">
      <w:pPr>
        <w:pStyle w:val="Heading1"/>
        <w:spacing w:after="240"/>
        <w:rPr>
          <w:szCs w:val="28"/>
        </w:rPr>
      </w:pPr>
      <w:bookmarkStart w:id="467" w:name="_Toc306379701"/>
      <w:bookmarkStart w:id="468" w:name="_Toc306795356"/>
      <w:r w:rsidRPr="0012653A">
        <w:rPr>
          <w:szCs w:val="28"/>
        </w:rPr>
        <w:lastRenderedPageBreak/>
        <w:t xml:space="preserve">FORM PEB  -  FORM OF </w:t>
      </w:r>
      <w:r>
        <w:rPr>
          <w:szCs w:val="28"/>
        </w:rPr>
        <w:t xml:space="preserve">FAITHFUL </w:t>
      </w:r>
      <w:r w:rsidRPr="0012653A">
        <w:rPr>
          <w:szCs w:val="28"/>
        </w:rPr>
        <w:t>PERFORMANCE BOND</w:t>
      </w:r>
    </w:p>
    <w:p w14:paraId="7BAA81E7" w14:textId="77777777" w:rsidR="005C63AD" w:rsidRPr="0012653A" w:rsidRDefault="005C63AD" w:rsidP="005C63AD">
      <w:pPr>
        <w:pStyle w:val="bodytext5"/>
        <w:ind w:firstLine="0"/>
        <w:jc w:val="center"/>
        <w:rPr>
          <w:rFonts w:ascii="Arial" w:hAnsi="Arial"/>
          <w:sz w:val="22"/>
          <w:szCs w:val="22"/>
        </w:rPr>
      </w:pPr>
      <w:r w:rsidRPr="0012653A">
        <w:rPr>
          <w:rFonts w:ascii="Arial" w:hAnsi="Arial"/>
          <w:sz w:val="22"/>
          <w:szCs w:val="22"/>
        </w:rPr>
        <w:t>KNOW ALL PERSONS BY THESE PRESENTS, that ________________________________________________________________________</w:t>
      </w:r>
    </w:p>
    <w:p w14:paraId="57466F48" w14:textId="77777777" w:rsidR="005C63AD" w:rsidRPr="0012653A" w:rsidRDefault="005C63AD" w:rsidP="005C63AD">
      <w:pPr>
        <w:pStyle w:val="bodytext5"/>
        <w:spacing w:before="0"/>
        <w:jc w:val="center"/>
        <w:rPr>
          <w:rFonts w:ascii="Arial" w:hAnsi="Arial"/>
          <w:sz w:val="22"/>
          <w:szCs w:val="22"/>
        </w:rPr>
      </w:pPr>
      <w:r w:rsidRPr="0012653A">
        <w:rPr>
          <w:rFonts w:ascii="Arial" w:hAnsi="Arial"/>
          <w:sz w:val="18"/>
          <w:szCs w:val="18"/>
        </w:rPr>
        <w:t>(Name of Design-Builder</w:t>
      </w:r>
      <w:r w:rsidRPr="0012653A">
        <w:rPr>
          <w:rFonts w:ascii="Arial" w:hAnsi="Arial"/>
          <w:sz w:val="22"/>
          <w:szCs w:val="22"/>
        </w:rPr>
        <w:t>) ________________________________________________________________________</w:t>
      </w:r>
    </w:p>
    <w:p w14:paraId="4427FA71" w14:textId="77777777" w:rsidR="005C63AD" w:rsidRPr="0012653A" w:rsidRDefault="005C63AD" w:rsidP="005C63AD">
      <w:pPr>
        <w:pStyle w:val="bodytext5"/>
        <w:spacing w:before="0"/>
        <w:jc w:val="center"/>
        <w:rPr>
          <w:rFonts w:ascii="Arial" w:hAnsi="Arial"/>
          <w:sz w:val="18"/>
          <w:szCs w:val="18"/>
        </w:rPr>
      </w:pPr>
      <w:r w:rsidRPr="0012653A">
        <w:rPr>
          <w:rFonts w:ascii="Arial" w:hAnsi="Arial"/>
          <w:sz w:val="18"/>
          <w:szCs w:val="18"/>
        </w:rPr>
        <w:t>(Address)</w:t>
      </w:r>
    </w:p>
    <w:p w14:paraId="4CBFA05C" w14:textId="33FD5D7E" w:rsidR="005C63AD" w:rsidRPr="0012653A" w:rsidRDefault="005C63AD" w:rsidP="005C63AD">
      <w:pPr>
        <w:pStyle w:val="NormalArial11"/>
      </w:pPr>
      <w:r w:rsidRPr="0012653A">
        <w:t xml:space="preserve">(hereinafter called the “Principal”) and the __________________________________________, </w:t>
      </w:r>
      <w:r w:rsidRPr="0012653A">
        <w:rPr>
          <w:color w:val="000000"/>
        </w:rPr>
        <w:t xml:space="preserve">as surety or as co-sureties (“Co-Sureties”), </w:t>
      </w:r>
      <w:r w:rsidRPr="0012653A">
        <w:t xml:space="preserve">each a corporation duly organized and existing under the laws of the State </w:t>
      </w:r>
      <w:r w:rsidRPr="0012653A">
        <w:rPr>
          <w:color w:val="000000"/>
        </w:rPr>
        <w:t xml:space="preserve">indicated on the attached Appendix 1, </w:t>
      </w:r>
      <w:r w:rsidRPr="0012653A">
        <w:t xml:space="preserve">having its principal office at the address (including City and State) indicated on the attached Appendix 1, </w:t>
      </w:r>
      <w:r w:rsidRPr="0012653A">
        <w:rPr>
          <w:color w:val="000000"/>
        </w:rPr>
        <w:t xml:space="preserve">and authorized as a surety in the State of New York </w:t>
      </w:r>
      <w:r w:rsidRPr="0012653A">
        <w:t>(such surety or Co-sureties are hereinafter called the “Surety”), are held and firmly bound unto the New York State</w:t>
      </w:r>
      <w:r w:rsidR="00A702A4">
        <w:t xml:space="preserve"> Thruway </w:t>
      </w:r>
      <w:r w:rsidR="00EC33EC">
        <w:t>Authority</w:t>
      </w:r>
      <w:r w:rsidR="00A702A4">
        <w:t xml:space="preserve"> </w:t>
      </w:r>
      <w:r w:rsidRPr="0012653A">
        <w:t>(hereinafter the “Obligee”), in the full and just sum of</w:t>
      </w:r>
      <w:r w:rsidRPr="0012653A">
        <w:rPr>
          <w:i/>
          <w:color w:val="000000"/>
          <w:szCs w:val="24"/>
        </w:rPr>
        <w:t xml:space="preserve"> </w:t>
      </w:r>
      <w:r>
        <w:rPr>
          <w:i/>
          <w:color w:val="000000"/>
          <w:szCs w:val="24"/>
        </w:rPr>
        <w:t>[10</w:t>
      </w:r>
      <w:r w:rsidRPr="0012653A">
        <w:rPr>
          <w:i/>
          <w:color w:val="000000"/>
          <w:szCs w:val="24"/>
        </w:rPr>
        <w:t xml:space="preserve">0% of the </w:t>
      </w:r>
      <w:r w:rsidRPr="0012653A">
        <w:rPr>
          <w:i/>
          <w:iCs/>
          <w:color w:val="000000"/>
          <w:szCs w:val="24"/>
        </w:rPr>
        <w:t xml:space="preserve">Contract </w:t>
      </w:r>
      <w:r>
        <w:rPr>
          <w:i/>
          <w:iCs/>
          <w:color w:val="000000"/>
          <w:szCs w:val="24"/>
        </w:rPr>
        <w:t>Amount</w:t>
      </w:r>
      <w:r w:rsidRPr="0012653A">
        <w:rPr>
          <w:i/>
          <w:iCs/>
          <w:color w:val="000000"/>
          <w:szCs w:val="24"/>
        </w:rPr>
        <w:t>]</w:t>
      </w:r>
      <w:r w:rsidRPr="0012653A">
        <w:t xml:space="preserve"> good and lawful money of the United States of America, for payment of which said sum of money, well and truly to be made and done, the said Principal binds itself, its heirs, executors and administrators, successors and assigns, and the said Surety binds itself, its successors and assigns, jointly and severally, firmly by these presents:   </w:t>
      </w:r>
    </w:p>
    <w:p w14:paraId="6E77C50F" w14:textId="7A36E9AD"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C90DE0">
        <w:t>200 Southern Blvd.</w:t>
      </w:r>
      <w:r w:rsidRPr="0012653A">
        <w:t>, Albany, New York, 122</w:t>
      </w:r>
      <w:r w:rsidR="00C90DE0">
        <w:t>09</w:t>
      </w:r>
      <w:r w:rsidRPr="0012653A">
        <w:t xml:space="preserve">, (mailing address:  </w:t>
      </w:r>
      <w:r>
        <w:t>____________</w:t>
      </w:r>
      <w:r w:rsidRPr="0012653A">
        <w:t xml:space="preserve">), for design, construction and other specified activities for the </w:t>
      </w:r>
      <w:sdt>
        <w:sdtPr>
          <w:alias w:val="Title"/>
          <w:id w:val="7048518"/>
          <w:placeholder>
            <w:docPart w:val="C3D350202B3D4C7082DC10A85668096A"/>
          </w:placeholder>
          <w:dataBinding w:prefixMappings="xmlns:ns0='http://purl.org/dc/elements/1.1/' xmlns:ns1='http://schemas.openxmlformats.org/package/2006/metadata/core-properties' " w:xpath="/ns1:coreProperties[1]/ns0:title[1]" w:storeItemID="{6C3C8BC8-F283-45AE-878A-BAB7291924A1}"/>
          <w:text/>
        </w:sdtPr>
        <w:sdtEndPr/>
        <w:sdtContent>
          <w:r w:rsidR="00BB6644">
            <w:t>Cashless Tolling</w:t>
          </w:r>
        </w:sdtContent>
      </w:sdt>
      <w:r>
        <w:t>, Design-Build Project,</w:t>
      </w:r>
      <w:r w:rsidRPr="0012653A">
        <w:t xml:space="preserve"> in the count</w:t>
      </w:r>
      <w:r w:rsidR="00A05AAE">
        <w:t>ies</w:t>
      </w:r>
      <w:r w:rsidRPr="0012653A">
        <w:t xml:space="preserve"> of </w:t>
      </w:r>
      <w:r w:rsidR="00BF7E7C">
        <w:t>Orange, Ulster, Greene, Albany, Schenectady, Montgomery, Herkimer, Oneida, Madison, Onondaga, Cayuga, Seneca, Ontario, Monroe, Genesee, Erie, Chautauqua, Rensselaer and Columbia,</w:t>
      </w:r>
      <w:r>
        <w:t xml:space="preserve"> which co</w:t>
      </w:r>
      <w:r w:rsidRPr="0012653A">
        <w:t xml:space="preserve">nstitutes </w:t>
      </w:r>
      <w:sdt>
        <w:sdtPr>
          <w:alias w:val="Keywords"/>
          <w:id w:val="7048519"/>
          <w:placeholder>
            <w:docPart w:val="395E91A1C38C495ABB801382671C6CA7"/>
          </w:placeholder>
          <w:dataBinding w:prefixMappings="xmlns:ns0='http://purl.org/dc/elements/1.1/' xmlns:ns1='http://schemas.openxmlformats.org/package/2006/metadata/core-properties' " w:xpath="/ns1:coreProperties[1]/ns1:keywords[1]" w:storeItemID="{6C3C8BC8-F283-45AE-878A-BAB7291924A1}"/>
          <w:text/>
        </w:sdtPr>
        <w:sdtEndPr/>
        <w:sdtContent>
          <w:r w:rsidR="00BB6644">
            <w:t>TA 19-1, Contract No. D800002</w:t>
          </w:r>
        </w:sdtContent>
      </w:sdt>
      <w:r w:rsidRPr="0012653A">
        <w:t xml:space="preserve">. </w:t>
      </w:r>
    </w:p>
    <w:p w14:paraId="03CFAFE9" w14:textId="77777777" w:rsidR="005C63AD" w:rsidRPr="0012653A" w:rsidRDefault="005C63AD" w:rsidP="005C63AD">
      <w:pPr>
        <w:pStyle w:val="Arial11Normal"/>
        <w:spacing w:before="120"/>
      </w:pPr>
      <w:r w:rsidRPr="0012653A">
        <w:t xml:space="preserve">NOW, THEREFORE, the condition of this obligation is such that if the said Principal shall well, truly and faithfully perform the work in accordance with the terms of the contract and as said contract may be modified or amended, and will commence and complete the work within the time prescribed in the contract, and shall protect the Obligee against, and pay any excess of cost as provided in said contract, and all amounts, damages, costs and judgments which may be recovered against the Obligee or its officers or agents of which the Obligee may be called upon to pay to any person or corporation by reason of any damages, direct or indirect, arising or growing out of the doing of said work, or from the negligence, nonfeasance, misfeasance or malfeasance of any officer, agent or employee of the Obligee thereof, or suffered or claimed on account of said public works contract during the time thereof or the manner of doing the same, or the neglect of the said Principal, or its agents, or servants, or the improper performance of the said work by the said Principal, or its agents, or servants, or from any other cause, then this obligation shall be null and void, otherwise to remain in full force and virtue. </w:t>
      </w:r>
    </w:p>
    <w:p w14:paraId="519C4101" w14:textId="77777777" w:rsidR="005C63AD" w:rsidRPr="0012653A" w:rsidRDefault="005C63AD" w:rsidP="005C63AD">
      <w:pPr>
        <w:pStyle w:val="Arial11Normal"/>
        <w:spacing w:before="120"/>
      </w:pPr>
      <w:r w:rsidRPr="0012653A">
        <w:rPr>
          <w:rStyle w:val="Arial11NormalChar"/>
        </w:rPr>
        <w:t>In the event of a failure of performance of the contract by the Principal, which shall include, but not be limited to, any breach or default of the contract by the Principal, or in case said contract is forfeited</w:t>
      </w:r>
      <w:r w:rsidRPr="0012653A">
        <w:t xml:space="preserve"> by the Principal in the manner provided for in the contract,</w:t>
      </w:r>
      <w:r>
        <w:t xml:space="preserve"> </w:t>
      </w:r>
      <w:r w:rsidRPr="0012653A">
        <w:t xml:space="preserve">and the said Surety, for value received, hereby stipulates and agrees, if requested to do so by the Obligee, has the option to either remedy the default, or breach or forfeiture of the Principal or take charge and fully perform and complete the work, mentioned and described in said contract, pursuant to the terms, conditions and covenants thereof and as may be amended, at its own expense. The procedure by which the Surety undertakes to discharge its obligations under the bond shall be subject to the advance written approval of the Obligee. If the Surety completes the contract, it shall be paid for </w:t>
      </w:r>
      <w:r w:rsidRPr="0012653A">
        <w:lastRenderedPageBreak/>
        <w:t xml:space="preserve">the actual items of work performed in accordance with the Principal's contract terms and prices. In this event the Surety assumes the rights and obligations of the Principal.  </w:t>
      </w:r>
    </w:p>
    <w:p w14:paraId="7276A884" w14:textId="77777777" w:rsidR="005C63AD" w:rsidRPr="0012653A" w:rsidRDefault="005C63AD" w:rsidP="005C63AD">
      <w:pPr>
        <w:pStyle w:val="Arial11Normal"/>
        <w:spacing w:before="120"/>
      </w:pPr>
      <w:r w:rsidRPr="0012653A">
        <w:t xml:space="preserve">It shall be the duty of the Surety to give unequivocal notice in writing to the Obligee, within 45 days after receipt of written notice from the Obligee to the Surety, of the Surety's election to remedy default(s) or breach(es) or forfeiture(s) promptly or to perform and fully complete the contract promptly as provided herein, time being of the essence of this bond. In said notice of election, the Surety shall state the date on which the remedy or performance shall commence. During the period between the Obligee’s notice and Surety's performance of the contract or remedy of the default, breach or forfeiture, the Surety shall be liable for and agrees to pay any and all reasonable and necessary costs as determined by the Obligee to maintain the contract site safe and convenient to the public.  </w:t>
      </w:r>
    </w:p>
    <w:p w14:paraId="4D2BB209" w14:textId="77777777" w:rsidR="005C63AD" w:rsidRPr="0012653A" w:rsidRDefault="005C63AD" w:rsidP="005C63AD">
      <w:pPr>
        <w:pStyle w:val="Arial11Normal"/>
        <w:spacing w:before="120"/>
      </w:pPr>
      <w:r w:rsidRPr="0012653A">
        <w:t>It shall also be the duty of the Surety to give prompt notice in writing to the Obligee upon the completion of the remedy and/or correction of each breach or default or completion of the contract. The Surety shall not assert solvency of its Principal or its Principal’s denial of default as justification for its failure to give notice of election or for its failure to promptly remedy the breach or default or to complete the contract.</w:t>
      </w:r>
    </w:p>
    <w:p w14:paraId="2059D445" w14:textId="77777777" w:rsidR="005C63AD" w:rsidRPr="0012653A" w:rsidRDefault="005C63AD" w:rsidP="005C63AD">
      <w:pPr>
        <w:pStyle w:val="Arial11Normal"/>
        <w:spacing w:before="120"/>
      </w:pPr>
      <w:r w:rsidRPr="0012653A">
        <w:t>In the event the Surety shall fail to exercise either option or to act promptly then the Obligee shall give 10 days’ notice of such failure, both to Principal and Surety, and after the expiration of the 10 days the Obligee may cause the work to be completed pursuant to Section 40 of the Highway Law, and the Surety and the Principal shall be jointly and severally liable for the amount of excess cost of completing the contract work beyond the amounts remaining for this contract adjusted for the work actually performed. When the cost of completion of performance by the Obligee is estimated, the Principal and Surety shall pay, free from all liens and encumbrances, the estimated completion costs determined by the Obligee above the funds remaining for this contract, to the Obligee within 30 days of receipt of the estimate. Adjustment of the Obligee’s estimated completion cost will be made upon the Obligee’s final acceptance of the work and appropriate refunds, if any, will be promptly made to the Surety. Any actual costs in excess of the estimated price shall be paid to the Obligee promptly on demand. Additionally, Principal and Surety shall be liable for any applicable warranties, liquidated and/or engineering costs or damages.</w:t>
      </w:r>
    </w:p>
    <w:p w14:paraId="31311C1B" w14:textId="77777777" w:rsidR="005C63AD" w:rsidRPr="0012653A" w:rsidRDefault="005C63AD" w:rsidP="005C63AD">
      <w:pPr>
        <w:pStyle w:val="Arial11Normal"/>
        <w:spacing w:before="120"/>
      </w:pPr>
      <w:r w:rsidRPr="0012653A">
        <w:t>In addition, the said Principal and Surety further agree, as part of this obligation, to pay all damages of any kind to person or property that may result from a failure in any respect to perform and complete said contract including, but not limited to costs necessary to protect the traveling public or to avoid inconvenience to the traveling public, liquidated damages as provided above, all repair and replacement costs necessary to rectify construction errors, architectural and engineering costs and fees, all consultant fees, all testing and laboratory fees, and all interest, legal fees and litigation costs incurred by the Obligee.</w:t>
      </w:r>
    </w:p>
    <w:p w14:paraId="441004C3" w14:textId="77777777" w:rsidR="005C63AD" w:rsidRPr="0012653A" w:rsidRDefault="005C63AD" w:rsidP="005C63AD">
      <w:pPr>
        <w:pStyle w:val="Arial11Normal"/>
        <w:spacing w:before="120"/>
      </w:pPr>
      <w:r w:rsidRPr="0012653A">
        <w:t>And the said Surety thereby stipulates and agrees that no change, extension, alteration, deduction or addition in or to the terms of the said contract or the plans, requirements or specifications accompanying the same, shall in any way affect the obligations of said Surety of its bond.</w:t>
      </w:r>
    </w:p>
    <w:p w14:paraId="35937539"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tab/>
      </w:r>
      <w:r w:rsidRPr="0012653A">
        <w:rPr>
          <w:rStyle w:val="Strong"/>
          <w:rFonts w:ascii="Arial" w:hAnsi="Arial" w:cs="Arial"/>
          <w:color w:val="000000"/>
          <w:sz w:val="22"/>
          <w:szCs w:val="22"/>
        </w:rPr>
        <w:t>[</w:t>
      </w:r>
      <w:r w:rsidRPr="0012653A">
        <w:rPr>
          <w:rFonts w:ascii="Arial" w:hAnsi="Arial" w:cs="Arial"/>
          <w:b/>
          <w:sz w:val="22"/>
          <w:szCs w:val="22"/>
        </w:rPr>
        <w:t>Note: Use in case of multiple or co-sureties or, otherwise, delete.]</w:t>
      </w:r>
      <w:r w:rsidRPr="0012653A">
        <w:rPr>
          <w:rFonts w:ascii="Arial" w:hAnsi="Arial" w:cs="Arial"/>
          <w:sz w:val="22"/>
          <w:szCs w:val="22"/>
        </w:rPr>
        <w:t xml:space="preserve">  The Co-Sureties agree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designate a single </w:t>
      </w:r>
      <w:r w:rsidRPr="0012653A">
        <w:rPr>
          <w:rFonts w:ascii="Arial" w:hAnsi="Arial" w:cs="Arial"/>
          <w:sz w:val="22"/>
          <w:szCs w:val="22"/>
        </w:rPr>
        <w:lastRenderedPageBreak/>
        <w:t xml:space="preserve">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sz w:val="22"/>
              <w:szCs w:val="22"/>
            </w:rPr>
            <w:t>New York</w:t>
          </w:r>
        </w:smartTag>
      </w:smartTag>
      <w:r w:rsidRPr="0012653A">
        <w:rPr>
          <w:rFonts w:ascii="Arial" w:hAnsi="Arial" w:cs="Arial"/>
          <w:sz w:val="22"/>
          <w:szCs w:val="22"/>
        </w:rPr>
        <w:t>.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w:t>
      </w:r>
      <w:r w:rsidRPr="0012653A">
        <w:t xml:space="preserve"> </w:t>
      </w:r>
    </w:p>
    <w:p w14:paraId="7504D10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4D360F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C3BCDC1"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2D513FC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210886E4"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F2BAB3F"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9558899"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16620F6" w14:textId="77777777" w:rsidR="005C63AD" w:rsidRPr="0012653A" w:rsidRDefault="005C63AD" w:rsidP="00843CFB">
      <w:pPr>
        <w:pStyle w:val="dbNormal"/>
      </w:pPr>
    </w:p>
    <w:p w14:paraId="560B4CDD" w14:textId="77777777" w:rsidR="005C63AD" w:rsidRPr="0012653A" w:rsidRDefault="005C63AD" w:rsidP="005C63AD">
      <w:pPr>
        <w:pStyle w:val="Arial11Normal"/>
        <w:ind w:firstLine="0"/>
        <w:jc w:val="center"/>
        <w:rPr>
          <w:color w:val="000000"/>
        </w:rPr>
      </w:pPr>
      <w:r w:rsidRPr="0012653A">
        <w:rPr>
          <w:color w:val="000000"/>
        </w:rPr>
        <w:t>[SIGNATURE PAGE TO FOLLOW]</w:t>
      </w:r>
    </w:p>
    <w:p w14:paraId="0A90AFC7"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lastRenderedPageBreak/>
        <w:tab/>
        <w:t>IN TESTIMONY WHEREOF, the said Principal has hereunto set its hand and the said Surety or each Co-Surety has caused this instrument to be signed by its authorized officer, the day and year above written.</w:t>
      </w:r>
    </w:p>
    <w:p w14:paraId="6BB41193"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6131BA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618BB32" w14:textId="77777777" w:rsidR="005C63AD" w:rsidRPr="0012653A" w:rsidRDefault="005C63AD" w:rsidP="005C63AD">
      <w:pPr>
        <w:overflowPunct/>
        <w:textAlignment w:val="auto"/>
        <w:rPr>
          <w:rFonts w:ascii="Arial" w:hAnsi="Arial"/>
          <w:color w:val="000000"/>
          <w:sz w:val="22"/>
          <w:szCs w:val="22"/>
        </w:rPr>
      </w:pPr>
    </w:p>
    <w:p w14:paraId="0DD24BCD" w14:textId="77777777" w:rsidR="005C63AD" w:rsidRPr="0012653A" w:rsidRDefault="005C63AD" w:rsidP="005C63AD">
      <w:pPr>
        <w:overflowPunct/>
        <w:textAlignment w:val="auto"/>
        <w:rPr>
          <w:rFonts w:ascii="Arial" w:hAnsi="Arial"/>
          <w:color w:val="000000"/>
          <w:sz w:val="22"/>
          <w:szCs w:val="22"/>
        </w:rPr>
      </w:pPr>
    </w:p>
    <w:p w14:paraId="57B2BAC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EB382A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47A87399" w14:textId="77777777" w:rsidR="005C63AD" w:rsidRPr="0012653A" w:rsidRDefault="005C63AD" w:rsidP="005C63AD">
      <w:pPr>
        <w:overflowPunct/>
        <w:ind w:left="720"/>
        <w:textAlignment w:val="auto"/>
        <w:rPr>
          <w:rFonts w:ascii="Arial" w:hAnsi="Arial"/>
          <w:color w:val="000000"/>
          <w:sz w:val="22"/>
          <w:szCs w:val="22"/>
        </w:rPr>
      </w:pPr>
    </w:p>
    <w:p w14:paraId="2467852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326B26F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53C1D13A" w14:textId="77777777" w:rsidR="005C63AD" w:rsidRPr="0012653A" w:rsidRDefault="005C63AD" w:rsidP="005C63AD">
      <w:pPr>
        <w:overflowPunct/>
        <w:ind w:left="720"/>
        <w:textAlignment w:val="auto"/>
        <w:rPr>
          <w:rFonts w:ascii="Arial" w:hAnsi="Arial"/>
          <w:color w:val="000000"/>
          <w:sz w:val="22"/>
          <w:szCs w:val="22"/>
        </w:rPr>
      </w:pPr>
    </w:p>
    <w:p w14:paraId="4D848A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0C4B71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45B1B697" w14:textId="77777777" w:rsidR="005C63AD" w:rsidRPr="0012653A" w:rsidRDefault="005C63AD" w:rsidP="005C63AD">
      <w:pPr>
        <w:overflowPunct/>
        <w:ind w:left="720"/>
        <w:textAlignment w:val="auto"/>
        <w:rPr>
          <w:rFonts w:ascii="Arial" w:hAnsi="Arial"/>
          <w:color w:val="000000"/>
          <w:sz w:val="22"/>
          <w:szCs w:val="22"/>
        </w:rPr>
      </w:pPr>
    </w:p>
    <w:p w14:paraId="4DB69DC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1D02D8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5A6FFB32" w14:textId="77777777" w:rsidR="005C63AD" w:rsidRPr="0012653A" w:rsidRDefault="005C63AD" w:rsidP="005C63AD">
      <w:pPr>
        <w:overflowPunct/>
        <w:ind w:left="720"/>
        <w:textAlignment w:val="auto"/>
        <w:rPr>
          <w:rFonts w:ascii="Arial" w:hAnsi="Arial"/>
          <w:color w:val="000000"/>
          <w:sz w:val="22"/>
          <w:szCs w:val="22"/>
        </w:rPr>
      </w:pPr>
    </w:p>
    <w:p w14:paraId="150494F1" w14:textId="77777777" w:rsidR="005C63AD" w:rsidRPr="008E5C62"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6BD2AAF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0BF63953" w14:textId="77777777" w:rsidR="005C63AD" w:rsidRPr="0012653A" w:rsidRDefault="005C63AD" w:rsidP="005C63AD">
      <w:pPr>
        <w:overflowPunct/>
        <w:ind w:left="720"/>
        <w:textAlignment w:val="auto"/>
        <w:rPr>
          <w:rFonts w:ascii="Arial" w:hAnsi="Arial"/>
          <w:color w:val="000000"/>
          <w:sz w:val="22"/>
          <w:szCs w:val="22"/>
        </w:rPr>
      </w:pPr>
    </w:p>
    <w:p w14:paraId="0001EC6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4D7480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1F2B36C"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46DA022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490D2A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2ED4321" w14:textId="77777777" w:rsidR="005C63AD" w:rsidRPr="0012653A" w:rsidRDefault="005C63AD" w:rsidP="005C63AD">
      <w:pPr>
        <w:overflowPunct/>
        <w:ind w:left="720"/>
        <w:textAlignment w:val="auto"/>
        <w:rPr>
          <w:rFonts w:ascii="Arial" w:hAnsi="Arial"/>
          <w:color w:val="000000"/>
          <w:sz w:val="22"/>
          <w:szCs w:val="22"/>
        </w:rPr>
      </w:pPr>
    </w:p>
    <w:p w14:paraId="53351E4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37D698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EA82DFF" w14:textId="77777777" w:rsidR="005C63AD" w:rsidRPr="0012653A" w:rsidRDefault="005C63AD" w:rsidP="005C63AD">
      <w:pPr>
        <w:overflowPunct/>
        <w:ind w:left="720"/>
        <w:textAlignment w:val="auto"/>
        <w:rPr>
          <w:rFonts w:ascii="Arial" w:hAnsi="Arial"/>
          <w:color w:val="000000"/>
          <w:sz w:val="22"/>
          <w:szCs w:val="22"/>
        </w:rPr>
      </w:pPr>
    </w:p>
    <w:p w14:paraId="54F96D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FE5B843"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ADAF1FB"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C81E59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E52205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FB033F9" w14:textId="77777777" w:rsidR="005C63AD" w:rsidRPr="0012653A" w:rsidRDefault="005C63AD" w:rsidP="005C63AD">
      <w:pPr>
        <w:overflowPunct/>
        <w:ind w:left="720"/>
        <w:textAlignment w:val="auto"/>
        <w:rPr>
          <w:rFonts w:ascii="Arial" w:hAnsi="Arial"/>
          <w:color w:val="000000"/>
          <w:sz w:val="22"/>
          <w:szCs w:val="22"/>
        </w:rPr>
      </w:pPr>
    </w:p>
    <w:p w14:paraId="25C6CD65"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56C271E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7C99BA48" w14:textId="77777777" w:rsidR="005C63AD" w:rsidRPr="0012653A" w:rsidRDefault="005C63AD" w:rsidP="005C63AD">
      <w:pPr>
        <w:overflowPunct/>
        <w:ind w:left="720"/>
        <w:textAlignment w:val="auto"/>
        <w:rPr>
          <w:rFonts w:ascii="Arial" w:hAnsi="Arial"/>
          <w:color w:val="000000"/>
          <w:sz w:val="22"/>
          <w:szCs w:val="22"/>
        </w:rPr>
      </w:pPr>
    </w:p>
    <w:p w14:paraId="308C61E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494BD9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93A78E4" w14:textId="77777777" w:rsidR="005C63AD" w:rsidRPr="0012653A" w:rsidRDefault="005C63AD" w:rsidP="005C63AD">
      <w:pPr>
        <w:overflowPunct/>
        <w:jc w:val="both"/>
        <w:textAlignment w:val="auto"/>
        <w:rPr>
          <w:rFonts w:ascii="Arial" w:hAnsi="Arial"/>
          <w:color w:val="000000"/>
          <w:sz w:val="22"/>
          <w:szCs w:val="22"/>
        </w:rPr>
      </w:pPr>
    </w:p>
    <w:p w14:paraId="433C824B" w14:textId="77777777" w:rsidR="005C63AD" w:rsidRPr="0012653A" w:rsidRDefault="005C63AD" w:rsidP="005C63AD">
      <w:pPr>
        <w:overflowPunct/>
        <w:jc w:val="both"/>
        <w:textAlignment w:val="auto"/>
        <w:rPr>
          <w:rFonts w:ascii="Arial" w:hAnsi="Arial"/>
          <w:color w:val="000000"/>
          <w:sz w:val="22"/>
          <w:szCs w:val="22"/>
        </w:rPr>
      </w:pPr>
    </w:p>
    <w:p w14:paraId="035F4B52"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9D9349E" w14:textId="77777777" w:rsidR="005C63AD" w:rsidRPr="0012653A" w:rsidRDefault="005C63AD" w:rsidP="005C63AD">
      <w:pPr>
        <w:pStyle w:val="Arial11Normal"/>
      </w:pPr>
      <w:r w:rsidRPr="0012653A">
        <w:br w:type="page"/>
      </w:r>
    </w:p>
    <w:p w14:paraId="1CC49B9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3D90E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A24943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8580E9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534079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8137B0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6E629EB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86FCC03"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3F280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9481A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3702C0" w14:textId="77777777" w:rsidR="005C63AD" w:rsidRPr="0012653A" w:rsidRDefault="005C63AD" w:rsidP="005C63AD">
      <w:pPr>
        <w:jc w:val="both"/>
        <w:rPr>
          <w:rFonts w:ascii="Arial" w:hAnsi="Arial"/>
          <w:b/>
          <w:color w:val="000000"/>
          <w:sz w:val="20"/>
        </w:rPr>
      </w:pPr>
    </w:p>
    <w:p w14:paraId="1F71792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5F40F11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596D83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956D8E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CC625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2E4D16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F42791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42C604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576EE2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9BC8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956922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4931F7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CDF84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5EA964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39457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CEA8919"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4C9A6D2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5B597E4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34F3EB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225DE2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1C858AE" w14:textId="77777777" w:rsidR="005C63AD" w:rsidRPr="0012653A" w:rsidRDefault="005C63AD" w:rsidP="005C63AD">
      <w:pPr>
        <w:pStyle w:val="Header"/>
        <w:keepNext/>
        <w:spacing w:before="360"/>
        <w:rPr>
          <w:rFonts w:ascii="Arial" w:hAnsi="Arial"/>
          <w:sz w:val="22"/>
          <w:szCs w:val="22"/>
        </w:rPr>
      </w:pPr>
      <w:r w:rsidRPr="0012653A">
        <w:rPr>
          <w:rFonts w:ascii="Arial" w:hAnsi="Arial"/>
          <w:b/>
          <w:sz w:val="28"/>
          <w:szCs w:val="28"/>
          <w:u w:val="single"/>
        </w:rPr>
        <w:br w:type="page"/>
      </w:r>
      <w:r w:rsidRPr="0012653A">
        <w:rPr>
          <w:rFonts w:ascii="Arial" w:hAnsi="Arial"/>
          <w:sz w:val="22"/>
          <w:szCs w:val="22"/>
        </w:rPr>
        <w:lastRenderedPageBreak/>
        <w:t>I hereby approve the foregoing contract and bond as to form and manner of execution.</w:t>
      </w:r>
    </w:p>
    <w:p w14:paraId="5DFEF53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State">
        <w:smartTag w:uri="urn:schemas-microsoft-com:office:smarttags" w:element="plac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1912D976" w14:textId="77777777" w:rsidR="005C63AD" w:rsidRPr="0012653A" w:rsidRDefault="005C63AD" w:rsidP="005C63AD">
      <w:pPr>
        <w:pStyle w:val="Header"/>
        <w:spacing w:before="360"/>
        <w:rPr>
          <w:rFonts w:ascii="Arial" w:hAnsi="Arial"/>
          <w:sz w:val="22"/>
          <w:szCs w:val="22"/>
        </w:rPr>
      </w:pPr>
    </w:p>
    <w:p w14:paraId="032D5578" w14:textId="77777777" w:rsidR="005C63AD" w:rsidRPr="0012653A" w:rsidRDefault="005C63AD" w:rsidP="005C63AD">
      <w:pPr>
        <w:pStyle w:val="Header"/>
        <w:spacing w:before="360"/>
        <w:rPr>
          <w:rFonts w:ascii="Arial" w:hAnsi="Arial"/>
          <w:sz w:val="22"/>
          <w:szCs w:val="22"/>
        </w:rPr>
      </w:pPr>
    </w:p>
    <w:p w14:paraId="7D3488A6" w14:textId="77777777" w:rsidR="005C63AD" w:rsidRPr="0012653A" w:rsidRDefault="005C63AD" w:rsidP="005C63AD">
      <w:pPr>
        <w:pStyle w:val="Header"/>
        <w:spacing w:before="120"/>
        <w:rPr>
          <w:rFonts w:ascii="Arial" w:hAnsi="Arial"/>
          <w:b/>
          <w:sz w:val="28"/>
          <w:szCs w:val="28"/>
          <w:u w:val="single"/>
        </w:rPr>
      </w:pPr>
      <w:r w:rsidRPr="0012653A">
        <w:rPr>
          <w:rFonts w:ascii="Arial" w:hAnsi="Arial"/>
          <w:b/>
          <w:sz w:val="28"/>
          <w:szCs w:val="28"/>
          <w:u w:val="single"/>
        </w:rPr>
        <w:br w:type="page"/>
      </w:r>
    </w:p>
    <w:p w14:paraId="636B4104" w14:textId="77777777" w:rsidR="005C63AD" w:rsidRPr="0012653A" w:rsidRDefault="005C63AD" w:rsidP="005C63AD">
      <w:pPr>
        <w:pStyle w:val="Header"/>
        <w:spacing w:before="120"/>
        <w:rPr>
          <w:rFonts w:ascii="Arial" w:hAnsi="Arial"/>
          <w:b/>
          <w:sz w:val="28"/>
          <w:szCs w:val="28"/>
          <w:u w:val="single"/>
        </w:rPr>
      </w:pPr>
    </w:p>
    <w:p w14:paraId="24AA18D6"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Appendix 1 to Performance Bond</w:t>
      </w:r>
    </w:p>
    <w:p w14:paraId="2C87902D" w14:textId="77777777" w:rsidR="005C63AD" w:rsidRPr="0012653A" w:rsidRDefault="005C63AD" w:rsidP="005C63AD">
      <w:pPr>
        <w:keepNext/>
        <w:jc w:val="center"/>
        <w:rPr>
          <w:rFonts w:ascii="Arial" w:hAnsi="Arial"/>
          <w:b/>
          <w:sz w:val="22"/>
          <w:szCs w:val="22"/>
        </w:rPr>
      </w:pPr>
    </w:p>
    <w:p w14:paraId="67B2DE4B"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5406DC2E" w14:textId="77777777" w:rsidR="005C63AD" w:rsidRPr="0012653A" w:rsidRDefault="005C63AD" w:rsidP="005C63AD">
      <w:pPr>
        <w:keepNext/>
        <w:ind w:right="-540"/>
        <w:jc w:val="center"/>
        <w:rPr>
          <w:rFonts w:ascii="Arial" w:hAnsi="Arial"/>
          <w:b/>
          <w:sz w:val="22"/>
          <w:szCs w:val="22"/>
          <w:u w:val="single"/>
        </w:rPr>
      </w:pPr>
    </w:p>
    <w:p w14:paraId="2639B0FF" w14:textId="77777777" w:rsidR="005C63AD" w:rsidRPr="0012653A" w:rsidRDefault="005C63AD" w:rsidP="005C63AD">
      <w:pPr>
        <w:keepNext/>
        <w:keepLines/>
        <w:ind w:firstLine="1440"/>
        <w:rPr>
          <w:rFonts w:ascii="Arial" w:hAnsi="Arial"/>
          <w:sz w:val="22"/>
          <w:szCs w:val="22"/>
        </w:rPr>
      </w:pPr>
    </w:p>
    <w:p w14:paraId="0E47E9C7"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7E0212D" w14:textId="77777777" w:rsidR="005C63AD" w:rsidRPr="0012653A" w:rsidRDefault="005C63AD" w:rsidP="005C63AD">
      <w:pPr>
        <w:pStyle w:val="Header"/>
        <w:spacing w:before="120"/>
        <w:rPr>
          <w:rFonts w:ascii="Arial" w:hAnsi="Arial"/>
          <w:b/>
          <w:sz w:val="28"/>
          <w:szCs w:val="28"/>
          <w:u w:val="single"/>
        </w:rPr>
      </w:pPr>
    </w:p>
    <w:p w14:paraId="6C65A9CA" w14:textId="77777777" w:rsidR="005C63AD" w:rsidRDefault="005C63AD" w:rsidP="005C63AD">
      <w:pPr>
        <w:pStyle w:val="Header"/>
        <w:spacing w:before="120"/>
        <w:rPr>
          <w:rFonts w:ascii="Arial" w:hAnsi="Arial"/>
          <w:b/>
          <w:sz w:val="28"/>
          <w:szCs w:val="28"/>
          <w:u w:val="single"/>
        </w:rPr>
        <w:sectPr w:rsidR="005C63AD" w:rsidSect="0085330A">
          <w:footerReference w:type="default" r:id="rId66"/>
          <w:pgSz w:w="12240" w:h="15840" w:code="1"/>
          <w:pgMar w:top="1440" w:right="1440" w:bottom="1440" w:left="1440" w:header="720" w:footer="720" w:gutter="0"/>
          <w:pgNumType w:start="1"/>
          <w:cols w:space="720"/>
          <w:docGrid w:linePitch="360"/>
        </w:sectPr>
      </w:pPr>
    </w:p>
    <w:p w14:paraId="0912ABD5" w14:textId="77777777" w:rsidR="004B63A6" w:rsidRPr="00385B0A" w:rsidRDefault="004B63A6" w:rsidP="004B63A6">
      <w:pPr>
        <w:jc w:val="center"/>
        <w:rPr>
          <w:rFonts w:ascii="Arial" w:hAnsi="Arial"/>
          <w:b/>
          <w:spacing w:val="56"/>
          <w:sz w:val="28"/>
          <w:szCs w:val="28"/>
          <w:u w:val="thick"/>
        </w:rPr>
      </w:pPr>
      <w:r w:rsidRPr="00385B0A">
        <w:rPr>
          <w:rFonts w:ascii="Arial" w:hAnsi="Arial"/>
          <w:b/>
          <w:sz w:val="28"/>
          <w:szCs w:val="28"/>
          <w:u w:val="thick"/>
        </w:rPr>
        <w:lastRenderedPageBreak/>
        <w:t>FORM</w:t>
      </w:r>
      <w:r w:rsidRPr="00385B0A">
        <w:rPr>
          <w:rFonts w:ascii="Arial" w:hAnsi="Arial"/>
          <w:b/>
          <w:spacing w:val="56"/>
          <w:sz w:val="28"/>
          <w:szCs w:val="28"/>
          <w:u w:val="thick"/>
        </w:rPr>
        <w:t xml:space="preserve"> R </w:t>
      </w:r>
    </w:p>
    <w:p w14:paraId="2C56D037" w14:textId="443EF01C" w:rsidR="004B63A6" w:rsidRPr="00385B0A" w:rsidRDefault="0024207E" w:rsidP="004B63A6">
      <w:pPr>
        <w:jc w:val="center"/>
        <w:rPr>
          <w:rFonts w:ascii="Arial" w:hAnsi="Arial"/>
          <w:b/>
          <w:w w:val="106"/>
          <w:sz w:val="32"/>
          <w:szCs w:val="32"/>
        </w:rPr>
      </w:pPr>
      <w:r>
        <w:rPr>
          <w:rFonts w:ascii="Arial" w:hAnsi="Arial"/>
          <w:b/>
          <w:sz w:val="32"/>
          <w:szCs w:val="32"/>
        </w:rPr>
        <w:t>SUMMARY OF INDIVIDUAL’S EXPERIENCE</w:t>
      </w:r>
    </w:p>
    <w:p w14:paraId="197E8C8C" w14:textId="77777777" w:rsidR="004B63A6" w:rsidRPr="00A03C30" w:rsidRDefault="004B63A6" w:rsidP="004B63A6">
      <w:pPr>
        <w:rPr>
          <w:sz w:val="16"/>
          <w:szCs w:val="16"/>
        </w:rPr>
      </w:pPr>
    </w:p>
    <w:p w14:paraId="7DB32161" w14:textId="77777777" w:rsidR="00971A1A" w:rsidRDefault="00971A1A" w:rsidP="00971A1A">
      <w:pPr>
        <w:overflowPunct/>
        <w:autoSpaceDE/>
        <w:autoSpaceDN/>
        <w:adjustRightInd/>
        <w:jc w:val="both"/>
        <w:textAlignment w:val="auto"/>
        <w:rPr>
          <w:rFonts w:ascii="Arial" w:eastAsia="Calibri" w:hAnsi="Arial" w:cs="Times New Roman"/>
          <w:sz w:val="20"/>
          <w:szCs w:val="22"/>
        </w:rPr>
      </w:pPr>
      <w:r w:rsidRPr="002554E8">
        <w:rPr>
          <w:rFonts w:ascii="Arial" w:eastAsia="Calibri" w:hAnsi="Arial" w:cs="Times New Roman"/>
          <w:sz w:val="20"/>
          <w:szCs w:val="22"/>
        </w:rPr>
        <w:t xml:space="preserve">Form R shall be completed by the Proposer for the Key Personnel indicated in ITP Appendix A, as well as any key personnel that have been changed since submission of the SOQ. </w:t>
      </w:r>
      <w:r w:rsidRPr="0024207E">
        <w:rPr>
          <w:rFonts w:ascii="Arial" w:eastAsia="Calibri" w:hAnsi="Arial"/>
          <w:sz w:val="20"/>
        </w:rPr>
        <w:t>Add lines/pages as necessary</w:t>
      </w:r>
      <w:r w:rsidRPr="002554E8">
        <w:rPr>
          <w:rFonts w:ascii="Arial" w:eastAsia="Calibri" w:hAnsi="Arial" w:cs="Times New Roman"/>
          <w:sz w:val="20"/>
          <w:szCs w:val="22"/>
        </w:rPr>
        <w:t xml:space="preserve">. Under “Contact Information”, provide the contact name, phone number, and e-mail address for the Project Owner. </w:t>
      </w:r>
      <w:r>
        <w:rPr>
          <w:rFonts w:ascii="Arial" w:eastAsia="Calibri" w:hAnsi="Arial" w:cs="Times New Roman"/>
          <w:sz w:val="20"/>
          <w:szCs w:val="22"/>
        </w:rPr>
        <w:t>NYSTA</w:t>
      </w:r>
      <w:r w:rsidRPr="002554E8">
        <w:rPr>
          <w:rFonts w:ascii="Arial" w:eastAsia="Calibri" w:hAnsi="Arial" w:cs="Times New Roman"/>
          <w:sz w:val="20"/>
          <w:szCs w:val="22"/>
        </w:rPr>
        <w:t xml:space="preserve"> reserves the right to contact any Project Owner to verify the information provided. “Project Owner” is not a Prime Consultant or Prime Contractor for which the Firm served as a subconsultant or subcontractor. “Project Name” should include the relevant contract number if available.</w:t>
      </w:r>
    </w:p>
    <w:p w14:paraId="5C14768E" w14:textId="77777777" w:rsidR="00971A1A" w:rsidRPr="00342E2F" w:rsidRDefault="00971A1A" w:rsidP="00971A1A">
      <w:pPr>
        <w:rPr>
          <w:sz w:val="16"/>
          <w:szCs w:val="16"/>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79"/>
        <w:gridCol w:w="380"/>
        <w:gridCol w:w="250"/>
        <w:gridCol w:w="91"/>
        <w:gridCol w:w="37"/>
        <w:gridCol w:w="53"/>
        <w:gridCol w:w="135"/>
        <w:gridCol w:w="315"/>
        <w:gridCol w:w="630"/>
        <w:gridCol w:w="90"/>
        <w:gridCol w:w="1080"/>
        <w:gridCol w:w="199"/>
        <w:gridCol w:w="71"/>
        <w:gridCol w:w="90"/>
        <w:gridCol w:w="896"/>
        <w:gridCol w:w="86"/>
        <w:gridCol w:w="98"/>
        <w:gridCol w:w="87"/>
        <w:gridCol w:w="777"/>
        <w:gridCol w:w="756"/>
        <w:gridCol w:w="22"/>
        <w:gridCol w:w="68"/>
        <w:gridCol w:w="276"/>
        <w:gridCol w:w="1019"/>
      </w:tblGrid>
      <w:tr w:rsidR="00971A1A" w:rsidRPr="00D16DE4" w14:paraId="79D322B5" w14:textId="77777777" w:rsidTr="000066CB">
        <w:trPr>
          <w:trHeight w:val="395"/>
        </w:trPr>
        <w:tc>
          <w:tcPr>
            <w:tcW w:w="2609" w:type="dxa"/>
            <w:gridSpan w:val="4"/>
            <w:shd w:val="clear" w:color="auto" w:fill="D9D9D9"/>
            <w:vAlign w:val="center"/>
          </w:tcPr>
          <w:p w14:paraId="18150A38" w14:textId="77777777" w:rsidR="00971A1A" w:rsidRPr="00AA12F3" w:rsidRDefault="00971A1A" w:rsidP="000066CB">
            <w:r w:rsidRPr="00AA12F3">
              <w:rPr>
                <w:rFonts w:ascii="Arial" w:hAnsi="Arial"/>
                <w:b/>
                <w:sz w:val="22"/>
              </w:rPr>
              <w:t>Name of Proposer:</w:t>
            </w:r>
          </w:p>
        </w:tc>
        <w:tc>
          <w:tcPr>
            <w:tcW w:w="6876" w:type="dxa"/>
            <w:gridSpan w:val="21"/>
            <w:vAlign w:val="center"/>
          </w:tcPr>
          <w:p w14:paraId="7A35B7A5" w14:textId="77777777" w:rsidR="00971A1A" w:rsidRPr="00AA12F3" w:rsidRDefault="00971A1A" w:rsidP="000066CB"/>
        </w:tc>
      </w:tr>
      <w:tr w:rsidR="00971A1A" w:rsidRPr="00D16DE4" w14:paraId="05456535" w14:textId="77777777" w:rsidTr="000066CB">
        <w:trPr>
          <w:cantSplit/>
          <w:trHeight w:val="350"/>
          <w:tblHeader/>
        </w:trPr>
        <w:tc>
          <w:tcPr>
            <w:tcW w:w="2609" w:type="dxa"/>
            <w:gridSpan w:val="4"/>
            <w:shd w:val="clear" w:color="auto" w:fill="D9D9D9"/>
            <w:vAlign w:val="center"/>
          </w:tcPr>
          <w:p w14:paraId="33E77E01" w14:textId="77777777" w:rsidR="00971A1A" w:rsidRPr="00AA12F3" w:rsidRDefault="00971A1A" w:rsidP="000066CB">
            <w:r w:rsidRPr="00AA12F3">
              <w:rPr>
                <w:rFonts w:ascii="Arial" w:hAnsi="Arial"/>
                <w:b/>
                <w:sz w:val="22"/>
              </w:rPr>
              <w:t>Name of Firm:</w:t>
            </w:r>
          </w:p>
        </w:tc>
        <w:tc>
          <w:tcPr>
            <w:tcW w:w="6876" w:type="dxa"/>
            <w:gridSpan w:val="21"/>
            <w:vAlign w:val="center"/>
          </w:tcPr>
          <w:p w14:paraId="52D9B6C4" w14:textId="77777777" w:rsidR="00971A1A" w:rsidRPr="00AA12F3" w:rsidRDefault="00971A1A" w:rsidP="000066CB"/>
        </w:tc>
      </w:tr>
      <w:tr w:rsidR="00971A1A" w:rsidRPr="00D16DE4" w14:paraId="4DF0BD23" w14:textId="77777777" w:rsidTr="000066CB">
        <w:trPr>
          <w:cantSplit/>
          <w:trHeight w:val="350"/>
        </w:trPr>
        <w:tc>
          <w:tcPr>
            <w:tcW w:w="2609" w:type="dxa"/>
            <w:gridSpan w:val="4"/>
            <w:shd w:val="clear" w:color="auto" w:fill="D9D9D9"/>
            <w:vAlign w:val="center"/>
          </w:tcPr>
          <w:p w14:paraId="52485A39" w14:textId="77777777" w:rsidR="00971A1A" w:rsidRPr="00AA12F3" w:rsidRDefault="00971A1A" w:rsidP="000066CB">
            <w:r w:rsidRPr="00AA12F3">
              <w:rPr>
                <w:rFonts w:ascii="Arial" w:hAnsi="Arial"/>
                <w:b/>
                <w:sz w:val="22"/>
              </w:rPr>
              <w:t>Individual’s Name:</w:t>
            </w:r>
          </w:p>
        </w:tc>
        <w:tc>
          <w:tcPr>
            <w:tcW w:w="6876" w:type="dxa"/>
            <w:gridSpan w:val="21"/>
            <w:vAlign w:val="center"/>
          </w:tcPr>
          <w:p w14:paraId="3CBA30D9" w14:textId="77777777" w:rsidR="00971A1A" w:rsidRPr="00AA12F3" w:rsidRDefault="00971A1A" w:rsidP="000066CB"/>
        </w:tc>
      </w:tr>
      <w:tr w:rsidR="00971A1A" w:rsidRPr="00D16DE4" w14:paraId="5EA752E6" w14:textId="77777777" w:rsidTr="000066CB">
        <w:trPr>
          <w:cantSplit/>
          <w:trHeight w:val="576"/>
        </w:trPr>
        <w:tc>
          <w:tcPr>
            <w:tcW w:w="5239" w:type="dxa"/>
            <w:gridSpan w:val="13"/>
            <w:shd w:val="clear" w:color="auto" w:fill="D9D9D9"/>
            <w:vAlign w:val="center"/>
          </w:tcPr>
          <w:p w14:paraId="2794CC6C" w14:textId="77777777" w:rsidR="00971A1A" w:rsidRPr="00AA12F3" w:rsidRDefault="00971A1A" w:rsidP="000066CB">
            <w:r w:rsidRPr="00AA12F3">
              <w:rPr>
                <w:rFonts w:ascii="Arial" w:hAnsi="Arial"/>
                <w:b/>
                <w:sz w:val="22"/>
                <w:szCs w:val="22"/>
              </w:rPr>
              <w:t>Is Applicant Licensed as a Professional Engineer in the State of New York?</w:t>
            </w:r>
          </w:p>
        </w:tc>
        <w:tc>
          <w:tcPr>
            <w:tcW w:w="1057" w:type="dxa"/>
            <w:gridSpan w:val="3"/>
            <w:shd w:val="clear" w:color="auto" w:fill="D9D9D9"/>
            <w:vAlign w:val="center"/>
          </w:tcPr>
          <w:p w14:paraId="12730382" w14:textId="77777777" w:rsidR="00971A1A" w:rsidRPr="00AA12F3" w:rsidRDefault="00971A1A" w:rsidP="000066CB">
            <w:pPr>
              <w:jc w:val="right"/>
              <w:rPr>
                <w:rFonts w:ascii="Arial" w:hAnsi="Arial"/>
                <w:b/>
              </w:rPr>
            </w:pPr>
            <w:r w:rsidRPr="00AA12F3">
              <w:rPr>
                <w:rFonts w:ascii="Arial" w:hAnsi="Arial"/>
                <w:b/>
                <w:sz w:val="22"/>
              </w:rPr>
              <w:t>Yes:</w:t>
            </w:r>
          </w:p>
        </w:tc>
        <w:tc>
          <w:tcPr>
            <w:tcW w:w="1048" w:type="dxa"/>
            <w:gridSpan w:val="4"/>
            <w:vAlign w:val="center"/>
          </w:tcPr>
          <w:p w14:paraId="615A5583" w14:textId="77777777" w:rsidR="00971A1A" w:rsidRPr="00AA12F3" w:rsidRDefault="00971A1A" w:rsidP="000066CB">
            <w:pPr>
              <w:jc w:val="center"/>
            </w:pPr>
          </w:p>
        </w:tc>
        <w:tc>
          <w:tcPr>
            <w:tcW w:w="1122" w:type="dxa"/>
            <w:gridSpan w:val="4"/>
            <w:shd w:val="clear" w:color="auto" w:fill="D9D9D9"/>
            <w:vAlign w:val="center"/>
          </w:tcPr>
          <w:p w14:paraId="618F60C6" w14:textId="77777777" w:rsidR="00971A1A" w:rsidRPr="00AA12F3" w:rsidRDefault="00971A1A" w:rsidP="000066CB">
            <w:pPr>
              <w:jc w:val="right"/>
            </w:pPr>
            <w:r w:rsidRPr="00AA12F3">
              <w:rPr>
                <w:rFonts w:ascii="Arial" w:hAnsi="Arial"/>
                <w:b/>
                <w:sz w:val="22"/>
              </w:rPr>
              <w:t>No</w:t>
            </w:r>
            <w:r w:rsidRPr="00AA12F3">
              <w:rPr>
                <w:sz w:val="22"/>
              </w:rPr>
              <w:t>:</w:t>
            </w:r>
          </w:p>
        </w:tc>
        <w:tc>
          <w:tcPr>
            <w:tcW w:w="1019" w:type="dxa"/>
            <w:vAlign w:val="center"/>
          </w:tcPr>
          <w:p w14:paraId="54807222" w14:textId="77777777" w:rsidR="00971A1A" w:rsidRPr="00AA12F3" w:rsidRDefault="00971A1A" w:rsidP="000066CB">
            <w:pPr>
              <w:jc w:val="center"/>
            </w:pPr>
          </w:p>
        </w:tc>
      </w:tr>
      <w:tr w:rsidR="00971A1A" w:rsidRPr="00D16DE4" w14:paraId="1EE4776B" w14:textId="77777777" w:rsidTr="000066CB">
        <w:trPr>
          <w:cantSplit/>
          <w:trHeight w:val="377"/>
        </w:trPr>
        <w:tc>
          <w:tcPr>
            <w:tcW w:w="6296" w:type="dxa"/>
            <w:gridSpan w:val="16"/>
            <w:shd w:val="clear" w:color="auto" w:fill="D9D9D9"/>
            <w:vAlign w:val="center"/>
          </w:tcPr>
          <w:p w14:paraId="54242582" w14:textId="77777777" w:rsidR="00971A1A" w:rsidRPr="00AA12F3" w:rsidRDefault="00971A1A" w:rsidP="000066CB">
            <w:pPr>
              <w:jc w:val="right"/>
            </w:pPr>
            <w:r w:rsidRPr="00AA12F3">
              <w:rPr>
                <w:rFonts w:ascii="Arial" w:hAnsi="Arial"/>
                <w:b/>
                <w:sz w:val="22"/>
              </w:rPr>
              <w:t>NYS Professional Engineering License Number</w:t>
            </w:r>
          </w:p>
        </w:tc>
        <w:tc>
          <w:tcPr>
            <w:tcW w:w="3189" w:type="dxa"/>
            <w:gridSpan w:val="9"/>
            <w:vAlign w:val="center"/>
          </w:tcPr>
          <w:p w14:paraId="09BFD1E8" w14:textId="77777777" w:rsidR="00971A1A" w:rsidRPr="00AA12F3" w:rsidRDefault="00971A1A" w:rsidP="000066CB"/>
        </w:tc>
      </w:tr>
      <w:tr w:rsidR="00971A1A" w:rsidRPr="00D16DE4" w14:paraId="387AC5E1" w14:textId="77777777" w:rsidTr="000066CB">
        <w:trPr>
          <w:cantSplit/>
          <w:trHeight w:val="350"/>
        </w:trPr>
        <w:tc>
          <w:tcPr>
            <w:tcW w:w="1979" w:type="dxa"/>
            <w:gridSpan w:val="2"/>
            <w:shd w:val="clear" w:color="auto" w:fill="D9D9D9"/>
            <w:vAlign w:val="center"/>
          </w:tcPr>
          <w:p w14:paraId="3DC5F7F2" w14:textId="77777777" w:rsidR="00971A1A" w:rsidRPr="00AA12F3" w:rsidRDefault="00971A1A" w:rsidP="000066CB">
            <w:r>
              <w:rPr>
                <w:rFonts w:ascii="Arial" w:hAnsi="Arial"/>
                <w:b/>
                <w:sz w:val="22"/>
              </w:rPr>
              <w:t>Education:</w:t>
            </w:r>
          </w:p>
        </w:tc>
        <w:tc>
          <w:tcPr>
            <w:tcW w:w="7506" w:type="dxa"/>
            <w:gridSpan w:val="23"/>
            <w:shd w:val="clear" w:color="auto" w:fill="auto"/>
            <w:vAlign w:val="center"/>
          </w:tcPr>
          <w:p w14:paraId="6EC5E1F7" w14:textId="77777777" w:rsidR="00971A1A" w:rsidRPr="00AA12F3" w:rsidRDefault="00971A1A" w:rsidP="000066CB"/>
        </w:tc>
      </w:tr>
      <w:tr w:rsidR="00971A1A" w:rsidRPr="00D16DE4" w14:paraId="583DCF8A" w14:textId="77777777" w:rsidTr="000066CB">
        <w:trPr>
          <w:cantSplit/>
          <w:trHeight w:val="350"/>
        </w:trPr>
        <w:tc>
          <w:tcPr>
            <w:tcW w:w="2737" w:type="dxa"/>
            <w:gridSpan w:val="6"/>
            <w:shd w:val="clear" w:color="auto" w:fill="D9D9D9"/>
            <w:vAlign w:val="center"/>
          </w:tcPr>
          <w:p w14:paraId="59061A09" w14:textId="77777777" w:rsidR="00971A1A" w:rsidRPr="00AA12F3" w:rsidRDefault="00971A1A" w:rsidP="000066CB">
            <w:pPr>
              <w:rPr>
                <w:rFonts w:ascii="Arial" w:hAnsi="Arial"/>
                <w:b/>
              </w:rPr>
            </w:pPr>
            <w:r>
              <w:rPr>
                <w:rFonts w:ascii="Arial" w:hAnsi="Arial"/>
                <w:b/>
                <w:sz w:val="22"/>
              </w:rPr>
              <w:t>Years of Experience</w:t>
            </w:r>
          </w:p>
        </w:tc>
        <w:tc>
          <w:tcPr>
            <w:tcW w:w="6748" w:type="dxa"/>
            <w:gridSpan w:val="19"/>
            <w:vAlign w:val="center"/>
          </w:tcPr>
          <w:p w14:paraId="5A21A82E" w14:textId="77777777" w:rsidR="00971A1A" w:rsidRPr="00AA12F3" w:rsidRDefault="00971A1A" w:rsidP="000066CB"/>
        </w:tc>
      </w:tr>
      <w:tr w:rsidR="00971A1A" w:rsidRPr="00D16DE4" w14:paraId="207CDCB0" w14:textId="77777777" w:rsidTr="000066CB">
        <w:trPr>
          <w:cantSplit/>
          <w:trHeight w:val="350"/>
        </w:trPr>
        <w:tc>
          <w:tcPr>
            <w:tcW w:w="2737" w:type="dxa"/>
            <w:gridSpan w:val="6"/>
            <w:shd w:val="clear" w:color="auto" w:fill="D9D9D9"/>
            <w:vAlign w:val="center"/>
          </w:tcPr>
          <w:p w14:paraId="564FD160" w14:textId="77777777" w:rsidR="00971A1A" w:rsidRPr="00AA12F3" w:rsidRDefault="00971A1A" w:rsidP="000066CB">
            <w:pPr>
              <w:rPr>
                <w:rFonts w:ascii="Arial" w:hAnsi="Arial"/>
                <w:b/>
              </w:rPr>
            </w:pPr>
            <w:r>
              <w:rPr>
                <w:rFonts w:ascii="Arial" w:hAnsi="Arial"/>
                <w:b/>
                <w:sz w:val="22"/>
              </w:rPr>
              <w:t>Years with this Firm</w:t>
            </w:r>
          </w:p>
        </w:tc>
        <w:tc>
          <w:tcPr>
            <w:tcW w:w="6748" w:type="dxa"/>
            <w:gridSpan w:val="19"/>
            <w:vAlign w:val="center"/>
          </w:tcPr>
          <w:p w14:paraId="4F202D76" w14:textId="77777777" w:rsidR="00971A1A" w:rsidRPr="00AA12F3" w:rsidRDefault="00971A1A" w:rsidP="000066CB"/>
        </w:tc>
      </w:tr>
      <w:tr w:rsidR="00971A1A" w:rsidRPr="00D16DE4" w14:paraId="30290EB3" w14:textId="77777777" w:rsidTr="000066CB">
        <w:trPr>
          <w:cantSplit/>
          <w:trHeight w:val="350"/>
        </w:trPr>
        <w:tc>
          <w:tcPr>
            <w:tcW w:w="2737" w:type="dxa"/>
            <w:gridSpan w:val="6"/>
            <w:shd w:val="clear" w:color="auto" w:fill="D9D9D9"/>
            <w:vAlign w:val="center"/>
          </w:tcPr>
          <w:p w14:paraId="712B1717" w14:textId="77777777" w:rsidR="00971A1A" w:rsidRPr="00AA12F3" w:rsidRDefault="00971A1A" w:rsidP="000066CB">
            <w:r w:rsidRPr="00AA12F3">
              <w:rPr>
                <w:rFonts w:ascii="Arial" w:hAnsi="Arial"/>
                <w:b/>
                <w:sz w:val="22"/>
              </w:rPr>
              <w:t>Title for this Project:</w:t>
            </w:r>
          </w:p>
        </w:tc>
        <w:tc>
          <w:tcPr>
            <w:tcW w:w="6748" w:type="dxa"/>
            <w:gridSpan w:val="19"/>
            <w:vAlign w:val="center"/>
          </w:tcPr>
          <w:p w14:paraId="1D21AE51" w14:textId="77777777" w:rsidR="00971A1A" w:rsidRPr="00AA12F3" w:rsidRDefault="00971A1A" w:rsidP="000066CB"/>
        </w:tc>
      </w:tr>
      <w:tr w:rsidR="00971A1A" w:rsidRPr="00AB6CBB" w14:paraId="189AF4F5" w14:textId="77777777" w:rsidTr="000066CB">
        <w:trPr>
          <w:cantSplit/>
          <w:trHeight w:val="350"/>
        </w:trPr>
        <w:tc>
          <w:tcPr>
            <w:tcW w:w="1800" w:type="dxa"/>
            <w:shd w:val="clear" w:color="auto" w:fill="DDDDDD"/>
          </w:tcPr>
          <w:p w14:paraId="3225C87D" w14:textId="77777777" w:rsidR="00971A1A" w:rsidRPr="001B5AA0" w:rsidRDefault="00971A1A" w:rsidP="000066CB">
            <w:pPr>
              <w:rPr>
                <w:rFonts w:ascii="Arial" w:eastAsiaTheme="minorHAnsi" w:hAnsi="Arial"/>
                <w:szCs w:val="24"/>
              </w:rPr>
            </w:pPr>
            <w:r w:rsidRPr="001B5AA0">
              <w:rPr>
                <w:rFonts w:ascii="Arial" w:hAnsi="Arial"/>
                <w:sz w:val="22"/>
                <w:szCs w:val="22"/>
              </w:rPr>
              <w:t>12 Month period</w:t>
            </w:r>
            <w:r>
              <w:rPr>
                <w:rFonts w:ascii="Arial" w:hAnsi="Arial"/>
                <w:sz w:val="22"/>
                <w:szCs w:val="22"/>
              </w:rPr>
              <w:t xml:space="preserve"> (NTP to month 12)</w:t>
            </w:r>
          </w:p>
          <w:p w14:paraId="6E89269E"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440" w:type="dxa"/>
            <w:gridSpan w:val="8"/>
            <w:shd w:val="clear" w:color="auto" w:fill="DDDDDD"/>
          </w:tcPr>
          <w:p w14:paraId="1E9B78FB" w14:textId="77777777" w:rsidR="00971A1A" w:rsidRPr="001B5AA0" w:rsidRDefault="00971A1A" w:rsidP="000066CB">
            <w:pPr>
              <w:overflowPunct/>
              <w:autoSpaceDE/>
              <w:autoSpaceDN/>
              <w:adjustRightInd/>
              <w:ind w:left="-108" w:firstLine="108"/>
              <w:textAlignment w:val="auto"/>
              <w:rPr>
                <w:rFonts w:ascii="Arial" w:eastAsia="Calibri" w:hAnsi="Arial"/>
                <w:szCs w:val="22"/>
              </w:rPr>
            </w:pPr>
            <w:r w:rsidRPr="001B5AA0">
              <w:rPr>
                <w:rFonts w:ascii="Arial" w:hAnsi="Arial"/>
                <w:sz w:val="22"/>
                <w:szCs w:val="22"/>
              </w:rPr>
              <w:t>Percentage</w:t>
            </w:r>
          </w:p>
        </w:tc>
        <w:tc>
          <w:tcPr>
            <w:tcW w:w="1800" w:type="dxa"/>
            <w:gridSpan w:val="3"/>
            <w:shd w:val="clear" w:color="auto" w:fill="DDDDDD"/>
          </w:tcPr>
          <w:p w14:paraId="4D7CF925" w14:textId="77777777" w:rsidR="00971A1A" w:rsidRPr="001B5AA0" w:rsidRDefault="00971A1A" w:rsidP="000066CB">
            <w:pPr>
              <w:rPr>
                <w:rFonts w:ascii="Arial" w:eastAsiaTheme="minorHAnsi" w:hAnsi="Arial"/>
                <w:szCs w:val="24"/>
              </w:rPr>
            </w:pPr>
            <w:r w:rsidRPr="001B5AA0">
              <w:rPr>
                <w:rFonts w:ascii="Arial" w:hAnsi="Arial"/>
                <w:sz w:val="22"/>
                <w:szCs w:val="22"/>
              </w:rPr>
              <w:t>12 Month period</w:t>
            </w:r>
            <w:r>
              <w:rPr>
                <w:rFonts w:ascii="Arial" w:hAnsi="Arial"/>
                <w:sz w:val="22"/>
                <w:szCs w:val="22"/>
              </w:rPr>
              <w:t>(13</w:t>
            </w:r>
            <w:r w:rsidRPr="000D47A5">
              <w:rPr>
                <w:rFonts w:ascii="Arial" w:hAnsi="Arial"/>
                <w:sz w:val="22"/>
                <w:szCs w:val="22"/>
                <w:vertAlign w:val="superscript"/>
              </w:rPr>
              <w:t>th</w:t>
            </w:r>
            <w:r>
              <w:rPr>
                <w:rFonts w:ascii="Arial" w:hAnsi="Arial"/>
                <w:sz w:val="22"/>
                <w:szCs w:val="22"/>
              </w:rPr>
              <w:t xml:space="preserve"> to 24</w:t>
            </w:r>
            <w:r w:rsidRPr="000D47A5">
              <w:rPr>
                <w:rFonts w:ascii="Arial" w:hAnsi="Arial"/>
                <w:sz w:val="22"/>
                <w:szCs w:val="22"/>
                <w:vertAlign w:val="superscript"/>
              </w:rPr>
              <w:t>th</w:t>
            </w:r>
            <w:r>
              <w:rPr>
                <w:rFonts w:ascii="Arial" w:hAnsi="Arial"/>
                <w:sz w:val="22"/>
                <w:szCs w:val="22"/>
              </w:rPr>
              <w:t xml:space="preserve"> Month)</w:t>
            </w:r>
          </w:p>
          <w:p w14:paraId="4E6ED09D"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342" w:type="dxa"/>
            <w:gridSpan w:val="5"/>
            <w:shd w:val="clear" w:color="auto" w:fill="DDDDDD"/>
          </w:tcPr>
          <w:p w14:paraId="0C45FE84"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Percentage</w:t>
            </w:r>
          </w:p>
        </w:tc>
        <w:tc>
          <w:tcPr>
            <w:tcW w:w="1718" w:type="dxa"/>
            <w:gridSpan w:val="4"/>
            <w:shd w:val="clear" w:color="auto" w:fill="DDDDDD"/>
          </w:tcPr>
          <w:p w14:paraId="7441BB82" w14:textId="77777777" w:rsidR="00971A1A" w:rsidRPr="001B5AA0" w:rsidRDefault="00971A1A" w:rsidP="000066CB">
            <w:pPr>
              <w:rPr>
                <w:rFonts w:ascii="Arial" w:eastAsia="Calibri" w:hAnsi="Arial"/>
                <w:szCs w:val="22"/>
              </w:rPr>
            </w:pPr>
            <w:r w:rsidRPr="001B5AA0">
              <w:rPr>
                <w:rFonts w:ascii="Arial" w:hAnsi="Arial"/>
                <w:sz w:val="22"/>
                <w:szCs w:val="22"/>
              </w:rPr>
              <w:t>12 Month period</w:t>
            </w:r>
            <w:r>
              <w:rPr>
                <w:rFonts w:ascii="Arial" w:hAnsi="Arial"/>
                <w:sz w:val="22"/>
                <w:szCs w:val="22"/>
              </w:rPr>
              <w:t xml:space="preserve"> (25</w:t>
            </w:r>
            <w:r w:rsidRPr="000D47A5">
              <w:rPr>
                <w:rFonts w:ascii="Arial" w:hAnsi="Arial"/>
                <w:sz w:val="22"/>
                <w:szCs w:val="22"/>
                <w:vertAlign w:val="superscript"/>
              </w:rPr>
              <w:t>th</w:t>
            </w:r>
            <w:r>
              <w:rPr>
                <w:rFonts w:ascii="Arial" w:hAnsi="Arial"/>
                <w:sz w:val="22"/>
                <w:szCs w:val="22"/>
              </w:rPr>
              <w:t xml:space="preserve"> to Completion Date) </w:t>
            </w:r>
            <w:r w:rsidRPr="001B5AA0">
              <w:rPr>
                <w:rFonts w:ascii="Arial" w:hAnsi="Arial"/>
                <w:sz w:val="22"/>
                <w:szCs w:val="22"/>
              </w:rPr>
              <w:t>(beg mo - end mo)</w:t>
            </w:r>
          </w:p>
        </w:tc>
        <w:tc>
          <w:tcPr>
            <w:tcW w:w="1385" w:type="dxa"/>
            <w:gridSpan w:val="4"/>
            <w:shd w:val="clear" w:color="auto" w:fill="DDDDDD"/>
          </w:tcPr>
          <w:p w14:paraId="18C354DA"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Percentage</w:t>
            </w:r>
          </w:p>
        </w:tc>
      </w:tr>
      <w:tr w:rsidR="00971A1A" w:rsidRPr="00AB6CBB" w14:paraId="1788AAC1" w14:textId="77777777" w:rsidTr="000066CB">
        <w:trPr>
          <w:cantSplit/>
          <w:trHeight w:val="350"/>
        </w:trPr>
        <w:tc>
          <w:tcPr>
            <w:tcW w:w="1800" w:type="dxa"/>
            <w:shd w:val="clear" w:color="auto" w:fill="auto"/>
          </w:tcPr>
          <w:p w14:paraId="0BB4129B" w14:textId="77777777" w:rsidR="00971A1A" w:rsidRPr="00C11817" w:rsidRDefault="00971A1A" w:rsidP="000066CB">
            <w:pPr>
              <w:overflowPunct/>
              <w:autoSpaceDE/>
              <w:autoSpaceDN/>
              <w:adjustRightInd/>
              <w:textAlignment w:val="auto"/>
              <w:rPr>
                <w:rFonts w:ascii="Arial" w:eastAsia="Calibri" w:hAnsi="Arial" w:cs="Times New Roman"/>
                <w:b/>
                <w:szCs w:val="22"/>
              </w:rPr>
            </w:pPr>
            <w:r w:rsidRPr="001B5AA0">
              <w:rPr>
                <w:b/>
                <w:sz w:val="22"/>
                <w:szCs w:val="22"/>
              </w:rPr>
              <w:t> </w:t>
            </w:r>
          </w:p>
        </w:tc>
        <w:tc>
          <w:tcPr>
            <w:tcW w:w="1440" w:type="dxa"/>
            <w:gridSpan w:val="8"/>
            <w:shd w:val="clear" w:color="auto" w:fill="auto"/>
          </w:tcPr>
          <w:p w14:paraId="163A6F3F"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800" w:type="dxa"/>
            <w:gridSpan w:val="3"/>
            <w:shd w:val="clear" w:color="auto" w:fill="auto"/>
          </w:tcPr>
          <w:p w14:paraId="5ACA7A6F"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42" w:type="dxa"/>
            <w:gridSpan w:val="5"/>
            <w:shd w:val="clear" w:color="auto" w:fill="auto"/>
          </w:tcPr>
          <w:p w14:paraId="24C7D728"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718" w:type="dxa"/>
            <w:gridSpan w:val="4"/>
            <w:shd w:val="clear" w:color="auto" w:fill="auto"/>
          </w:tcPr>
          <w:p w14:paraId="2195E36A"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85" w:type="dxa"/>
            <w:gridSpan w:val="4"/>
            <w:shd w:val="clear" w:color="auto" w:fill="auto"/>
          </w:tcPr>
          <w:p w14:paraId="0E4210BC"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r>
      <w:tr w:rsidR="00971A1A" w:rsidRPr="00D16DE4" w14:paraId="60645D08" w14:textId="77777777" w:rsidTr="000066CB">
        <w:trPr>
          <w:cantSplit/>
          <w:trHeight w:val="576"/>
        </w:trPr>
        <w:tc>
          <w:tcPr>
            <w:tcW w:w="8122" w:type="dxa"/>
            <w:gridSpan w:val="22"/>
            <w:shd w:val="clear" w:color="auto" w:fill="D9D9D9"/>
            <w:vAlign w:val="center"/>
          </w:tcPr>
          <w:p w14:paraId="710B7944" w14:textId="77777777" w:rsidR="00971A1A" w:rsidRPr="00AA12F3" w:rsidRDefault="00971A1A" w:rsidP="000066CB">
            <w:pPr>
              <w:rPr>
                <w:rFonts w:ascii="Arial" w:hAnsi="Arial"/>
                <w:b/>
              </w:rPr>
            </w:pPr>
            <w:r w:rsidRPr="00AA12F3">
              <w:rPr>
                <w:rFonts w:ascii="Arial" w:hAnsi="Arial"/>
                <w:b/>
                <w:sz w:val="22"/>
              </w:rPr>
              <w:t>Total number of year’s experience meeting requirements stated in Appendix A for Title above:</w:t>
            </w:r>
          </w:p>
        </w:tc>
        <w:tc>
          <w:tcPr>
            <w:tcW w:w="1363" w:type="dxa"/>
            <w:gridSpan w:val="3"/>
            <w:vAlign w:val="center"/>
          </w:tcPr>
          <w:p w14:paraId="603806A9" w14:textId="77777777" w:rsidR="00971A1A" w:rsidRPr="00AA12F3" w:rsidRDefault="00971A1A" w:rsidP="000066CB">
            <w:pPr>
              <w:jc w:val="center"/>
            </w:pPr>
          </w:p>
        </w:tc>
      </w:tr>
      <w:tr w:rsidR="00971A1A" w:rsidRPr="00D16DE4" w14:paraId="3059685C" w14:textId="77777777" w:rsidTr="000066CB">
        <w:trPr>
          <w:cantSplit/>
          <w:trHeight w:val="288"/>
        </w:trPr>
        <w:tc>
          <w:tcPr>
            <w:tcW w:w="9485" w:type="dxa"/>
            <w:gridSpan w:val="25"/>
            <w:shd w:val="clear" w:color="auto" w:fill="D9D9D9"/>
            <w:vAlign w:val="center"/>
          </w:tcPr>
          <w:p w14:paraId="0551DB5E" w14:textId="77777777" w:rsidR="00971A1A" w:rsidRPr="00AA12F3" w:rsidRDefault="00971A1A" w:rsidP="000066CB">
            <w:pPr>
              <w:jc w:val="center"/>
              <w:rPr>
                <w:rFonts w:ascii="Arial" w:hAnsi="Arial"/>
              </w:rPr>
            </w:pPr>
            <w:r w:rsidRPr="00AA12F3">
              <w:rPr>
                <w:rFonts w:ascii="Arial" w:hAnsi="Arial"/>
                <w:sz w:val="22"/>
              </w:rPr>
              <w:t>Please complete the information below to confirm the total year’s experience stated above</w:t>
            </w:r>
          </w:p>
        </w:tc>
      </w:tr>
      <w:tr w:rsidR="00971A1A" w:rsidRPr="00D16DE4" w14:paraId="55A2C161" w14:textId="77777777" w:rsidTr="000066CB">
        <w:trPr>
          <w:cantSplit/>
          <w:trHeight w:val="288"/>
        </w:trPr>
        <w:tc>
          <w:tcPr>
            <w:tcW w:w="2359" w:type="dxa"/>
            <w:gridSpan w:val="3"/>
            <w:shd w:val="clear" w:color="auto" w:fill="D9D9D9"/>
            <w:vAlign w:val="center"/>
          </w:tcPr>
          <w:p w14:paraId="710568A3" w14:textId="77777777" w:rsidR="00971A1A" w:rsidRPr="00AA12F3" w:rsidRDefault="00971A1A" w:rsidP="000066CB">
            <w:pPr>
              <w:rPr>
                <w:rFonts w:ascii="Arial" w:hAnsi="Arial"/>
                <w:b/>
                <w:szCs w:val="22"/>
              </w:rPr>
            </w:pPr>
            <w:r w:rsidRPr="00AA12F3">
              <w:rPr>
                <w:rFonts w:ascii="Arial" w:hAnsi="Arial"/>
                <w:b/>
                <w:sz w:val="22"/>
                <w:szCs w:val="22"/>
              </w:rPr>
              <w:t>Project Name:</w:t>
            </w:r>
          </w:p>
        </w:tc>
        <w:tc>
          <w:tcPr>
            <w:tcW w:w="7126" w:type="dxa"/>
            <w:gridSpan w:val="22"/>
            <w:vAlign w:val="center"/>
          </w:tcPr>
          <w:p w14:paraId="778C1F89" w14:textId="77777777" w:rsidR="00971A1A" w:rsidRPr="00AA12F3" w:rsidRDefault="00971A1A" w:rsidP="000066CB"/>
        </w:tc>
      </w:tr>
      <w:tr w:rsidR="00971A1A" w:rsidRPr="00D16DE4" w14:paraId="70470A66" w14:textId="77777777" w:rsidTr="000066CB">
        <w:trPr>
          <w:cantSplit/>
          <w:trHeight w:val="288"/>
        </w:trPr>
        <w:tc>
          <w:tcPr>
            <w:tcW w:w="2359" w:type="dxa"/>
            <w:gridSpan w:val="3"/>
            <w:shd w:val="clear" w:color="auto" w:fill="D9D9D9"/>
            <w:vAlign w:val="center"/>
          </w:tcPr>
          <w:p w14:paraId="5FE194C2" w14:textId="77777777" w:rsidR="00971A1A" w:rsidRPr="00AA12F3" w:rsidRDefault="00971A1A" w:rsidP="000066CB">
            <w:pPr>
              <w:rPr>
                <w:rFonts w:ascii="Arial" w:hAnsi="Arial"/>
                <w:b/>
                <w:szCs w:val="22"/>
              </w:rPr>
            </w:pPr>
            <w:r w:rsidRPr="00AA12F3">
              <w:rPr>
                <w:rFonts w:ascii="Arial" w:hAnsi="Arial"/>
                <w:b/>
                <w:sz w:val="22"/>
                <w:szCs w:val="22"/>
              </w:rPr>
              <w:t>Project Owner:</w:t>
            </w:r>
          </w:p>
        </w:tc>
        <w:tc>
          <w:tcPr>
            <w:tcW w:w="7126" w:type="dxa"/>
            <w:gridSpan w:val="22"/>
            <w:vAlign w:val="center"/>
          </w:tcPr>
          <w:p w14:paraId="6C14AD3E" w14:textId="77777777" w:rsidR="00971A1A" w:rsidRPr="00AA12F3" w:rsidRDefault="00971A1A" w:rsidP="000066CB"/>
        </w:tc>
      </w:tr>
      <w:tr w:rsidR="00971A1A" w:rsidRPr="00D16DE4" w14:paraId="594FA388" w14:textId="77777777" w:rsidTr="000066CB">
        <w:trPr>
          <w:cantSplit/>
          <w:trHeight w:val="288"/>
        </w:trPr>
        <w:tc>
          <w:tcPr>
            <w:tcW w:w="2359" w:type="dxa"/>
            <w:gridSpan w:val="3"/>
            <w:shd w:val="clear" w:color="auto" w:fill="D9D9D9"/>
            <w:vAlign w:val="center"/>
          </w:tcPr>
          <w:p w14:paraId="7066D407" w14:textId="77777777" w:rsidR="00971A1A" w:rsidRPr="00AA12F3" w:rsidRDefault="00971A1A" w:rsidP="000066CB">
            <w:pPr>
              <w:rPr>
                <w:rFonts w:ascii="Arial" w:hAnsi="Arial"/>
                <w:b/>
                <w:szCs w:val="22"/>
              </w:rPr>
            </w:pPr>
            <w:r w:rsidRPr="00AA12F3">
              <w:rPr>
                <w:rFonts w:ascii="Arial" w:hAnsi="Arial"/>
                <w:b/>
                <w:sz w:val="22"/>
                <w:szCs w:val="22"/>
              </w:rPr>
              <w:t>Contact Information:</w:t>
            </w:r>
          </w:p>
        </w:tc>
        <w:tc>
          <w:tcPr>
            <w:tcW w:w="7126" w:type="dxa"/>
            <w:gridSpan w:val="22"/>
            <w:vAlign w:val="center"/>
          </w:tcPr>
          <w:p w14:paraId="33E0FCD1" w14:textId="77777777" w:rsidR="00971A1A" w:rsidRPr="00AA12F3" w:rsidRDefault="00971A1A" w:rsidP="000066CB"/>
        </w:tc>
      </w:tr>
      <w:tr w:rsidR="00971A1A" w:rsidRPr="00D16DE4" w14:paraId="085C5BAF" w14:textId="77777777" w:rsidTr="000066CB">
        <w:trPr>
          <w:cantSplit/>
          <w:trHeight w:val="288"/>
        </w:trPr>
        <w:tc>
          <w:tcPr>
            <w:tcW w:w="2359" w:type="dxa"/>
            <w:gridSpan w:val="3"/>
            <w:shd w:val="clear" w:color="auto" w:fill="D9D9D9"/>
            <w:vAlign w:val="center"/>
          </w:tcPr>
          <w:p w14:paraId="5F418ECB" w14:textId="77777777" w:rsidR="00971A1A" w:rsidRPr="00AA12F3" w:rsidRDefault="00971A1A" w:rsidP="000066CB">
            <w:pPr>
              <w:rPr>
                <w:rFonts w:ascii="Arial" w:hAnsi="Arial"/>
                <w:b/>
                <w:szCs w:val="22"/>
              </w:rPr>
            </w:pPr>
            <w:r>
              <w:rPr>
                <w:rFonts w:ascii="Arial" w:hAnsi="Arial"/>
                <w:b/>
                <w:sz w:val="22"/>
                <w:szCs w:val="22"/>
              </w:rPr>
              <w:t>Project Cost Value</w:t>
            </w:r>
          </w:p>
        </w:tc>
        <w:tc>
          <w:tcPr>
            <w:tcW w:w="7126" w:type="dxa"/>
            <w:gridSpan w:val="22"/>
            <w:vAlign w:val="center"/>
          </w:tcPr>
          <w:p w14:paraId="710FDB48" w14:textId="77777777" w:rsidR="00971A1A" w:rsidRPr="00AA12F3" w:rsidRDefault="00971A1A" w:rsidP="000066CB"/>
        </w:tc>
      </w:tr>
      <w:tr w:rsidR="00971A1A" w:rsidRPr="00D16DE4" w14:paraId="5F696476" w14:textId="77777777" w:rsidTr="000066CB">
        <w:trPr>
          <w:cantSplit/>
          <w:trHeight w:val="288"/>
        </w:trPr>
        <w:tc>
          <w:tcPr>
            <w:tcW w:w="2359" w:type="dxa"/>
            <w:gridSpan w:val="3"/>
            <w:shd w:val="clear" w:color="auto" w:fill="D9D9D9"/>
            <w:vAlign w:val="center"/>
          </w:tcPr>
          <w:p w14:paraId="5A360C3C" w14:textId="77777777" w:rsidR="00971A1A" w:rsidRPr="00AA12F3" w:rsidRDefault="00971A1A" w:rsidP="000066CB">
            <w:pPr>
              <w:rPr>
                <w:rFonts w:ascii="Arial" w:hAnsi="Arial"/>
                <w:b/>
                <w:szCs w:val="22"/>
              </w:rPr>
            </w:pPr>
            <w:r w:rsidRPr="00AA12F3">
              <w:rPr>
                <w:rFonts w:ascii="Arial" w:hAnsi="Arial"/>
                <w:b/>
                <w:sz w:val="22"/>
                <w:szCs w:val="22"/>
              </w:rPr>
              <w:t>Title on Project:</w:t>
            </w:r>
          </w:p>
        </w:tc>
        <w:tc>
          <w:tcPr>
            <w:tcW w:w="7126" w:type="dxa"/>
            <w:gridSpan w:val="22"/>
            <w:vAlign w:val="center"/>
          </w:tcPr>
          <w:p w14:paraId="66803475" w14:textId="77777777" w:rsidR="00971A1A" w:rsidRPr="00AA12F3" w:rsidRDefault="00971A1A" w:rsidP="000066CB"/>
        </w:tc>
      </w:tr>
      <w:tr w:rsidR="00971A1A" w:rsidRPr="00D16DE4" w14:paraId="3A8E4CD5" w14:textId="77777777" w:rsidTr="000066CB">
        <w:trPr>
          <w:cantSplit/>
          <w:trHeight w:val="288"/>
        </w:trPr>
        <w:tc>
          <w:tcPr>
            <w:tcW w:w="3960" w:type="dxa"/>
            <w:gridSpan w:val="11"/>
            <w:shd w:val="clear" w:color="auto" w:fill="D9D9D9"/>
            <w:vAlign w:val="center"/>
          </w:tcPr>
          <w:p w14:paraId="693FFBA6" w14:textId="77777777" w:rsidR="00971A1A" w:rsidRPr="00AA12F3" w:rsidRDefault="00971A1A" w:rsidP="000066CB">
            <w:pPr>
              <w:rPr>
                <w:rFonts w:ascii="Arial" w:hAnsi="Arial"/>
                <w:b/>
                <w:szCs w:val="22"/>
              </w:rPr>
            </w:pP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56A60803" w14:textId="77777777" w:rsidR="00971A1A" w:rsidRPr="00AA12F3" w:rsidRDefault="00971A1A" w:rsidP="000066CB"/>
        </w:tc>
      </w:tr>
      <w:tr w:rsidR="00971A1A" w:rsidRPr="00D16DE4" w14:paraId="7D416C1C" w14:textId="77777777" w:rsidTr="000066CB">
        <w:trPr>
          <w:cantSplit/>
          <w:trHeight w:val="288"/>
        </w:trPr>
        <w:tc>
          <w:tcPr>
            <w:tcW w:w="2359" w:type="dxa"/>
            <w:gridSpan w:val="3"/>
            <w:shd w:val="clear" w:color="auto" w:fill="D9D9D9"/>
            <w:vAlign w:val="center"/>
          </w:tcPr>
          <w:p w14:paraId="002656E2" w14:textId="77777777" w:rsidR="00971A1A" w:rsidRPr="00AA12F3" w:rsidRDefault="00971A1A" w:rsidP="000066CB">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59DFC4DC" w14:textId="77777777" w:rsidR="00971A1A" w:rsidRPr="00AA12F3" w:rsidRDefault="00971A1A" w:rsidP="000066CB">
            <w:pPr>
              <w:rPr>
                <w:szCs w:val="22"/>
              </w:rPr>
            </w:pPr>
          </w:p>
        </w:tc>
        <w:tc>
          <w:tcPr>
            <w:tcW w:w="1440" w:type="dxa"/>
            <w:gridSpan w:val="4"/>
            <w:shd w:val="clear" w:color="auto" w:fill="D9D9D9"/>
            <w:vAlign w:val="center"/>
          </w:tcPr>
          <w:p w14:paraId="789024EE" w14:textId="77777777" w:rsidR="00971A1A" w:rsidRPr="00AA12F3" w:rsidRDefault="00971A1A" w:rsidP="000066CB">
            <w:pPr>
              <w:rPr>
                <w:rFonts w:ascii="Arial" w:hAnsi="Arial"/>
                <w:b/>
                <w:szCs w:val="22"/>
              </w:rPr>
            </w:pPr>
            <w:r w:rsidRPr="00AA12F3">
              <w:rPr>
                <w:rFonts w:ascii="Arial" w:hAnsi="Arial"/>
                <w:b/>
                <w:sz w:val="22"/>
                <w:szCs w:val="22"/>
              </w:rPr>
              <w:t>Individual’s End Date on Project:</w:t>
            </w:r>
          </w:p>
        </w:tc>
        <w:tc>
          <w:tcPr>
            <w:tcW w:w="1080" w:type="dxa"/>
            <w:gridSpan w:val="3"/>
            <w:vAlign w:val="center"/>
          </w:tcPr>
          <w:p w14:paraId="4CE5B419" w14:textId="77777777" w:rsidR="00971A1A" w:rsidRPr="00AA12F3" w:rsidRDefault="00971A1A" w:rsidP="000066CB">
            <w:pPr>
              <w:rPr>
                <w:szCs w:val="22"/>
              </w:rPr>
            </w:pPr>
          </w:p>
        </w:tc>
        <w:tc>
          <w:tcPr>
            <w:tcW w:w="1642" w:type="dxa"/>
            <w:gridSpan w:val="4"/>
            <w:shd w:val="clear" w:color="auto" w:fill="D9D9D9"/>
            <w:vAlign w:val="center"/>
          </w:tcPr>
          <w:p w14:paraId="233B03D1" w14:textId="77777777" w:rsidR="00971A1A" w:rsidRPr="00AA12F3" w:rsidRDefault="00971A1A" w:rsidP="000066CB">
            <w:pPr>
              <w:rPr>
                <w:rFonts w:ascii="Arial" w:hAnsi="Arial"/>
                <w:b/>
                <w:szCs w:val="22"/>
              </w:rPr>
            </w:pPr>
            <w:r w:rsidRPr="00AA12F3">
              <w:rPr>
                <w:rFonts w:ascii="Arial" w:hAnsi="Arial"/>
                <w:b/>
                <w:sz w:val="22"/>
                <w:szCs w:val="22"/>
              </w:rPr>
              <w:t>Individual’s Total Time</w:t>
            </w:r>
            <w:r>
              <w:rPr>
                <w:rFonts w:ascii="Arial" w:hAnsi="Arial"/>
                <w:b/>
                <w:sz w:val="22"/>
                <w:szCs w:val="22"/>
              </w:rPr>
              <w:t xml:space="preserve"> </w:t>
            </w:r>
            <w:r w:rsidRPr="00AA12F3">
              <w:rPr>
                <w:rFonts w:ascii="Arial" w:hAnsi="Arial"/>
                <w:b/>
                <w:sz w:val="22"/>
                <w:szCs w:val="22"/>
              </w:rPr>
              <w:t>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2A0E2F83" w14:textId="77777777" w:rsidR="00971A1A" w:rsidRPr="00AA12F3" w:rsidRDefault="00971A1A" w:rsidP="000066CB"/>
        </w:tc>
      </w:tr>
      <w:tr w:rsidR="00971A1A" w:rsidRPr="00D16DE4" w14:paraId="25DD76E2" w14:textId="77777777" w:rsidTr="000066CB">
        <w:trPr>
          <w:cantSplit/>
          <w:trHeight w:val="332"/>
        </w:trPr>
        <w:tc>
          <w:tcPr>
            <w:tcW w:w="2359" w:type="dxa"/>
            <w:gridSpan w:val="3"/>
            <w:shd w:val="clear" w:color="auto" w:fill="D9D9D9"/>
            <w:vAlign w:val="center"/>
          </w:tcPr>
          <w:p w14:paraId="51DD5EDD" w14:textId="77777777" w:rsidR="00971A1A" w:rsidRPr="000445E9" w:rsidRDefault="00971A1A" w:rsidP="000066CB">
            <w:pPr>
              <w:rPr>
                <w:rFonts w:ascii="Arial" w:hAnsi="Arial"/>
                <w:b/>
              </w:rPr>
            </w:pPr>
            <w:r>
              <w:rPr>
                <w:rFonts w:ascii="Arial" w:hAnsi="Arial"/>
                <w:b/>
                <w:sz w:val="22"/>
              </w:rPr>
              <w:t>Project Description:</w:t>
            </w:r>
          </w:p>
        </w:tc>
        <w:tc>
          <w:tcPr>
            <w:tcW w:w="7126" w:type="dxa"/>
            <w:gridSpan w:val="22"/>
            <w:shd w:val="clear" w:color="auto" w:fill="auto"/>
            <w:vAlign w:val="center"/>
          </w:tcPr>
          <w:p w14:paraId="348D2551" w14:textId="77777777" w:rsidR="00971A1A" w:rsidRPr="000445E9" w:rsidRDefault="00971A1A" w:rsidP="000066CB">
            <w:pPr>
              <w:rPr>
                <w:rFonts w:ascii="Arial" w:hAnsi="Arial"/>
                <w:b/>
              </w:rPr>
            </w:pPr>
          </w:p>
        </w:tc>
      </w:tr>
      <w:tr w:rsidR="00971A1A" w:rsidRPr="00D16DE4" w14:paraId="1EF98A40" w14:textId="77777777" w:rsidTr="000066CB">
        <w:trPr>
          <w:cantSplit/>
          <w:trHeight w:val="20"/>
        </w:trPr>
        <w:tc>
          <w:tcPr>
            <w:tcW w:w="2790" w:type="dxa"/>
            <w:gridSpan w:val="7"/>
            <w:shd w:val="clear" w:color="auto" w:fill="D9D9D9"/>
            <w:vAlign w:val="center"/>
          </w:tcPr>
          <w:p w14:paraId="3C268981" w14:textId="77777777" w:rsidR="00971A1A" w:rsidRPr="000445E9" w:rsidRDefault="00971A1A" w:rsidP="000066CB">
            <w:pPr>
              <w:rPr>
                <w:rFonts w:ascii="Arial" w:hAnsi="Arial"/>
                <w:b/>
              </w:rPr>
            </w:pPr>
            <w:r>
              <w:rPr>
                <w:rFonts w:ascii="Arial" w:hAnsi="Arial"/>
                <w:b/>
                <w:sz w:val="22"/>
              </w:rPr>
              <w:t>Individual’s Duties and Responsibilities:</w:t>
            </w:r>
          </w:p>
        </w:tc>
        <w:tc>
          <w:tcPr>
            <w:tcW w:w="6695" w:type="dxa"/>
            <w:gridSpan w:val="18"/>
            <w:shd w:val="clear" w:color="auto" w:fill="auto"/>
            <w:vAlign w:val="center"/>
          </w:tcPr>
          <w:p w14:paraId="2D75E5B1" w14:textId="77777777" w:rsidR="00971A1A" w:rsidRPr="000445E9" w:rsidRDefault="00971A1A" w:rsidP="000066CB">
            <w:pPr>
              <w:rPr>
                <w:rFonts w:ascii="Arial" w:hAnsi="Arial"/>
                <w:b/>
              </w:rPr>
            </w:pPr>
          </w:p>
        </w:tc>
      </w:tr>
      <w:tr w:rsidR="00971A1A" w:rsidRPr="00D16DE4" w14:paraId="447D0833" w14:textId="77777777" w:rsidTr="000066CB">
        <w:trPr>
          <w:cantSplit/>
          <w:trHeight w:val="20"/>
        </w:trPr>
        <w:tc>
          <w:tcPr>
            <w:tcW w:w="9485" w:type="dxa"/>
            <w:gridSpan w:val="25"/>
            <w:shd w:val="clear" w:color="auto" w:fill="7F7F7F"/>
            <w:vAlign w:val="center"/>
          </w:tcPr>
          <w:p w14:paraId="66396FA5" w14:textId="77777777" w:rsidR="00971A1A" w:rsidRPr="00AA12F3" w:rsidRDefault="00971A1A" w:rsidP="000066CB"/>
        </w:tc>
      </w:tr>
      <w:tr w:rsidR="00971A1A" w:rsidRPr="00D16DE4" w14:paraId="16B5B7F1" w14:textId="77777777" w:rsidTr="000066CB">
        <w:trPr>
          <w:cantSplit/>
          <w:trHeight w:val="288"/>
        </w:trPr>
        <w:tc>
          <w:tcPr>
            <w:tcW w:w="2359" w:type="dxa"/>
            <w:gridSpan w:val="3"/>
            <w:shd w:val="clear" w:color="auto" w:fill="D9D9D9"/>
            <w:vAlign w:val="center"/>
          </w:tcPr>
          <w:p w14:paraId="0BB05EA7" w14:textId="77777777" w:rsidR="00971A1A" w:rsidRPr="00AA12F3" w:rsidRDefault="00971A1A" w:rsidP="000066CB">
            <w:pPr>
              <w:rPr>
                <w:rFonts w:ascii="Arial" w:hAnsi="Arial"/>
                <w:b/>
                <w:szCs w:val="22"/>
              </w:rPr>
            </w:pPr>
            <w:r w:rsidRPr="00AA12F3">
              <w:rPr>
                <w:rFonts w:ascii="Arial" w:hAnsi="Arial"/>
                <w:b/>
                <w:sz w:val="22"/>
                <w:szCs w:val="22"/>
              </w:rPr>
              <w:t>Project Name:</w:t>
            </w:r>
          </w:p>
        </w:tc>
        <w:tc>
          <w:tcPr>
            <w:tcW w:w="7126" w:type="dxa"/>
            <w:gridSpan w:val="22"/>
            <w:vAlign w:val="center"/>
          </w:tcPr>
          <w:p w14:paraId="082BE325" w14:textId="77777777" w:rsidR="00971A1A" w:rsidRPr="00AA12F3" w:rsidRDefault="00971A1A" w:rsidP="000066CB"/>
        </w:tc>
      </w:tr>
      <w:tr w:rsidR="00971A1A" w:rsidRPr="00D16DE4" w14:paraId="0B96D6AB" w14:textId="77777777" w:rsidTr="000066CB">
        <w:trPr>
          <w:cantSplit/>
          <w:trHeight w:val="288"/>
        </w:trPr>
        <w:tc>
          <w:tcPr>
            <w:tcW w:w="2359" w:type="dxa"/>
            <w:gridSpan w:val="3"/>
            <w:shd w:val="clear" w:color="auto" w:fill="D9D9D9"/>
            <w:vAlign w:val="center"/>
          </w:tcPr>
          <w:p w14:paraId="545E668D" w14:textId="77777777" w:rsidR="00971A1A" w:rsidRPr="00AA12F3" w:rsidRDefault="00971A1A" w:rsidP="000066CB">
            <w:pPr>
              <w:rPr>
                <w:rFonts w:ascii="Arial" w:hAnsi="Arial"/>
                <w:b/>
                <w:szCs w:val="22"/>
              </w:rPr>
            </w:pPr>
            <w:r w:rsidRPr="00AA12F3">
              <w:rPr>
                <w:rFonts w:ascii="Arial" w:hAnsi="Arial"/>
                <w:b/>
                <w:sz w:val="22"/>
                <w:szCs w:val="22"/>
              </w:rPr>
              <w:t>Project Owner:</w:t>
            </w:r>
          </w:p>
        </w:tc>
        <w:tc>
          <w:tcPr>
            <w:tcW w:w="7126" w:type="dxa"/>
            <w:gridSpan w:val="22"/>
            <w:vAlign w:val="center"/>
          </w:tcPr>
          <w:p w14:paraId="44910C6F" w14:textId="77777777" w:rsidR="00971A1A" w:rsidRPr="00AA12F3" w:rsidRDefault="00971A1A" w:rsidP="000066CB"/>
        </w:tc>
      </w:tr>
      <w:tr w:rsidR="00971A1A" w:rsidRPr="00D16DE4" w14:paraId="49A8005D" w14:textId="77777777" w:rsidTr="000066CB">
        <w:trPr>
          <w:cantSplit/>
          <w:trHeight w:val="288"/>
        </w:trPr>
        <w:tc>
          <w:tcPr>
            <w:tcW w:w="2359" w:type="dxa"/>
            <w:gridSpan w:val="3"/>
            <w:shd w:val="clear" w:color="auto" w:fill="D9D9D9"/>
            <w:vAlign w:val="center"/>
          </w:tcPr>
          <w:p w14:paraId="34B61784" w14:textId="77777777" w:rsidR="00971A1A" w:rsidRPr="00AA12F3" w:rsidRDefault="00971A1A" w:rsidP="000066CB">
            <w:pPr>
              <w:rPr>
                <w:rFonts w:ascii="Arial" w:hAnsi="Arial"/>
                <w:b/>
                <w:szCs w:val="22"/>
              </w:rPr>
            </w:pPr>
            <w:r w:rsidRPr="00AA12F3">
              <w:rPr>
                <w:rFonts w:ascii="Arial" w:hAnsi="Arial"/>
                <w:b/>
                <w:sz w:val="22"/>
                <w:szCs w:val="22"/>
              </w:rPr>
              <w:t>Contact Information:</w:t>
            </w:r>
          </w:p>
        </w:tc>
        <w:tc>
          <w:tcPr>
            <w:tcW w:w="7126" w:type="dxa"/>
            <w:gridSpan w:val="22"/>
            <w:vAlign w:val="center"/>
          </w:tcPr>
          <w:p w14:paraId="48B10209" w14:textId="77777777" w:rsidR="00971A1A" w:rsidRPr="00AA12F3" w:rsidRDefault="00971A1A" w:rsidP="000066CB"/>
        </w:tc>
      </w:tr>
      <w:tr w:rsidR="00971A1A" w:rsidRPr="00D16DE4" w14:paraId="05634143" w14:textId="77777777" w:rsidTr="000066CB">
        <w:trPr>
          <w:cantSplit/>
          <w:trHeight w:val="288"/>
        </w:trPr>
        <w:tc>
          <w:tcPr>
            <w:tcW w:w="2359" w:type="dxa"/>
            <w:gridSpan w:val="3"/>
            <w:shd w:val="clear" w:color="auto" w:fill="D9D9D9"/>
            <w:vAlign w:val="center"/>
          </w:tcPr>
          <w:p w14:paraId="4D22DB9B" w14:textId="77777777" w:rsidR="00971A1A" w:rsidRPr="00AA12F3" w:rsidRDefault="00971A1A" w:rsidP="000066CB">
            <w:pPr>
              <w:rPr>
                <w:rFonts w:ascii="Arial" w:hAnsi="Arial"/>
                <w:b/>
                <w:szCs w:val="22"/>
              </w:rPr>
            </w:pPr>
            <w:r>
              <w:rPr>
                <w:rFonts w:ascii="Arial" w:hAnsi="Arial"/>
                <w:b/>
                <w:sz w:val="22"/>
                <w:szCs w:val="22"/>
              </w:rPr>
              <w:lastRenderedPageBreak/>
              <w:t>Project Cost Value</w:t>
            </w:r>
          </w:p>
        </w:tc>
        <w:tc>
          <w:tcPr>
            <w:tcW w:w="7126" w:type="dxa"/>
            <w:gridSpan w:val="22"/>
            <w:vAlign w:val="center"/>
          </w:tcPr>
          <w:p w14:paraId="4D4FB1C2" w14:textId="77777777" w:rsidR="00971A1A" w:rsidRPr="00AA12F3" w:rsidRDefault="00971A1A" w:rsidP="000066CB"/>
        </w:tc>
      </w:tr>
      <w:tr w:rsidR="00971A1A" w:rsidRPr="00D16DE4" w14:paraId="5D40D7AD" w14:textId="77777777" w:rsidTr="000066CB">
        <w:trPr>
          <w:cantSplit/>
          <w:trHeight w:val="288"/>
        </w:trPr>
        <w:tc>
          <w:tcPr>
            <w:tcW w:w="2359" w:type="dxa"/>
            <w:gridSpan w:val="3"/>
            <w:shd w:val="clear" w:color="auto" w:fill="D9D9D9"/>
            <w:vAlign w:val="center"/>
          </w:tcPr>
          <w:p w14:paraId="4BCB5C64" w14:textId="77777777" w:rsidR="00971A1A" w:rsidRPr="00AA12F3" w:rsidRDefault="00971A1A" w:rsidP="000066CB">
            <w:pPr>
              <w:rPr>
                <w:rFonts w:ascii="Arial" w:hAnsi="Arial"/>
                <w:b/>
                <w:szCs w:val="22"/>
              </w:rPr>
            </w:pPr>
            <w:r w:rsidRPr="00AA12F3">
              <w:rPr>
                <w:rFonts w:ascii="Arial" w:hAnsi="Arial"/>
                <w:b/>
                <w:sz w:val="22"/>
                <w:szCs w:val="22"/>
              </w:rPr>
              <w:t>Title on Project:</w:t>
            </w:r>
          </w:p>
        </w:tc>
        <w:tc>
          <w:tcPr>
            <w:tcW w:w="7126" w:type="dxa"/>
            <w:gridSpan w:val="22"/>
            <w:vAlign w:val="center"/>
          </w:tcPr>
          <w:p w14:paraId="53A432E2" w14:textId="77777777" w:rsidR="00971A1A" w:rsidRPr="00AA12F3" w:rsidRDefault="00971A1A" w:rsidP="000066CB"/>
        </w:tc>
      </w:tr>
      <w:tr w:rsidR="00971A1A" w:rsidRPr="00D16DE4" w14:paraId="1AC20188" w14:textId="77777777" w:rsidTr="000066CB">
        <w:trPr>
          <w:cantSplit/>
          <w:trHeight w:val="288"/>
        </w:trPr>
        <w:tc>
          <w:tcPr>
            <w:tcW w:w="3960" w:type="dxa"/>
            <w:gridSpan w:val="11"/>
            <w:shd w:val="clear" w:color="auto" w:fill="D9D9D9"/>
            <w:vAlign w:val="center"/>
          </w:tcPr>
          <w:p w14:paraId="1B9EDDF1" w14:textId="77777777" w:rsidR="00971A1A" w:rsidRPr="00AA12F3" w:rsidRDefault="00971A1A" w:rsidP="000066CB">
            <w:pPr>
              <w:rPr>
                <w:rFonts w:ascii="Arial" w:hAnsi="Arial"/>
                <w:b/>
                <w:szCs w:val="22"/>
              </w:rPr>
            </w:pPr>
            <w:r>
              <w:rPr>
                <w:rFonts w:ascii="Arial" w:hAnsi="Arial"/>
                <w:b/>
                <w:sz w:val="22"/>
                <w:szCs w:val="22"/>
              </w:rPr>
              <w:t xml:space="preserve"> </w:t>
            </w: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38B53514" w14:textId="77777777" w:rsidR="00971A1A" w:rsidRPr="00AA12F3" w:rsidRDefault="00971A1A" w:rsidP="000066CB"/>
        </w:tc>
      </w:tr>
      <w:tr w:rsidR="00971A1A" w:rsidRPr="00D16DE4" w14:paraId="265AD796" w14:textId="77777777" w:rsidTr="000066CB">
        <w:trPr>
          <w:cantSplit/>
          <w:trHeight w:val="665"/>
        </w:trPr>
        <w:tc>
          <w:tcPr>
            <w:tcW w:w="2359" w:type="dxa"/>
            <w:gridSpan w:val="3"/>
            <w:shd w:val="clear" w:color="auto" w:fill="D9D9D9"/>
            <w:vAlign w:val="center"/>
          </w:tcPr>
          <w:p w14:paraId="1FC179E7" w14:textId="77777777" w:rsidR="00971A1A" w:rsidRPr="00AA12F3" w:rsidRDefault="00971A1A" w:rsidP="000066CB">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5C6E4EEF" w14:textId="77777777" w:rsidR="00971A1A" w:rsidRPr="00AA12F3" w:rsidRDefault="00971A1A" w:rsidP="000066CB"/>
        </w:tc>
        <w:tc>
          <w:tcPr>
            <w:tcW w:w="1440" w:type="dxa"/>
            <w:gridSpan w:val="4"/>
            <w:shd w:val="clear" w:color="auto" w:fill="D9D9D9"/>
            <w:vAlign w:val="center"/>
          </w:tcPr>
          <w:p w14:paraId="0ED713A0" w14:textId="77777777" w:rsidR="00971A1A" w:rsidRPr="00AA12F3" w:rsidRDefault="00971A1A" w:rsidP="000066CB">
            <w:pPr>
              <w:rPr>
                <w:rFonts w:ascii="Arial" w:hAnsi="Arial"/>
                <w:b/>
                <w:szCs w:val="22"/>
              </w:rPr>
            </w:pPr>
            <w:r w:rsidRPr="00AA12F3">
              <w:rPr>
                <w:rFonts w:ascii="Arial" w:hAnsi="Arial"/>
                <w:b/>
                <w:sz w:val="22"/>
                <w:szCs w:val="22"/>
              </w:rPr>
              <w:t>Individual’s End Date on Project:</w:t>
            </w:r>
          </w:p>
        </w:tc>
        <w:tc>
          <w:tcPr>
            <w:tcW w:w="1167" w:type="dxa"/>
            <w:gridSpan w:val="4"/>
            <w:vAlign w:val="center"/>
          </w:tcPr>
          <w:p w14:paraId="6C188AB5" w14:textId="77777777" w:rsidR="00971A1A" w:rsidRPr="00AA12F3" w:rsidRDefault="00971A1A" w:rsidP="000066CB"/>
        </w:tc>
        <w:tc>
          <w:tcPr>
            <w:tcW w:w="1555" w:type="dxa"/>
            <w:gridSpan w:val="3"/>
            <w:shd w:val="clear" w:color="auto" w:fill="D9D9D9"/>
            <w:vAlign w:val="center"/>
          </w:tcPr>
          <w:p w14:paraId="048E3AB1" w14:textId="77777777" w:rsidR="00971A1A" w:rsidRPr="00AA12F3" w:rsidRDefault="00971A1A" w:rsidP="000066CB">
            <w:pPr>
              <w:rPr>
                <w:rFonts w:ascii="Arial" w:hAnsi="Arial"/>
                <w:b/>
                <w:szCs w:val="22"/>
              </w:rPr>
            </w:pPr>
            <w:r w:rsidRPr="00AA12F3">
              <w:rPr>
                <w:rFonts w:ascii="Arial" w:hAnsi="Arial"/>
                <w:b/>
                <w:sz w:val="22"/>
                <w:szCs w:val="22"/>
              </w:rPr>
              <w:t>Individual’s Total Time on Project</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5F6E525E" w14:textId="77777777" w:rsidR="00971A1A" w:rsidRPr="00AA12F3" w:rsidRDefault="00971A1A" w:rsidP="000066CB"/>
        </w:tc>
      </w:tr>
      <w:tr w:rsidR="00971A1A" w:rsidRPr="00D16DE4" w14:paraId="358745A3" w14:textId="77777777" w:rsidTr="000066CB">
        <w:trPr>
          <w:cantSplit/>
          <w:trHeight w:val="350"/>
        </w:trPr>
        <w:tc>
          <w:tcPr>
            <w:tcW w:w="2700" w:type="dxa"/>
            <w:gridSpan w:val="5"/>
            <w:shd w:val="clear" w:color="auto" w:fill="D9D9D9"/>
            <w:vAlign w:val="center"/>
          </w:tcPr>
          <w:p w14:paraId="060D5D81" w14:textId="77777777" w:rsidR="00971A1A" w:rsidRPr="00882E98" w:rsidRDefault="00971A1A" w:rsidP="000066CB">
            <w:pPr>
              <w:rPr>
                <w:rFonts w:ascii="Arial" w:hAnsi="Arial"/>
                <w:b/>
              </w:rPr>
            </w:pPr>
            <w:r>
              <w:rPr>
                <w:rFonts w:ascii="Arial" w:hAnsi="Arial"/>
                <w:b/>
                <w:sz w:val="22"/>
              </w:rPr>
              <w:t>Project Description:</w:t>
            </w:r>
          </w:p>
        </w:tc>
        <w:tc>
          <w:tcPr>
            <w:tcW w:w="6785" w:type="dxa"/>
            <w:gridSpan w:val="20"/>
            <w:shd w:val="clear" w:color="auto" w:fill="auto"/>
            <w:vAlign w:val="center"/>
          </w:tcPr>
          <w:p w14:paraId="49C8C054" w14:textId="77777777" w:rsidR="00971A1A" w:rsidRPr="00882E98" w:rsidRDefault="00971A1A" w:rsidP="000066CB">
            <w:pPr>
              <w:rPr>
                <w:rFonts w:ascii="Arial" w:hAnsi="Arial"/>
                <w:b/>
              </w:rPr>
            </w:pPr>
          </w:p>
        </w:tc>
      </w:tr>
      <w:tr w:rsidR="00971A1A" w:rsidRPr="00D16DE4" w14:paraId="47423EF7" w14:textId="77777777" w:rsidTr="000066CB">
        <w:trPr>
          <w:cantSplit/>
          <w:trHeight w:val="20"/>
        </w:trPr>
        <w:tc>
          <w:tcPr>
            <w:tcW w:w="2700" w:type="dxa"/>
            <w:gridSpan w:val="5"/>
            <w:shd w:val="clear" w:color="auto" w:fill="D9D9D9"/>
            <w:vAlign w:val="center"/>
          </w:tcPr>
          <w:p w14:paraId="21874001" w14:textId="77777777" w:rsidR="00971A1A" w:rsidRPr="00882E98" w:rsidRDefault="00971A1A" w:rsidP="000066CB">
            <w:pPr>
              <w:rPr>
                <w:rFonts w:ascii="Arial" w:hAnsi="Arial"/>
                <w:b/>
              </w:rPr>
            </w:pPr>
            <w:r>
              <w:rPr>
                <w:rFonts w:ascii="Arial" w:hAnsi="Arial"/>
                <w:b/>
                <w:sz w:val="22"/>
              </w:rPr>
              <w:t>Individual’s Duties and Responsibilities:</w:t>
            </w:r>
          </w:p>
        </w:tc>
        <w:tc>
          <w:tcPr>
            <w:tcW w:w="6785" w:type="dxa"/>
            <w:gridSpan w:val="20"/>
            <w:shd w:val="clear" w:color="auto" w:fill="auto"/>
            <w:vAlign w:val="center"/>
          </w:tcPr>
          <w:p w14:paraId="5CAF2C45" w14:textId="77777777" w:rsidR="00971A1A" w:rsidRPr="00882E98" w:rsidRDefault="00971A1A" w:rsidP="000066CB">
            <w:pPr>
              <w:rPr>
                <w:rFonts w:ascii="Arial" w:hAnsi="Arial"/>
                <w:b/>
              </w:rPr>
            </w:pPr>
          </w:p>
        </w:tc>
      </w:tr>
      <w:tr w:rsidR="00971A1A" w:rsidRPr="00D16DE4" w14:paraId="7D52C6AD" w14:textId="77777777" w:rsidTr="000066CB">
        <w:trPr>
          <w:cantSplit/>
          <w:trHeight w:val="20"/>
        </w:trPr>
        <w:tc>
          <w:tcPr>
            <w:tcW w:w="9485" w:type="dxa"/>
            <w:gridSpan w:val="25"/>
            <w:shd w:val="clear" w:color="auto" w:fill="7F7F7F"/>
            <w:vAlign w:val="center"/>
          </w:tcPr>
          <w:p w14:paraId="537652C9" w14:textId="77777777" w:rsidR="00971A1A" w:rsidRPr="00AA12F3" w:rsidRDefault="00971A1A" w:rsidP="000066CB"/>
        </w:tc>
      </w:tr>
      <w:tr w:rsidR="00971A1A" w:rsidRPr="00D16DE4" w14:paraId="0491C430" w14:textId="77777777" w:rsidTr="000066CB">
        <w:trPr>
          <w:cantSplit/>
          <w:trHeight w:val="288"/>
        </w:trPr>
        <w:tc>
          <w:tcPr>
            <w:tcW w:w="2359" w:type="dxa"/>
            <w:gridSpan w:val="3"/>
            <w:shd w:val="clear" w:color="auto" w:fill="D9D9D9"/>
            <w:vAlign w:val="center"/>
          </w:tcPr>
          <w:p w14:paraId="6B9CDCFF" w14:textId="77777777" w:rsidR="00971A1A" w:rsidRPr="00AA12F3" w:rsidRDefault="00971A1A" w:rsidP="000066CB">
            <w:pPr>
              <w:rPr>
                <w:rFonts w:ascii="Arial" w:hAnsi="Arial"/>
                <w:b/>
                <w:szCs w:val="22"/>
              </w:rPr>
            </w:pPr>
            <w:r w:rsidRPr="00AA12F3">
              <w:rPr>
                <w:rFonts w:ascii="Arial" w:hAnsi="Arial"/>
                <w:b/>
                <w:sz w:val="22"/>
                <w:szCs w:val="22"/>
              </w:rPr>
              <w:t>Project Name:</w:t>
            </w:r>
          </w:p>
        </w:tc>
        <w:tc>
          <w:tcPr>
            <w:tcW w:w="7126" w:type="dxa"/>
            <w:gridSpan w:val="22"/>
            <w:vAlign w:val="center"/>
          </w:tcPr>
          <w:p w14:paraId="7BD7101B" w14:textId="77777777" w:rsidR="00971A1A" w:rsidRPr="00AA12F3" w:rsidRDefault="00971A1A" w:rsidP="000066CB"/>
        </w:tc>
      </w:tr>
      <w:tr w:rsidR="00971A1A" w:rsidRPr="00D16DE4" w14:paraId="30DCA912" w14:textId="77777777" w:rsidTr="000066CB">
        <w:trPr>
          <w:cantSplit/>
          <w:trHeight w:val="288"/>
        </w:trPr>
        <w:tc>
          <w:tcPr>
            <w:tcW w:w="2359" w:type="dxa"/>
            <w:gridSpan w:val="3"/>
            <w:shd w:val="clear" w:color="auto" w:fill="D9D9D9"/>
            <w:vAlign w:val="center"/>
          </w:tcPr>
          <w:p w14:paraId="672019F6" w14:textId="77777777" w:rsidR="00971A1A" w:rsidRPr="00AA12F3" w:rsidRDefault="00971A1A" w:rsidP="000066CB">
            <w:pPr>
              <w:rPr>
                <w:rFonts w:ascii="Arial" w:hAnsi="Arial"/>
                <w:b/>
                <w:szCs w:val="22"/>
              </w:rPr>
            </w:pPr>
            <w:r w:rsidRPr="00AA12F3">
              <w:rPr>
                <w:rFonts w:ascii="Arial" w:hAnsi="Arial"/>
                <w:b/>
                <w:sz w:val="22"/>
                <w:szCs w:val="22"/>
              </w:rPr>
              <w:t>Project Owner:</w:t>
            </w:r>
          </w:p>
        </w:tc>
        <w:tc>
          <w:tcPr>
            <w:tcW w:w="7126" w:type="dxa"/>
            <w:gridSpan w:val="22"/>
            <w:vAlign w:val="center"/>
          </w:tcPr>
          <w:p w14:paraId="5590D8DE" w14:textId="77777777" w:rsidR="00971A1A" w:rsidRPr="00AA12F3" w:rsidRDefault="00971A1A" w:rsidP="000066CB"/>
        </w:tc>
      </w:tr>
      <w:tr w:rsidR="00971A1A" w:rsidRPr="00D16DE4" w14:paraId="37028654" w14:textId="77777777" w:rsidTr="000066CB">
        <w:trPr>
          <w:cantSplit/>
          <w:trHeight w:val="288"/>
        </w:trPr>
        <w:tc>
          <w:tcPr>
            <w:tcW w:w="2359" w:type="dxa"/>
            <w:gridSpan w:val="3"/>
            <w:shd w:val="clear" w:color="auto" w:fill="D9D9D9"/>
            <w:vAlign w:val="center"/>
          </w:tcPr>
          <w:p w14:paraId="1C4EEB03" w14:textId="77777777" w:rsidR="00971A1A" w:rsidRPr="00AA12F3" w:rsidRDefault="00971A1A" w:rsidP="000066CB">
            <w:pPr>
              <w:rPr>
                <w:rFonts w:ascii="Arial" w:hAnsi="Arial"/>
                <w:b/>
                <w:szCs w:val="22"/>
              </w:rPr>
            </w:pPr>
            <w:r w:rsidRPr="00AA12F3">
              <w:rPr>
                <w:rFonts w:ascii="Arial" w:hAnsi="Arial"/>
                <w:b/>
                <w:sz w:val="22"/>
                <w:szCs w:val="22"/>
              </w:rPr>
              <w:t>Contact Information:</w:t>
            </w:r>
          </w:p>
        </w:tc>
        <w:tc>
          <w:tcPr>
            <w:tcW w:w="7126" w:type="dxa"/>
            <w:gridSpan w:val="22"/>
            <w:vAlign w:val="center"/>
          </w:tcPr>
          <w:p w14:paraId="1A9A92E8" w14:textId="77777777" w:rsidR="00971A1A" w:rsidRPr="00AA12F3" w:rsidRDefault="00971A1A" w:rsidP="000066CB"/>
        </w:tc>
      </w:tr>
      <w:tr w:rsidR="00971A1A" w:rsidRPr="00D16DE4" w14:paraId="32AE70E9" w14:textId="77777777" w:rsidTr="000066CB">
        <w:trPr>
          <w:cantSplit/>
          <w:trHeight w:val="288"/>
        </w:trPr>
        <w:tc>
          <w:tcPr>
            <w:tcW w:w="2359" w:type="dxa"/>
            <w:gridSpan w:val="3"/>
            <w:shd w:val="clear" w:color="auto" w:fill="D9D9D9"/>
            <w:vAlign w:val="center"/>
          </w:tcPr>
          <w:p w14:paraId="76E81942" w14:textId="77777777" w:rsidR="00971A1A" w:rsidRPr="00AA12F3" w:rsidRDefault="00971A1A" w:rsidP="000066CB">
            <w:pPr>
              <w:rPr>
                <w:rFonts w:ascii="Arial" w:hAnsi="Arial"/>
                <w:b/>
                <w:szCs w:val="22"/>
              </w:rPr>
            </w:pPr>
            <w:r>
              <w:rPr>
                <w:rFonts w:ascii="Arial" w:hAnsi="Arial"/>
                <w:b/>
                <w:sz w:val="22"/>
                <w:szCs w:val="22"/>
              </w:rPr>
              <w:t>Project Cost Value</w:t>
            </w:r>
          </w:p>
        </w:tc>
        <w:tc>
          <w:tcPr>
            <w:tcW w:w="7126" w:type="dxa"/>
            <w:gridSpan w:val="22"/>
            <w:vAlign w:val="center"/>
          </w:tcPr>
          <w:p w14:paraId="411DE386" w14:textId="77777777" w:rsidR="00971A1A" w:rsidRPr="00AA12F3" w:rsidRDefault="00971A1A" w:rsidP="000066CB"/>
        </w:tc>
      </w:tr>
      <w:tr w:rsidR="00971A1A" w:rsidRPr="00D16DE4" w14:paraId="70D3BE04" w14:textId="77777777" w:rsidTr="000066CB">
        <w:trPr>
          <w:cantSplit/>
          <w:trHeight w:val="288"/>
        </w:trPr>
        <w:tc>
          <w:tcPr>
            <w:tcW w:w="2359" w:type="dxa"/>
            <w:gridSpan w:val="3"/>
            <w:shd w:val="clear" w:color="auto" w:fill="D9D9D9"/>
            <w:vAlign w:val="center"/>
          </w:tcPr>
          <w:p w14:paraId="692E5D54" w14:textId="77777777" w:rsidR="00971A1A" w:rsidRPr="00AA12F3" w:rsidRDefault="00971A1A" w:rsidP="000066CB">
            <w:pPr>
              <w:rPr>
                <w:rFonts w:ascii="Arial" w:hAnsi="Arial"/>
                <w:b/>
                <w:szCs w:val="22"/>
              </w:rPr>
            </w:pPr>
            <w:r w:rsidRPr="00AA12F3">
              <w:rPr>
                <w:rFonts w:ascii="Arial" w:hAnsi="Arial"/>
                <w:b/>
                <w:sz w:val="22"/>
                <w:szCs w:val="22"/>
              </w:rPr>
              <w:t>Title on Project:</w:t>
            </w:r>
          </w:p>
        </w:tc>
        <w:tc>
          <w:tcPr>
            <w:tcW w:w="7126" w:type="dxa"/>
            <w:gridSpan w:val="22"/>
            <w:vAlign w:val="center"/>
          </w:tcPr>
          <w:p w14:paraId="32BF52AE" w14:textId="77777777" w:rsidR="00971A1A" w:rsidRPr="00AA12F3" w:rsidRDefault="00971A1A" w:rsidP="000066CB"/>
        </w:tc>
      </w:tr>
      <w:tr w:rsidR="00971A1A" w:rsidRPr="00D16DE4" w14:paraId="1FC4F996" w14:textId="77777777" w:rsidTr="000066CB">
        <w:trPr>
          <w:cantSplit/>
          <w:trHeight w:val="288"/>
        </w:trPr>
        <w:tc>
          <w:tcPr>
            <w:tcW w:w="3870" w:type="dxa"/>
            <w:gridSpan w:val="10"/>
            <w:shd w:val="clear" w:color="auto" w:fill="D9D9D9"/>
            <w:vAlign w:val="center"/>
          </w:tcPr>
          <w:p w14:paraId="062D935F" w14:textId="77777777" w:rsidR="00971A1A" w:rsidRPr="00AA12F3" w:rsidRDefault="00971A1A" w:rsidP="000066CB">
            <w:pPr>
              <w:rPr>
                <w:rFonts w:ascii="Arial" w:hAnsi="Arial"/>
                <w:b/>
                <w:szCs w:val="22"/>
              </w:rPr>
            </w:pPr>
            <w:r>
              <w:rPr>
                <w:rFonts w:ascii="Arial" w:hAnsi="Arial"/>
                <w:b/>
                <w:sz w:val="22"/>
                <w:szCs w:val="22"/>
              </w:rPr>
              <w:t>%  Qualifying t</w:t>
            </w:r>
            <w:r w:rsidRPr="00AA12F3">
              <w:rPr>
                <w:rFonts w:ascii="Arial" w:hAnsi="Arial"/>
                <w:b/>
                <w:sz w:val="22"/>
                <w:szCs w:val="22"/>
              </w:rPr>
              <w:t>ime spent on Project</w:t>
            </w:r>
          </w:p>
        </w:tc>
        <w:tc>
          <w:tcPr>
            <w:tcW w:w="5615" w:type="dxa"/>
            <w:gridSpan w:val="15"/>
            <w:vAlign w:val="center"/>
          </w:tcPr>
          <w:p w14:paraId="1D7B56FD" w14:textId="77777777" w:rsidR="00971A1A" w:rsidRPr="00AA12F3" w:rsidRDefault="00971A1A" w:rsidP="000066CB"/>
        </w:tc>
      </w:tr>
      <w:tr w:rsidR="00971A1A" w:rsidRPr="00D16DE4" w14:paraId="6AF6F189" w14:textId="77777777" w:rsidTr="000066CB">
        <w:trPr>
          <w:cantSplit/>
          <w:trHeight w:val="288"/>
        </w:trPr>
        <w:tc>
          <w:tcPr>
            <w:tcW w:w="2359" w:type="dxa"/>
            <w:gridSpan w:val="3"/>
            <w:shd w:val="clear" w:color="auto" w:fill="D9D9D9"/>
            <w:vAlign w:val="center"/>
          </w:tcPr>
          <w:p w14:paraId="62A7A284" w14:textId="77777777" w:rsidR="00971A1A" w:rsidRPr="00AA12F3" w:rsidRDefault="00971A1A" w:rsidP="000066CB">
            <w:pPr>
              <w:rPr>
                <w:rFonts w:ascii="Arial" w:hAnsi="Arial"/>
                <w:b/>
                <w:szCs w:val="22"/>
              </w:rPr>
            </w:pPr>
            <w:r w:rsidRPr="00AA12F3">
              <w:rPr>
                <w:rFonts w:ascii="Arial" w:hAnsi="Arial"/>
                <w:b/>
                <w:sz w:val="22"/>
                <w:szCs w:val="22"/>
              </w:rPr>
              <w:t>Individual’s Start Date on Project:</w:t>
            </w:r>
          </w:p>
        </w:tc>
        <w:tc>
          <w:tcPr>
            <w:tcW w:w="1511" w:type="dxa"/>
            <w:gridSpan w:val="7"/>
            <w:vAlign w:val="center"/>
          </w:tcPr>
          <w:p w14:paraId="5412968A" w14:textId="77777777" w:rsidR="00971A1A" w:rsidRPr="00AA12F3" w:rsidRDefault="00971A1A" w:rsidP="000066CB"/>
        </w:tc>
        <w:tc>
          <w:tcPr>
            <w:tcW w:w="1440" w:type="dxa"/>
            <w:gridSpan w:val="4"/>
            <w:shd w:val="clear" w:color="auto" w:fill="D9D9D9"/>
            <w:vAlign w:val="center"/>
          </w:tcPr>
          <w:p w14:paraId="68261E3F" w14:textId="77777777" w:rsidR="00971A1A" w:rsidRPr="00AA12F3" w:rsidRDefault="00971A1A" w:rsidP="000066CB">
            <w:pPr>
              <w:rPr>
                <w:rFonts w:ascii="Arial" w:hAnsi="Arial"/>
                <w:b/>
                <w:szCs w:val="22"/>
              </w:rPr>
            </w:pPr>
            <w:r w:rsidRPr="00AA12F3">
              <w:rPr>
                <w:rFonts w:ascii="Arial" w:hAnsi="Arial"/>
                <w:b/>
                <w:sz w:val="22"/>
                <w:szCs w:val="22"/>
              </w:rPr>
              <w:t>Individual’s End Date on Project:</w:t>
            </w:r>
          </w:p>
        </w:tc>
        <w:tc>
          <w:tcPr>
            <w:tcW w:w="1170" w:type="dxa"/>
            <w:gridSpan w:val="4"/>
            <w:vAlign w:val="center"/>
          </w:tcPr>
          <w:p w14:paraId="1963493B" w14:textId="77777777" w:rsidR="00971A1A" w:rsidRPr="00AA12F3" w:rsidRDefault="00971A1A" w:rsidP="000066CB"/>
        </w:tc>
        <w:tc>
          <w:tcPr>
            <w:tcW w:w="1710" w:type="dxa"/>
            <w:gridSpan w:val="5"/>
            <w:shd w:val="clear" w:color="auto" w:fill="D9D9D9"/>
            <w:vAlign w:val="center"/>
          </w:tcPr>
          <w:p w14:paraId="10FD16F5" w14:textId="77777777" w:rsidR="00971A1A" w:rsidRPr="00AA12F3" w:rsidRDefault="00971A1A" w:rsidP="000066CB">
            <w:pPr>
              <w:rPr>
                <w:rFonts w:ascii="Arial" w:hAnsi="Arial"/>
                <w:b/>
                <w:szCs w:val="22"/>
              </w:rPr>
            </w:pPr>
            <w:r w:rsidRPr="00AA12F3">
              <w:rPr>
                <w:rFonts w:ascii="Arial" w:hAnsi="Arial"/>
                <w:b/>
                <w:sz w:val="22"/>
                <w:szCs w:val="22"/>
              </w:rPr>
              <w:t>Individual’s Total Time 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295" w:type="dxa"/>
            <w:gridSpan w:val="2"/>
            <w:vAlign w:val="center"/>
          </w:tcPr>
          <w:p w14:paraId="58666329" w14:textId="77777777" w:rsidR="00971A1A" w:rsidRPr="00AA12F3" w:rsidRDefault="00971A1A" w:rsidP="000066CB"/>
        </w:tc>
      </w:tr>
      <w:tr w:rsidR="00971A1A" w:rsidRPr="00D16DE4" w14:paraId="7E431CA8" w14:textId="77777777" w:rsidTr="000066CB">
        <w:trPr>
          <w:cantSplit/>
          <w:trHeight w:val="368"/>
        </w:trPr>
        <w:tc>
          <w:tcPr>
            <w:tcW w:w="2925" w:type="dxa"/>
            <w:gridSpan w:val="8"/>
            <w:shd w:val="clear" w:color="auto" w:fill="D9D9D9"/>
            <w:vAlign w:val="center"/>
          </w:tcPr>
          <w:p w14:paraId="1E9D0637" w14:textId="77777777" w:rsidR="00971A1A" w:rsidRPr="0074785E" w:rsidRDefault="00971A1A" w:rsidP="000066CB">
            <w:pPr>
              <w:rPr>
                <w:rFonts w:ascii="Arial" w:hAnsi="Arial"/>
                <w:b/>
              </w:rPr>
            </w:pPr>
            <w:r w:rsidRPr="0074785E">
              <w:rPr>
                <w:rFonts w:ascii="Arial" w:hAnsi="Arial"/>
                <w:b/>
                <w:sz w:val="22"/>
              </w:rPr>
              <w:t>Project Description:</w:t>
            </w:r>
          </w:p>
        </w:tc>
        <w:tc>
          <w:tcPr>
            <w:tcW w:w="6560" w:type="dxa"/>
            <w:gridSpan w:val="17"/>
            <w:shd w:val="clear" w:color="auto" w:fill="auto"/>
            <w:vAlign w:val="center"/>
          </w:tcPr>
          <w:p w14:paraId="09041FC2" w14:textId="77777777" w:rsidR="00971A1A" w:rsidRPr="0074785E" w:rsidRDefault="00971A1A" w:rsidP="000066CB">
            <w:pPr>
              <w:rPr>
                <w:rFonts w:ascii="Arial" w:hAnsi="Arial"/>
                <w:b/>
              </w:rPr>
            </w:pPr>
          </w:p>
        </w:tc>
      </w:tr>
      <w:tr w:rsidR="00971A1A" w:rsidRPr="00D16DE4" w14:paraId="61004DA3" w14:textId="77777777" w:rsidTr="000066CB">
        <w:trPr>
          <w:cantSplit/>
          <w:trHeight w:val="144"/>
        </w:trPr>
        <w:tc>
          <w:tcPr>
            <w:tcW w:w="2925" w:type="dxa"/>
            <w:gridSpan w:val="8"/>
            <w:shd w:val="clear" w:color="auto" w:fill="D9D9D9"/>
            <w:vAlign w:val="center"/>
          </w:tcPr>
          <w:p w14:paraId="6FAF484C" w14:textId="77777777" w:rsidR="00971A1A" w:rsidRPr="0074785E" w:rsidRDefault="00971A1A" w:rsidP="000066CB">
            <w:pPr>
              <w:rPr>
                <w:rFonts w:ascii="Arial" w:hAnsi="Arial"/>
                <w:b/>
              </w:rPr>
            </w:pPr>
            <w:r w:rsidRPr="0074785E">
              <w:rPr>
                <w:rFonts w:ascii="Arial" w:hAnsi="Arial"/>
                <w:b/>
                <w:sz w:val="22"/>
              </w:rPr>
              <w:t>Individual’s Duties and Responsibilities:</w:t>
            </w:r>
          </w:p>
        </w:tc>
        <w:tc>
          <w:tcPr>
            <w:tcW w:w="6560" w:type="dxa"/>
            <w:gridSpan w:val="17"/>
            <w:shd w:val="clear" w:color="auto" w:fill="auto"/>
            <w:vAlign w:val="center"/>
          </w:tcPr>
          <w:p w14:paraId="327581C6" w14:textId="77777777" w:rsidR="00971A1A" w:rsidRPr="0074785E" w:rsidRDefault="00971A1A" w:rsidP="000066CB">
            <w:pPr>
              <w:rPr>
                <w:rFonts w:ascii="Arial" w:hAnsi="Arial"/>
                <w:b/>
              </w:rPr>
            </w:pPr>
          </w:p>
        </w:tc>
      </w:tr>
      <w:tr w:rsidR="00971A1A" w:rsidRPr="00D16DE4" w14:paraId="5877E562" w14:textId="77777777" w:rsidTr="000066CB">
        <w:trPr>
          <w:cantSplit/>
          <w:trHeight w:val="144"/>
        </w:trPr>
        <w:tc>
          <w:tcPr>
            <w:tcW w:w="9485" w:type="dxa"/>
            <w:gridSpan w:val="25"/>
            <w:shd w:val="clear" w:color="auto" w:fill="7F7F7F"/>
            <w:vAlign w:val="center"/>
          </w:tcPr>
          <w:p w14:paraId="63AF55B5" w14:textId="77777777" w:rsidR="00971A1A" w:rsidRPr="00AA12F3" w:rsidRDefault="00971A1A" w:rsidP="000066CB"/>
        </w:tc>
      </w:tr>
    </w:tbl>
    <w:p w14:paraId="0AA7B845" w14:textId="77777777" w:rsidR="00971A1A" w:rsidRDefault="00971A1A" w:rsidP="00971A1A"/>
    <w:p w14:paraId="5F54F679" w14:textId="77777777" w:rsidR="00971A1A" w:rsidRDefault="00971A1A" w:rsidP="00971A1A">
      <w:pPr>
        <w:pStyle w:val="Header"/>
        <w:spacing w:before="120"/>
        <w:ind w:left="540" w:hanging="540"/>
        <w:rPr>
          <w:b/>
          <w:szCs w:val="36"/>
        </w:rPr>
      </w:pPr>
      <w:r w:rsidRPr="00521363">
        <w:rPr>
          <w:b/>
          <w:sz w:val="36"/>
          <w:szCs w:val="36"/>
        </w:rPr>
        <w:t>*</w:t>
      </w:r>
      <w:r>
        <w:rPr>
          <w:b/>
          <w:sz w:val="36"/>
          <w:szCs w:val="36"/>
        </w:rPr>
        <w:tab/>
      </w:r>
      <w:r>
        <w:rPr>
          <w:b/>
          <w:szCs w:val="36"/>
        </w:rPr>
        <w:t>Refers to the individual’s time spent on the project meeting the experience required for the Title on the Design Build project</w:t>
      </w:r>
    </w:p>
    <w:p w14:paraId="7C75BCAE" w14:textId="77777777" w:rsidR="004B63A6" w:rsidRDefault="004B63A6" w:rsidP="00A03C30">
      <w:pPr>
        <w:spacing w:before="120"/>
        <w:ind w:left="1440" w:hanging="1440"/>
        <w:rPr>
          <w:b/>
          <w:szCs w:val="36"/>
        </w:rPr>
      </w:pPr>
    </w:p>
    <w:p w14:paraId="16A5B777" w14:textId="77777777" w:rsidR="004B63A6" w:rsidRDefault="004B63A6" w:rsidP="00A03C30">
      <w:pPr>
        <w:pStyle w:val="Header"/>
        <w:spacing w:before="120"/>
        <w:ind w:left="1440" w:hanging="1440"/>
        <w:rPr>
          <w:rFonts w:ascii="Arial" w:hAnsi="Arial"/>
          <w:b/>
          <w:sz w:val="28"/>
          <w:szCs w:val="28"/>
          <w:u w:val="single"/>
        </w:rPr>
        <w:sectPr w:rsidR="004B63A6" w:rsidSect="0085330A">
          <w:headerReference w:type="default" r:id="rId67"/>
          <w:footerReference w:type="default" r:id="rId68"/>
          <w:pgSz w:w="12240" w:h="15840" w:code="1"/>
          <w:pgMar w:top="864" w:right="1440" w:bottom="864" w:left="1440" w:header="432" w:footer="432" w:gutter="0"/>
          <w:pgNumType w:start="1"/>
          <w:cols w:space="720"/>
          <w:docGrid w:linePitch="360"/>
        </w:sectPr>
      </w:pPr>
    </w:p>
    <w:p w14:paraId="008207CB" w14:textId="77777777" w:rsidR="00843CFB" w:rsidRPr="00A61A83" w:rsidRDefault="00843CFB" w:rsidP="00843CFB">
      <w:pPr>
        <w:pStyle w:val="Heading1"/>
      </w:pPr>
      <w:r>
        <w:lastRenderedPageBreak/>
        <w:t>FORM</w:t>
      </w:r>
      <w:r w:rsidRPr="00A61A83">
        <w:t xml:space="preserve"> RFC</w:t>
      </w:r>
    </w:p>
    <w:p w14:paraId="1771B05E" w14:textId="77777777" w:rsidR="005C63AD" w:rsidRPr="00A61A83" w:rsidRDefault="005C63AD" w:rsidP="005C63AD">
      <w:pPr>
        <w:pStyle w:val="Form9Hdg1"/>
        <w:rPr>
          <w:sz w:val="28"/>
          <w:szCs w:val="28"/>
          <w:u w:val="single"/>
        </w:rPr>
      </w:pPr>
      <w:r>
        <w:rPr>
          <w:sz w:val="28"/>
          <w:szCs w:val="28"/>
          <w:u w:val="single"/>
        </w:rPr>
        <w:t>REQUEST FOR CHANGE</w:t>
      </w:r>
    </w:p>
    <w:p w14:paraId="7F87D3C6" w14:textId="77777777" w:rsidR="005C63AD" w:rsidRDefault="005C63AD" w:rsidP="005C63AD"/>
    <w:p w14:paraId="18D43F2B" w14:textId="3F9C0536" w:rsidR="005C63AD" w:rsidRPr="00E30D43" w:rsidRDefault="005C63AD" w:rsidP="005C63AD">
      <w:pPr>
        <w:rPr>
          <w:rFonts w:ascii="Arial" w:hAnsi="Arial"/>
        </w:rPr>
      </w:pPr>
      <w:r w:rsidRPr="00E30D43">
        <w:rPr>
          <w:rFonts w:ascii="Arial" w:hAnsi="Arial"/>
        </w:rPr>
        <w:t>In accordance with IT</w:t>
      </w:r>
      <w:r>
        <w:rPr>
          <w:rFonts w:ascii="Arial" w:hAnsi="Arial"/>
        </w:rPr>
        <w:t>P</w:t>
      </w:r>
      <w:r w:rsidRPr="00E30D43">
        <w:rPr>
          <w:rFonts w:ascii="Arial" w:hAnsi="Arial"/>
        </w:rPr>
        <w:t xml:space="preserve"> Section 1.15, complete the following if requesting a change for either a member of the Design-Build </w:t>
      </w:r>
      <w:r>
        <w:rPr>
          <w:rFonts w:ascii="Arial" w:hAnsi="Arial"/>
        </w:rPr>
        <w:t>T</w:t>
      </w:r>
      <w:r w:rsidRPr="00E30D43">
        <w:rPr>
          <w:rFonts w:ascii="Arial" w:hAnsi="Arial"/>
        </w:rPr>
        <w:t xml:space="preserve">eam or the Key Personnel identified in the submitted Statement of Qualifications. </w:t>
      </w:r>
      <w:r>
        <w:rPr>
          <w:rFonts w:ascii="Arial" w:hAnsi="Arial"/>
        </w:rPr>
        <w:t xml:space="preserve"> </w:t>
      </w:r>
      <w:r w:rsidRPr="00E30D43">
        <w:rPr>
          <w:rFonts w:ascii="Arial" w:hAnsi="Arial"/>
        </w:rPr>
        <w:t xml:space="preserve">Also, attach the required justification information as specified in ITP Section 1.15. Use a single Form RFC for each change requested. All requests must be approved by the </w:t>
      </w:r>
      <w:r w:rsidR="00EC33EC">
        <w:rPr>
          <w:rFonts w:ascii="Arial" w:hAnsi="Arial"/>
        </w:rPr>
        <w:t>Authority</w:t>
      </w:r>
      <w:r w:rsidRPr="00E30D43">
        <w:rPr>
          <w:rFonts w:ascii="Arial" w:hAnsi="Arial"/>
        </w:rPr>
        <w:t xml:space="preserve">. </w:t>
      </w:r>
      <w:r>
        <w:rPr>
          <w:rFonts w:ascii="Arial" w:hAnsi="Arial"/>
        </w:rPr>
        <w:t xml:space="preserve"> </w:t>
      </w:r>
      <w:r w:rsidRPr="00E30D43">
        <w:rPr>
          <w:rFonts w:ascii="Arial" w:hAnsi="Arial"/>
        </w:rPr>
        <w:t>If approved, include a copy of the approved Form RFC</w:t>
      </w:r>
      <w:r w:rsidR="00FB1EEA">
        <w:rPr>
          <w:rFonts w:ascii="Arial" w:hAnsi="Arial"/>
        </w:rPr>
        <w:t>, and accompanying information described in ITP Section 1.15</w:t>
      </w:r>
      <w:r w:rsidRPr="00E30D43">
        <w:rPr>
          <w:rFonts w:ascii="Arial" w:hAnsi="Arial"/>
        </w:rPr>
        <w:t xml:space="preserve"> with the Proposal, Volume 1, Section 3.</w:t>
      </w:r>
    </w:p>
    <w:p w14:paraId="2188039A" w14:textId="77777777" w:rsidR="005C63AD" w:rsidRPr="00E30D43" w:rsidRDefault="005C63AD" w:rsidP="005C63AD">
      <w:pPr>
        <w:rPr>
          <w:rFonts w:ascii="Arial" w:hAnsi="Arial"/>
        </w:rPr>
      </w:pPr>
    </w:p>
    <w:p w14:paraId="79FF0083" w14:textId="77777777" w:rsidR="005C63AD" w:rsidRDefault="005C63AD" w:rsidP="005C63AD">
      <w:pPr>
        <w:rPr>
          <w:rFonts w:ascii="Arial" w:hAnsi="Arial"/>
        </w:rPr>
      </w:pPr>
      <w:r w:rsidRPr="00E30D43">
        <w:rPr>
          <w:rFonts w:ascii="Arial" w:hAnsi="Arial"/>
        </w:rPr>
        <w:t>Proposer:</w:t>
      </w:r>
      <w:r>
        <w:rPr>
          <w:rFonts w:ascii="Arial" w:hAnsi="Arial"/>
        </w:rPr>
        <w:t xml:space="preserve"> _____________________________________________________________</w:t>
      </w:r>
    </w:p>
    <w:p w14:paraId="46C38C10" w14:textId="77777777" w:rsidR="005C63AD" w:rsidRDefault="005C63AD" w:rsidP="005C63AD">
      <w:pPr>
        <w:rPr>
          <w:rFonts w:ascii="Arial" w:hAnsi="Arial"/>
        </w:rPr>
      </w:pPr>
    </w:p>
    <w:p w14:paraId="56E11FFF" w14:textId="77777777" w:rsidR="005C63AD" w:rsidRPr="00E30D43" w:rsidRDefault="005C63AD" w:rsidP="005C63AD">
      <w:pPr>
        <w:rPr>
          <w:rFonts w:ascii="Arial" w:hAnsi="Arial"/>
        </w:rPr>
      </w:pPr>
      <w:r>
        <w:rPr>
          <w:rFonts w:ascii="Arial" w:hAnsi="Arial"/>
        </w:rPr>
        <w:t>Contract No</w:t>
      </w:r>
      <w:r w:rsidRPr="00E30D43">
        <w:rPr>
          <w:rFonts w:ascii="Arial" w:hAnsi="Arial"/>
        </w:rPr>
        <w:t>:</w:t>
      </w:r>
      <w:r>
        <w:rPr>
          <w:rFonts w:ascii="Arial" w:hAnsi="Arial"/>
        </w:rPr>
        <w:t>___________________________________________________________</w:t>
      </w:r>
    </w:p>
    <w:p w14:paraId="15955FD8" w14:textId="77777777" w:rsidR="005C63AD" w:rsidRPr="00E30D43" w:rsidRDefault="005C63AD" w:rsidP="005C63AD">
      <w:pPr>
        <w:rPr>
          <w:rFonts w:ascii="Arial" w:hAnsi="Arial"/>
        </w:rPr>
      </w:pPr>
    </w:p>
    <w:p w14:paraId="1E8A8BA8" w14:textId="77777777" w:rsidR="005C63AD" w:rsidRPr="00E30D43" w:rsidRDefault="005C63AD" w:rsidP="005C63AD">
      <w:pPr>
        <w:rPr>
          <w:rFonts w:ascii="Arial" w:hAnsi="Arial"/>
          <w:b/>
        </w:rPr>
      </w:pPr>
      <w:r w:rsidRPr="00E30D43">
        <w:rPr>
          <w:rFonts w:ascii="Arial" w:hAnsi="Arial"/>
          <w:b/>
        </w:rPr>
        <w:t>A: Requesting a change in a member of the Design-Build team</w:t>
      </w:r>
    </w:p>
    <w:p w14:paraId="441C699F" w14:textId="77777777" w:rsidR="005C63AD" w:rsidRPr="00E30D43" w:rsidRDefault="005C63AD" w:rsidP="005C63AD">
      <w:pPr>
        <w:rPr>
          <w:rFonts w:ascii="Arial" w:hAnsi="Arial"/>
        </w:rPr>
      </w:pPr>
    </w:p>
    <w:p w14:paraId="110CDE71" w14:textId="77777777" w:rsidR="005C63AD" w:rsidRPr="00E30D43" w:rsidRDefault="005C63AD" w:rsidP="005C63AD">
      <w:pPr>
        <w:rPr>
          <w:rFonts w:ascii="Arial" w:hAnsi="Arial"/>
        </w:rPr>
      </w:pPr>
      <w:r w:rsidRPr="00E30D43">
        <w:rPr>
          <w:rFonts w:ascii="Arial" w:hAnsi="Arial"/>
        </w:rPr>
        <w:t>Name of firm submitted in the SOQ:</w:t>
      </w:r>
      <w:r>
        <w:rPr>
          <w:rFonts w:ascii="Arial" w:hAnsi="Arial"/>
        </w:rPr>
        <w:t xml:space="preserve"> ________________________________________</w:t>
      </w:r>
    </w:p>
    <w:p w14:paraId="35BE5B2F" w14:textId="77777777" w:rsidR="005C63AD" w:rsidRPr="00E30D43" w:rsidRDefault="005C63AD" w:rsidP="005C63AD">
      <w:pPr>
        <w:rPr>
          <w:rFonts w:ascii="Arial" w:hAnsi="Arial"/>
        </w:rPr>
      </w:pPr>
    </w:p>
    <w:p w14:paraId="62BCF483" w14:textId="77777777" w:rsidR="005C63AD" w:rsidRPr="00E30D43" w:rsidRDefault="005C63AD" w:rsidP="005C63AD">
      <w:pPr>
        <w:rPr>
          <w:rFonts w:ascii="Arial" w:hAnsi="Arial"/>
        </w:rPr>
      </w:pPr>
      <w:r w:rsidRPr="00E30D43">
        <w:rPr>
          <w:rFonts w:ascii="Arial" w:hAnsi="Arial"/>
        </w:rPr>
        <w:t>Role in Design-Build team:</w:t>
      </w:r>
      <w:r>
        <w:rPr>
          <w:rFonts w:ascii="Arial" w:hAnsi="Arial"/>
        </w:rPr>
        <w:t xml:space="preserve"> _______________________________________________</w:t>
      </w:r>
    </w:p>
    <w:p w14:paraId="05FD28A6" w14:textId="77777777" w:rsidR="005C63AD" w:rsidRPr="00E30D43" w:rsidRDefault="005C63AD" w:rsidP="005C63AD">
      <w:pPr>
        <w:rPr>
          <w:rFonts w:ascii="Arial" w:hAnsi="Arial"/>
        </w:rPr>
      </w:pPr>
    </w:p>
    <w:p w14:paraId="5C0D20B9" w14:textId="77777777" w:rsidR="005C63AD" w:rsidRPr="00E30D43" w:rsidRDefault="005C63AD" w:rsidP="005C63AD">
      <w:pPr>
        <w:rPr>
          <w:rFonts w:ascii="Arial" w:hAnsi="Arial"/>
        </w:rPr>
      </w:pPr>
      <w:r w:rsidRPr="00E30D43">
        <w:rPr>
          <w:rFonts w:ascii="Arial" w:hAnsi="Arial"/>
        </w:rPr>
        <w:t>Name of substitute firm:</w:t>
      </w:r>
      <w:r>
        <w:rPr>
          <w:rFonts w:ascii="Arial" w:hAnsi="Arial"/>
        </w:rPr>
        <w:t xml:space="preserve"> _________________________________________________</w:t>
      </w:r>
    </w:p>
    <w:p w14:paraId="7EAD50CA" w14:textId="77777777" w:rsidR="005C63AD" w:rsidRPr="00E30D43" w:rsidRDefault="005C63AD" w:rsidP="005C63AD">
      <w:pPr>
        <w:rPr>
          <w:rFonts w:ascii="Arial" w:hAnsi="Arial"/>
        </w:rPr>
      </w:pPr>
    </w:p>
    <w:p w14:paraId="5A0151B0" w14:textId="77777777" w:rsidR="005C63AD" w:rsidRPr="00E30D43" w:rsidRDefault="005C63AD" w:rsidP="005C63AD">
      <w:pPr>
        <w:rPr>
          <w:rFonts w:ascii="Arial" w:hAnsi="Arial"/>
          <w:b/>
        </w:rPr>
      </w:pPr>
      <w:r w:rsidRPr="00E30D43">
        <w:rPr>
          <w:rFonts w:ascii="Arial" w:hAnsi="Arial"/>
          <w:b/>
        </w:rPr>
        <w:t>B: Requesting a change in Key Personnel</w:t>
      </w:r>
    </w:p>
    <w:p w14:paraId="7FA7B3F6" w14:textId="77777777" w:rsidR="005C63AD" w:rsidRPr="00E30D43" w:rsidRDefault="005C63AD" w:rsidP="005C63AD">
      <w:pPr>
        <w:rPr>
          <w:rFonts w:ascii="Arial" w:hAnsi="Arial"/>
        </w:rPr>
      </w:pPr>
    </w:p>
    <w:p w14:paraId="5FAFDB34" w14:textId="77777777" w:rsidR="005C63AD" w:rsidRPr="00E30D43" w:rsidRDefault="005C63AD" w:rsidP="005C63AD">
      <w:pPr>
        <w:rPr>
          <w:rFonts w:ascii="Arial" w:hAnsi="Arial"/>
        </w:rPr>
      </w:pPr>
      <w:r w:rsidRPr="00E30D43">
        <w:rPr>
          <w:rFonts w:ascii="Arial" w:hAnsi="Arial"/>
        </w:rPr>
        <w:t>Name of Key Personnel submitted in the SOQ:</w:t>
      </w:r>
      <w:r>
        <w:rPr>
          <w:rFonts w:ascii="Arial" w:hAnsi="Arial"/>
        </w:rPr>
        <w:t xml:space="preserve"> _______________________________</w:t>
      </w:r>
    </w:p>
    <w:p w14:paraId="78793706" w14:textId="77777777" w:rsidR="005C63AD" w:rsidRPr="00E30D43" w:rsidRDefault="005C63AD" w:rsidP="005C63AD">
      <w:pPr>
        <w:rPr>
          <w:rFonts w:ascii="Arial" w:hAnsi="Arial"/>
        </w:rPr>
      </w:pPr>
    </w:p>
    <w:p w14:paraId="5D40D8EA" w14:textId="77777777" w:rsidR="005C63AD" w:rsidRPr="00E30D43" w:rsidRDefault="005C63AD" w:rsidP="005C63AD">
      <w:pPr>
        <w:rPr>
          <w:rFonts w:ascii="Arial" w:hAnsi="Arial"/>
        </w:rPr>
      </w:pPr>
      <w:r w:rsidRPr="00E30D43">
        <w:rPr>
          <w:rFonts w:ascii="Arial" w:hAnsi="Arial"/>
        </w:rPr>
        <w:t>Title of individual for this project:</w:t>
      </w:r>
      <w:r>
        <w:rPr>
          <w:rFonts w:ascii="Arial" w:hAnsi="Arial"/>
        </w:rPr>
        <w:t xml:space="preserve"> __________________________________________</w:t>
      </w:r>
    </w:p>
    <w:p w14:paraId="1BCE6D0A" w14:textId="77777777" w:rsidR="005C63AD" w:rsidRPr="00E30D43" w:rsidRDefault="005C63AD" w:rsidP="005C63AD">
      <w:pPr>
        <w:rPr>
          <w:rFonts w:ascii="Arial" w:hAnsi="Arial"/>
        </w:rPr>
      </w:pPr>
    </w:p>
    <w:p w14:paraId="5939DEEA" w14:textId="77777777" w:rsidR="005C63AD" w:rsidRPr="00E30D43" w:rsidRDefault="005C63AD" w:rsidP="005C63AD">
      <w:pPr>
        <w:rPr>
          <w:rFonts w:ascii="Arial" w:hAnsi="Arial"/>
        </w:rPr>
      </w:pPr>
      <w:r w:rsidRPr="00E30D43">
        <w:rPr>
          <w:rFonts w:ascii="Arial" w:hAnsi="Arial"/>
        </w:rPr>
        <w:t>Name of substitute individual:</w:t>
      </w:r>
      <w:r>
        <w:rPr>
          <w:rFonts w:ascii="Arial" w:hAnsi="Arial"/>
        </w:rPr>
        <w:t xml:space="preserve"> _____________________________________________</w:t>
      </w:r>
    </w:p>
    <w:p w14:paraId="1C299F63" w14:textId="77777777" w:rsidR="005C63AD" w:rsidRPr="00E30D43" w:rsidRDefault="005C63AD" w:rsidP="005C63AD">
      <w:pPr>
        <w:rPr>
          <w:rFonts w:ascii="Arial" w:hAnsi="Arial"/>
        </w:rPr>
      </w:pPr>
    </w:p>
    <w:p w14:paraId="03D44D6B" w14:textId="432F6CE5" w:rsidR="005C63AD" w:rsidRPr="00E30D43" w:rsidRDefault="005C63AD" w:rsidP="005C63AD">
      <w:pPr>
        <w:rPr>
          <w:rFonts w:ascii="Arial" w:hAnsi="Arial"/>
          <w:b/>
        </w:rPr>
      </w:pPr>
      <w:r w:rsidRPr="00E30D43">
        <w:rPr>
          <w:rFonts w:ascii="Arial" w:hAnsi="Arial"/>
          <w:b/>
        </w:rPr>
        <w:t xml:space="preserve">C: For </w:t>
      </w:r>
      <w:r w:rsidR="00314F2F">
        <w:rPr>
          <w:rFonts w:ascii="Arial" w:hAnsi="Arial"/>
          <w:b/>
        </w:rPr>
        <w:t>NYSTA</w:t>
      </w:r>
      <w:r w:rsidRPr="00E30D43">
        <w:rPr>
          <w:rFonts w:ascii="Arial" w:hAnsi="Arial"/>
          <w:b/>
        </w:rPr>
        <w:t xml:space="preserve"> use</w:t>
      </w:r>
    </w:p>
    <w:p w14:paraId="02AABB0C" w14:textId="77777777" w:rsidR="005C63AD" w:rsidRPr="00E30D43" w:rsidRDefault="005C63AD" w:rsidP="005C63AD">
      <w:pPr>
        <w:rPr>
          <w:rFonts w:ascii="Arial" w:hAnsi="Arial"/>
        </w:rPr>
      </w:pPr>
    </w:p>
    <w:p w14:paraId="6AD65F2C" w14:textId="77777777" w:rsidR="005C63AD" w:rsidRPr="00E30D43" w:rsidRDefault="005C63AD" w:rsidP="005C63AD">
      <w:pPr>
        <w:rPr>
          <w:rFonts w:ascii="Arial" w:hAnsi="Arial"/>
        </w:rPr>
      </w:pPr>
      <w:r w:rsidRPr="00E30D43">
        <w:rPr>
          <w:rFonts w:ascii="Arial" w:hAnsi="Arial"/>
        </w:rPr>
        <w:t>Date Received:</w:t>
      </w:r>
      <w:r>
        <w:rPr>
          <w:rFonts w:ascii="Arial" w:hAnsi="Arial"/>
        </w:rPr>
        <w:t xml:space="preserve"> ________________________________________________________</w:t>
      </w:r>
    </w:p>
    <w:p w14:paraId="3D0E1472" w14:textId="77777777" w:rsidR="005C63AD" w:rsidRPr="00E30D43" w:rsidRDefault="005C63AD" w:rsidP="005C63AD">
      <w:pPr>
        <w:rPr>
          <w:rFonts w:ascii="Arial" w:hAnsi="Arial"/>
        </w:rPr>
      </w:pPr>
    </w:p>
    <w:p w14:paraId="603334C0" w14:textId="535C4623" w:rsidR="005C63AD" w:rsidRPr="00E30D43" w:rsidRDefault="005C63AD" w:rsidP="005C63AD">
      <w:pPr>
        <w:rPr>
          <w:rFonts w:ascii="Arial" w:hAnsi="Arial"/>
        </w:rPr>
      </w:pPr>
      <w:r w:rsidRPr="00E30D43">
        <w:rPr>
          <w:rFonts w:ascii="Arial" w:hAnsi="Arial"/>
        </w:rPr>
        <w:t xml:space="preserve">Name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_____________________________________________</w:t>
      </w:r>
    </w:p>
    <w:p w14:paraId="277B93B3" w14:textId="77777777" w:rsidR="005C63AD" w:rsidRPr="00E30D43" w:rsidRDefault="005C63AD" w:rsidP="005C63AD">
      <w:pPr>
        <w:rPr>
          <w:rFonts w:ascii="Arial" w:hAnsi="Arial"/>
        </w:rPr>
      </w:pPr>
    </w:p>
    <w:p w14:paraId="4ADE0DB9" w14:textId="77777777" w:rsidR="005C63AD" w:rsidRPr="00E30D43" w:rsidRDefault="005C63AD" w:rsidP="005C63AD">
      <w:pPr>
        <w:rPr>
          <w:rFonts w:ascii="Arial" w:hAnsi="Arial"/>
        </w:rPr>
      </w:pPr>
      <w:r w:rsidRPr="00E30D43">
        <w:rPr>
          <w:rFonts w:ascii="Arial" w:hAnsi="Arial"/>
        </w:rPr>
        <w:t>Title:</w:t>
      </w:r>
      <w:r>
        <w:rPr>
          <w:rFonts w:ascii="Arial" w:hAnsi="Arial"/>
        </w:rPr>
        <w:t xml:space="preserve"> ________________________________________________________________</w:t>
      </w:r>
    </w:p>
    <w:p w14:paraId="43C147ED" w14:textId="77777777" w:rsidR="005C63AD" w:rsidRPr="00E30D43" w:rsidRDefault="005C63AD" w:rsidP="005C63AD">
      <w:pPr>
        <w:rPr>
          <w:rFonts w:ascii="Arial" w:hAnsi="Arial"/>
        </w:rPr>
      </w:pPr>
    </w:p>
    <w:p w14:paraId="68F12124" w14:textId="77777777" w:rsidR="005C63AD" w:rsidRPr="00E30D43" w:rsidRDefault="005C63AD" w:rsidP="005C63AD">
      <w:pPr>
        <w:rPr>
          <w:rFonts w:ascii="Arial" w:hAnsi="Arial"/>
        </w:rPr>
      </w:pPr>
      <w:r w:rsidRPr="00E30D43">
        <w:rPr>
          <w:rFonts w:ascii="Arial" w:hAnsi="Arial"/>
        </w:rPr>
        <w:t>___ Request Approved</w:t>
      </w:r>
      <w:r w:rsidRPr="00E30D43">
        <w:rPr>
          <w:rFonts w:ascii="Arial" w:hAnsi="Arial"/>
        </w:rPr>
        <w:tab/>
      </w:r>
      <w:r w:rsidRPr="00E30D43">
        <w:rPr>
          <w:rFonts w:ascii="Arial" w:hAnsi="Arial"/>
        </w:rPr>
        <w:tab/>
        <w:t>___ Request Rejected</w:t>
      </w:r>
    </w:p>
    <w:p w14:paraId="05915E50" w14:textId="77777777" w:rsidR="005C63AD" w:rsidRPr="00E30D43" w:rsidRDefault="005C63AD" w:rsidP="005C63AD">
      <w:pPr>
        <w:rPr>
          <w:rFonts w:ascii="Arial" w:hAnsi="Arial"/>
        </w:rPr>
      </w:pPr>
    </w:p>
    <w:p w14:paraId="34DBDCAF" w14:textId="6E3D5D8E" w:rsidR="005C63AD" w:rsidRPr="00E30D43" w:rsidRDefault="005C63AD" w:rsidP="005C63AD">
      <w:pPr>
        <w:rPr>
          <w:rFonts w:ascii="Arial" w:hAnsi="Arial"/>
        </w:rPr>
      </w:pPr>
      <w:r w:rsidRPr="00E30D43">
        <w:rPr>
          <w:rFonts w:ascii="Arial" w:hAnsi="Arial"/>
        </w:rPr>
        <w:t xml:space="preserve">Signature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w:t>
      </w:r>
    </w:p>
    <w:p w14:paraId="71ADF332" w14:textId="77777777" w:rsidR="005C63AD" w:rsidRPr="00E30D43" w:rsidRDefault="005C63AD" w:rsidP="005C63AD">
      <w:pPr>
        <w:rPr>
          <w:rFonts w:ascii="Arial" w:hAnsi="Arial"/>
        </w:rPr>
      </w:pPr>
    </w:p>
    <w:p w14:paraId="3957CC43" w14:textId="77777777" w:rsidR="005C63AD" w:rsidRDefault="005C63AD" w:rsidP="005C63AD">
      <w:pPr>
        <w:overflowPunct/>
        <w:autoSpaceDE/>
        <w:autoSpaceDN/>
        <w:adjustRightInd/>
        <w:textAlignment w:val="auto"/>
        <w:rPr>
          <w:rFonts w:ascii="Arial" w:hAnsi="Arial"/>
          <w:b/>
          <w:sz w:val="28"/>
          <w:szCs w:val="28"/>
          <w:u w:val="single"/>
        </w:rPr>
        <w:sectPr w:rsidR="005C63AD" w:rsidSect="0085330A">
          <w:headerReference w:type="default" r:id="rId69"/>
          <w:footerReference w:type="default" r:id="rId70"/>
          <w:pgSz w:w="12240" w:h="15840" w:code="1"/>
          <w:pgMar w:top="1440" w:right="1440" w:bottom="1440" w:left="1440" w:header="720" w:footer="720" w:gutter="0"/>
          <w:pgNumType w:start="1"/>
          <w:cols w:space="720"/>
          <w:docGrid w:linePitch="360"/>
        </w:sectPr>
      </w:pPr>
      <w:r w:rsidRPr="00E30D43">
        <w:rPr>
          <w:rFonts w:ascii="Arial" w:hAnsi="Arial"/>
        </w:rPr>
        <w:t>Date of Review:</w:t>
      </w:r>
      <w:r>
        <w:rPr>
          <w:rFonts w:ascii="Arial" w:hAnsi="Arial"/>
        </w:rPr>
        <w:t xml:space="preserve"> ________________________________________________________</w:t>
      </w:r>
    </w:p>
    <w:p w14:paraId="7843ECFE" w14:textId="77777777" w:rsidR="005C63AD" w:rsidRPr="0012653A" w:rsidRDefault="005C63AD" w:rsidP="005C63AD">
      <w:pPr>
        <w:pStyle w:val="Heading1"/>
        <w:rPr>
          <w:szCs w:val="28"/>
        </w:rPr>
      </w:pPr>
      <w:r w:rsidRPr="0012653A">
        <w:rPr>
          <w:szCs w:val="28"/>
        </w:rPr>
        <w:lastRenderedPageBreak/>
        <w:t>FORM SA</w:t>
      </w:r>
    </w:p>
    <w:p w14:paraId="60E7D77D" w14:textId="77777777" w:rsidR="004D21C2" w:rsidRPr="00846B9E" w:rsidRDefault="004D21C2" w:rsidP="004D21C2">
      <w:pPr>
        <w:pStyle w:val="bodytext0"/>
        <w:jc w:val="center"/>
        <w:rPr>
          <w:rFonts w:ascii="Arial" w:hAnsi="Arial"/>
          <w:b/>
          <w:szCs w:val="24"/>
          <w:u w:val="single"/>
        </w:rPr>
      </w:pPr>
      <w:r w:rsidRPr="00846B9E">
        <w:rPr>
          <w:rFonts w:ascii="Arial" w:hAnsi="Arial"/>
          <w:b/>
          <w:szCs w:val="24"/>
          <w:u w:val="single"/>
        </w:rPr>
        <w:t>STIPEND AGREEMENT</w:t>
      </w:r>
    </w:p>
    <w:p w14:paraId="3942C322" w14:textId="77777777" w:rsidR="004D21C2" w:rsidRPr="00846B9E" w:rsidRDefault="004D21C2" w:rsidP="004D21C2">
      <w:pPr>
        <w:rPr>
          <w:rFonts w:ascii="Arial" w:hAnsi="Arial"/>
          <w:b/>
          <w:bCs/>
          <w:sz w:val="22"/>
          <w:szCs w:val="22"/>
        </w:rPr>
      </w:pP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p>
    <w:p w14:paraId="5144B855" w14:textId="77777777" w:rsidR="004D21C2" w:rsidRPr="00846B9E" w:rsidRDefault="004D21C2" w:rsidP="004D21C2">
      <w:pPr>
        <w:rPr>
          <w:rFonts w:ascii="Arial" w:hAnsi="Arial"/>
          <w:b/>
          <w:bCs/>
          <w:sz w:val="22"/>
          <w:szCs w:val="22"/>
        </w:rPr>
      </w:pPr>
    </w:p>
    <w:p w14:paraId="54606B92" w14:textId="77777777" w:rsidR="004D21C2" w:rsidRPr="00846B9E" w:rsidRDefault="004D21C2" w:rsidP="004D21C2">
      <w:pPr>
        <w:rPr>
          <w:rFonts w:ascii="Arial" w:hAnsi="Arial"/>
          <w:sz w:val="22"/>
          <w:szCs w:val="22"/>
        </w:rPr>
      </w:pPr>
      <w:r w:rsidRPr="00846B9E">
        <w:rPr>
          <w:rFonts w:ascii="Arial" w:hAnsi="Arial"/>
          <w:b/>
          <w:bCs/>
          <w:sz w:val="22"/>
          <w:szCs w:val="22"/>
        </w:rPr>
        <w:t>COMPTROLLER'S CONTRACT NO.</w:t>
      </w:r>
      <w:r>
        <w:rPr>
          <w:rFonts w:ascii="Arial" w:hAnsi="Arial"/>
          <w:b/>
          <w:bCs/>
          <w:sz w:val="22"/>
          <w:szCs w:val="22"/>
        </w:rPr>
        <w:t>:</w:t>
      </w:r>
      <w:r w:rsidRPr="00846B9E">
        <w:rPr>
          <w:rFonts w:ascii="Arial" w:hAnsi="Arial"/>
          <w:b/>
          <w:bCs/>
          <w:sz w:val="22"/>
          <w:szCs w:val="22"/>
        </w:rPr>
        <w:t xml:space="preserve"> </w:t>
      </w:r>
    </w:p>
    <w:p w14:paraId="120B9FF3" w14:textId="77777777" w:rsidR="004D21C2" w:rsidRPr="00846B9E" w:rsidRDefault="004D21C2" w:rsidP="004D21C2">
      <w:pPr>
        <w:jc w:val="both"/>
        <w:rPr>
          <w:rFonts w:ascii="Arial" w:hAnsi="Arial"/>
          <w:sz w:val="22"/>
          <w:szCs w:val="22"/>
        </w:rPr>
      </w:pPr>
    </w:p>
    <w:p w14:paraId="6303F3EF" w14:textId="77777777" w:rsidR="004D21C2" w:rsidRPr="00846B9E" w:rsidRDefault="004D21C2" w:rsidP="004D21C2">
      <w:pPr>
        <w:jc w:val="both"/>
        <w:rPr>
          <w:rFonts w:ascii="Arial" w:hAnsi="Arial"/>
          <w:sz w:val="22"/>
          <w:szCs w:val="22"/>
        </w:rPr>
      </w:pPr>
      <w:r w:rsidRPr="00846B9E">
        <w:rPr>
          <w:rFonts w:ascii="Arial" w:hAnsi="Arial"/>
          <w:b/>
          <w:bCs/>
          <w:sz w:val="22"/>
          <w:szCs w:val="22"/>
        </w:rPr>
        <w:t xml:space="preserve">PIN: </w:t>
      </w:r>
    </w:p>
    <w:p w14:paraId="29B1FCAE" w14:textId="77777777" w:rsidR="004D21C2" w:rsidRPr="00846B9E" w:rsidRDefault="004D21C2" w:rsidP="004D21C2">
      <w:pPr>
        <w:jc w:val="both"/>
        <w:rPr>
          <w:rFonts w:ascii="Arial" w:hAnsi="Arial"/>
          <w:sz w:val="22"/>
          <w:szCs w:val="22"/>
        </w:rPr>
      </w:pPr>
    </w:p>
    <w:p w14:paraId="2C37656C" w14:textId="23AC5AE6" w:rsidR="004D21C2" w:rsidRPr="00846B9E" w:rsidRDefault="004D21C2" w:rsidP="004D21C2">
      <w:pPr>
        <w:jc w:val="both"/>
        <w:rPr>
          <w:rStyle w:val="StyleTimesNewRoman"/>
          <w:rFonts w:ascii="Arial" w:hAnsi="Arial"/>
          <w:szCs w:val="22"/>
        </w:rPr>
      </w:pPr>
      <w:r w:rsidRPr="00846B9E">
        <w:rPr>
          <w:rFonts w:ascii="Arial" w:hAnsi="Arial"/>
          <w:b/>
          <w:bCs/>
          <w:sz w:val="22"/>
          <w:szCs w:val="22"/>
        </w:rPr>
        <w:t xml:space="preserve">PROJECT:  </w:t>
      </w:r>
      <w:r w:rsidRPr="00846B9E">
        <w:rPr>
          <w:rFonts w:ascii="Arial" w:hAnsi="Arial"/>
          <w:b/>
          <w:sz w:val="22"/>
          <w:szCs w:val="22"/>
        </w:rPr>
        <w:t xml:space="preserve">Stipend Agreement for the Preparation &amp; Submission of the Design Build Proposal for </w:t>
      </w:r>
      <w:sdt>
        <w:sdtPr>
          <w:rPr>
            <w:rFonts w:ascii="Arial" w:hAnsi="Arial"/>
            <w:b/>
            <w:sz w:val="22"/>
            <w:szCs w:val="22"/>
          </w:rPr>
          <w:alias w:val="Title"/>
          <w:tag w:val=""/>
          <w:id w:val="650637349"/>
          <w:placeholder>
            <w:docPart w:val="620CEA77F6FC47E0A86FFD30DCA88C35"/>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b/>
              <w:sz w:val="22"/>
              <w:szCs w:val="22"/>
            </w:rPr>
            <w:t>Cashless Tolling</w:t>
          </w:r>
        </w:sdtContent>
      </w:sdt>
    </w:p>
    <w:p w14:paraId="643A9B47" w14:textId="77777777" w:rsidR="004D21C2" w:rsidRPr="0012653A" w:rsidRDefault="004D21C2" w:rsidP="004D21C2">
      <w:pPr>
        <w:jc w:val="both"/>
        <w:rPr>
          <w:rFonts w:ascii="Arial" w:hAnsi="Arial"/>
        </w:rPr>
      </w:pPr>
    </w:p>
    <w:p w14:paraId="3763D1BA" w14:textId="144E20E3" w:rsidR="004D21C2" w:rsidRPr="0012653A" w:rsidRDefault="004D21C2" w:rsidP="004D21C2">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Pr>
          <w:rStyle w:val="StyleTimesNewRoman"/>
          <w:rFonts w:ascii="Arial" w:hAnsi="Arial"/>
          <w:szCs w:val="22"/>
        </w:rPr>
        <w:t>___</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w:t>
      </w:r>
      <w:r w:rsidR="00AF79B7">
        <w:rPr>
          <w:rStyle w:val="StyleTimesNewRoman"/>
          <w:rFonts w:ascii="Arial" w:hAnsi="Arial"/>
          <w:szCs w:val="22"/>
        </w:rPr>
        <w:t xml:space="preserve"> THRU</w:t>
      </w:r>
      <w:r w:rsidR="002A06D1">
        <w:rPr>
          <w:rStyle w:val="StyleTimesNewRoman"/>
          <w:rFonts w:ascii="Arial" w:hAnsi="Arial"/>
          <w:szCs w:val="22"/>
        </w:rPr>
        <w:t>WAY</w:t>
      </w:r>
      <w:r w:rsidRPr="0012653A">
        <w:rPr>
          <w:rStyle w:val="StyleTimesNewRoman"/>
          <w:rFonts w:ascii="Arial" w:hAnsi="Arial"/>
          <w:szCs w:val="22"/>
        </w:rPr>
        <w:t xml:space="preserve"> </w:t>
      </w:r>
      <w:r w:rsidR="00EC33EC">
        <w:rPr>
          <w:rStyle w:val="StyleTimesNewRoman"/>
          <w:rFonts w:ascii="Arial" w:hAnsi="Arial"/>
          <w:szCs w:val="22"/>
        </w:rPr>
        <w:t>AUTHORITY</w:t>
      </w:r>
      <w:r w:rsidRPr="0012653A">
        <w:rPr>
          <w:rFonts w:ascii="Arial" w:hAnsi="Arial"/>
          <w:sz w:val="22"/>
          <w:szCs w:val="22"/>
        </w:rPr>
        <w:t xml:space="preserve"> (hereinafter “</w:t>
      </w:r>
      <w:r w:rsidR="00314F2F">
        <w:rPr>
          <w:rFonts w:ascii="Arial" w:hAnsi="Arial"/>
          <w:sz w:val="22"/>
          <w:szCs w:val="22"/>
        </w:rPr>
        <w:t>NYSTA</w:t>
      </w:r>
      <w:r w:rsidRPr="0012653A">
        <w:rPr>
          <w:rFonts w:ascii="Arial" w:hAnsi="Arial"/>
          <w:sz w:val="22"/>
          <w:szCs w:val="22"/>
        </w:rPr>
        <w:t xml:space="preserve">”), whose principal office is located at </w:t>
      </w:r>
      <w:r w:rsidR="002A06D1">
        <w:rPr>
          <w:rFonts w:ascii="Arial" w:hAnsi="Arial"/>
          <w:sz w:val="22"/>
          <w:szCs w:val="22"/>
        </w:rPr>
        <w:t>200 Southern Blvd.</w:t>
      </w:r>
      <w:r w:rsidRPr="0012653A">
        <w:rPr>
          <w:rFonts w:ascii="Arial" w:hAnsi="Arial"/>
          <w:sz w:val="22"/>
          <w:szCs w:val="22"/>
        </w:rPr>
        <w:t xml:space="preserve">, Albany, New York </w:t>
      </w:r>
      <w:r w:rsidR="002A06D1">
        <w:rPr>
          <w:rFonts w:ascii="Arial" w:hAnsi="Arial"/>
          <w:sz w:val="22"/>
          <w:szCs w:val="22"/>
        </w:rPr>
        <w:t>12209</w:t>
      </w:r>
      <w:r w:rsidRPr="0012653A">
        <w:rPr>
          <w:rStyle w:val="StyleTimesNewRoman"/>
          <w:rFonts w:ascii="Arial" w:hAnsi="Arial"/>
          <w:szCs w:val="22"/>
        </w:rPr>
        <w:t xml:space="preserve">,  and  </w:t>
      </w:r>
      <w:r w:rsidRPr="00EA2543">
        <w:rPr>
          <w:rFonts w:ascii="Arial" w:hAnsi="Arial"/>
          <w:sz w:val="22"/>
          <w:szCs w:val="22"/>
        </w:rPr>
        <w:t>______________________</w:t>
      </w:r>
      <w:r>
        <w:rPr>
          <w:rFonts w:ascii="Arial" w:hAnsi="Arial"/>
          <w:sz w:val="22"/>
          <w:szCs w:val="22"/>
        </w:rPr>
        <w:t xml:space="preserve">, </w:t>
      </w:r>
      <w:r w:rsidRPr="0012653A">
        <w:rPr>
          <w:rFonts w:ascii="Arial" w:hAnsi="Arial"/>
          <w:sz w:val="22"/>
          <w:szCs w:val="22"/>
        </w:rPr>
        <w:t xml:space="preserve">duly organized and existing under the laws of the State of </w:t>
      </w:r>
      <w:r w:rsidRPr="006B4E28">
        <w:rPr>
          <w:rFonts w:ascii="Arial" w:hAnsi="Arial"/>
          <w:sz w:val="22"/>
          <w:szCs w:val="22"/>
        </w:rPr>
        <w:t>New York</w:t>
      </w:r>
      <w:r w:rsidRPr="0012653A">
        <w:rPr>
          <w:rFonts w:ascii="Arial" w:hAnsi="Arial"/>
          <w:sz w:val="22"/>
          <w:szCs w:val="22"/>
        </w:rPr>
        <w:t>, having its principal office at</w:t>
      </w:r>
      <w:r>
        <w:rPr>
          <w:rFonts w:ascii="Arial" w:hAnsi="Arial"/>
          <w:sz w:val="22"/>
          <w:szCs w:val="22"/>
        </w:rPr>
        <w:t xml:space="preserve"> </w:t>
      </w:r>
      <w:r w:rsidRPr="00EA2543">
        <w:rPr>
          <w:rFonts w:ascii="Arial" w:hAnsi="Arial"/>
          <w:sz w:val="22"/>
          <w:szCs w:val="22"/>
        </w:rPr>
        <w:t>_____________________________________</w:t>
      </w:r>
      <w:r w:rsidRPr="0012653A">
        <w:rPr>
          <w:rFonts w:ascii="Arial" w:hAnsi="Arial"/>
          <w:sz w:val="22"/>
          <w:szCs w:val="22"/>
        </w:rPr>
        <w:t xml:space="preserve"> </w:t>
      </w:r>
      <w:r w:rsidRPr="0012653A">
        <w:rPr>
          <w:rStyle w:val="StyleTimesNewRoman"/>
          <w:rFonts w:ascii="Arial" w:hAnsi="Arial"/>
          <w:szCs w:val="22"/>
        </w:rPr>
        <w:t>(hereinafter referred to as "Proposer").</w:t>
      </w:r>
    </w:p>
    <w:p w14:paraId="0B71ABBC" w14:textId="77777777" w:rsidR="004D21C2" w:rsidRPr="0012653A" w:rsidRDefault="004D21C2" w:rsidP="004D21C2">
      <w:pPr>
        <w:jc w:val="both"/>
        <w:rPr>
          <w:rStyle w:val="StyleTimesNewRoman"/>
          <w:rFonts w:ascii="Arial" w:hAnsi="Arial"/>
          <w:szCs w:val="22"/>
        </w:rPr>
      </w:pPr>
    </w:p>
    <w:p w14:paraId="22D5F2A3" w14:textId="77777777" w:rsidR="004D21C2" w:rsidRPr="0012653A" w:rsidRDefault="004D21C2" w:rsidP="004D21C2">
      <w:pPr>
        <w:jc w:val="both"/>
        <w:rPr>
          <w:rFonts w:ascii="Arial" w:hAnsi="Arial"/>
          <w:sz w:val="22"/>
          <w:szCs w:val="22"/>
        </w:rPr>
      </w:pPr>
      <w:r w:rsidRPr="0012653A">
        <w:rPr>
          <w:rFonts w:ascii="Arial" w:hAnsi="Arial"/>
          <w:sz w:val="22"/>
          <w:szCs w:val="22"/>
        </w:rPr>
        <w:t>WITNESSETH:</w:t>
      </w:r>
    </w:p>
    <w:p w14:paraId="04CA188E" w14:textId="77777777" w:rsidR="004D21C2" w:rsidRPr="0012653A" w:rsidRDefault="004D21C2" w:rsidP="004D21C2">
      <w:pPr>
        <w:jc w:val="both"/>
        <w:rPr>
          <w:rFonts w:ascii="Arial" w:hAnsi="Arial"/>
        </w:rPr>
      </w:pPr>
    </w:p>
    <w:p w14:paraId="581CC20C" w14:textId="26816873" w:rsidR="004D21C2" w:rsidRPr="0012653A" w:rsidRDefault="004D21C2" w:rsidP="004D21C2">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__________________________________________________</w:t>
      </w:r>
      <w:r>
        <w:rPr>
          <w:rStyle w:val="StyleTimesNewRoman"/>
          <w:rFonts w:ascii="Arial" w:hAnsi="Arial"/>
        </w:rPr>
        <w:t xml:space="preserve"> </w:t>
      </w:r>
      <w:r w:rsidRPr="0012653A">
        <w:rPr>
          <w:rStyle w:val="StyleTimesNewRoman"/>
          <w:rFonts w:ascii="Arial" w:hAnsi="Arial"/>
        </w:rPr>
        <w:t>Project (</w:t>
      </w:r>
      <w:r>
        <w:rPr>
          <w:rStyle w:val="StyleTimesNewRoman"/>
          <w:rFonts w:ascii="Arial" w:hAnsi="Arial"/>
        </w:rPr>
        <w:t xml:space="preserve">the </w:t>
      </w:r>
      <w:r w:rsidRPr="0012653A">
        <w:rPr>
          <w:rStyle w:val="StyleTimesNewRoman"/>
          <w:rFonts w:ascii="Arial" w:hAnsi="Arial"/>
        </w:rPr>
        <w:t xml:space="preserve">“Project”); </w:t>
      </w:r>
    </w:p>
    <w:p w14:paraId="624D249E" w14:textId="77777777" w:rsidR="004D21C2" w:rsidRPr="0012653A" w:rsidRDefault="004D21C2" w:rsidP="004D21C2">
      <w:pPr>
        <w:ind w:firstLine="720"/>
        <w:jc w:val="both"/>
        <w:rPr>
          <w:rFonts w:ascii="Arial" w:hAnsi="Arial"/>
        </w:rPr>
      </w:pPr>
    </w:p>
    <w:p w14:paraId="4482AE92" w14:textId="48AFB249" w:rsidR="004D21C2"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p>
    <w:p w14:paraId="646FE377" w14:textId="77777777" w:rsidR="004D21C2" w:rsidRDefault="004D21C2" w:rsidP="004D21C2">
      <w:pPr>
        <w:ind w:firstLine="720"/>
        <w:jc w:val="both"/>
        <w:rPr>
          <w:rStyle w:val="StyleTimesNewRoman"/>
          <w:rFonts w:ascii="Arial" w:hAnsi="Arial"/>
          <w:szCs w:val="22"/>
        </w:rPr>
      </w:pPr>
    </w:p>
    <w:p w14:paraId="3376308F" w14:textId="77777777" w:rsidR="004D21C2" w:rsidRDefault="004D21C2" w:rsidP="004D21C2">
      <w:pPr>
        <w:ind w:firstLine="720"/>
        <w:jc w:val="both"/>
        <w:rPr>
          <w:rStyle w:val="StyleTimesNewRoman"/>
          <w:rFonts w:ascii="Arial" w:hAnsi="Arial"/>
          <w:szCs w:val="22"/>
        </w:rPr>
      </w:pPr>
      <w:r>
        <w:rPr>
          <w:rStyle w:val="StyleTimesNewRoman"/>
          <w:rFonts w:ascii="Arial" w:hAnsi="Arial"/>
          <w:szCs w:val="22"/>
        </w:rPr>
        <w:t>WHEREAS, the Proposal met the criteria set forth in Article 4(A) of this Stipend Agreement; and</w:t>
      </w:r>
    </w:p>
    <w:p w14:paraId="5831C01B" w14:textId="77777777" w:rsidR="004D21C2" w:rsidRDefault="004D21C2" w:rsidP="004D21C2">
      <w:pPr>
        <w:ind w:firstLine="720"/>
        <w:jc w:val="both"/>
        <w:rPr>
          <w:rStyle w:val="StyleTimesNewRoman"/>
          <w:rFonts w:ascii="Arial" w:hAnsi="Arial"/>
          <w:szCs w:val="22"/>
        </w:rPr>
      </w:pPr>
    </w:p>
    <w:p w14:paraId="07A3A3B4" w14:textId="3F8422ED" w:rsidR="004D21C2" w:rsidRPr="0012653A" w:rsidRDefault="004D21C2" w:rsidP="004D21C2">
      <w:pPr>
        <w:ind w:firstLine="720"/>
        <w:jc w:val="both"/>
        <w:rPr>
          <w:rStyle w:val="StyleTimesNewRoman"/>
          <w:rFonts w:ascii="Arial" w:hAnsi="Arial"/>
          <w:szCs w:val="22"/>
        </w:rPr>
      </w:pPr>
      <w:r>
        <w:rPr>
          <w:rStyle w:val="StyleTimesNewRoman"/>
          <w:rFonts w:ascii="Arial" w:hAnsi="Arial"/>
          <w:szCs w:val="22"/>
        </w:rPr>
        <w:t xml:space="preserve">WHEREAS, the </w:t>
      </w:r>
      <w:r w:rsidR="00EC33EC">
        <w:rPr>
          <w:rStyle w:val="StyleTimesNewRoman"/>
          <w:rFonts w:ascii="Arial" w:hAnsi="Arial"/>
          <w:szCs w:val="22"/>
        </w:rPr>
        <w:t>Authority</w:t>
      </w:r>
      <w:r>
        <w:rPr>
          <w:rStyle w:val="StyleTimesNewRoman"/>
          <w:rFonts w:ascii="Arial" w:hAnsi="Arial"/>
          <w:szCs w:val="22"/>
        </w:rPr>
        <w:t xml:space="preserve"> has not awarded the Contract to the Proposer. </w:t>
      </w:r>
    </w:p>
    <w:p w14:paraId="2BCBE657" w14:textId="77777777" w:rsidR="004D21C2" w:rsidRPr="0012653A" w:rsidRDefault="004D21C2" w:rsidP="004D21C2">
      <w:pPr>
        <w:ind w:firstLine="720"/>
        <w:jc w:val="both"/>
        <w:rPr>
          <w:rFonts w:ascii="Arial" w:hAnsi="Arial"/>
          <w:sz w:val="22"/>
          <w:szCs w:val="22"/>
        </w:rPr>
      </w:pPr>
    </w:p>
    <w:p w14:paraId="4850690D" w14:textId="77777777" w:rsidR="004D21C2" w:rsidRPr="0012653A" w:rsidRDefault="004D21C2" w:rsidP="004D21C2">
      <w:pPr>
        <w:ind w:firstLine="720"/>
        <w:jc w:val="both"/>
        <w:rPr>
          <w:rStyle w:val="StyleTimesNewRoman"/>
          <w:rFonts w:ascii="Arial" w:hAnsi="Arial"/>
        </w:rPr>
      </w:pPr>
      <w:r w:rsidRPr="0012653A">
        <w:rPr>
          <w:rStyle w:val="StyleTimesNewRoman"/>
          <w:rFonts w:ascii="Arial" w:hAnsi="Arial"/>
        </w:rPr>
        <w:t>NOW, THEREFORE, the parties agree as follows:</w:t>
      </w:r>
    </w:p>
    <w:p w14:paraId="4FDB0292" w14:textId="77777777" w:rsidR="004D21C2" w:rsidRPr="0012653A" w:rsidRDefault="004D21C2" w:rsidP="004D21C2">
      <w:pPr>
        <w:jc w:val="both"/>
        <w:rPr>
          <w:rFonts w:ascii="Arial" w:hAnsi="Arial"/>
        </w:rPr>
      </w:pPr>
    </w:p>
    <w:p w14:paraId="1FFE75A1" w14:textId="77777777" w:rsidR="004D21C2" w:rsidRDefault="004D21C2" w:rsidP="004D21C2">
      <w:pPr>
        <w:spacing w:after="120"/>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DOCUMENTS FORMING THIS AGREEMENT.  </w:t>
      </w:r>
      <w:r>
        <w:rPr>
          <w:rFonts w:ascii="Arial" w:hAnsi="Arial"/>
          <w:bCs/>
          <w:sz w:val="22"/>
          <w:szCs w:val="22"/>
        </w:rPr>
        <w:t>The Agreement consists of the following in the following descending order of precedence:</w:t>
      </w:r>
    </w:p>
    <w:p w14:paraId="7FF36C1D"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Appendix A – New York State Required Contract Provisions</w:t>
      </w:r>
    </w:p>
    <w:p w14:paraId="43E36E19"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Agreement Form – this document titled “Stipend Agreement”</w:t>
      </w:r>
    </w:p>
    <w:p w14:paraId="07038AF4" w14:textId="77777777" w:rsidR="004D21C2" w:rsidRPr="00846B9E" w:rsidRDefault="004D21C2" w:rsidP="00236AB8">
      <w:pPr>
        <w:pStyle w:val="ListParagraph"/>
        <w:numPr>
          <w:ilvl w:val="0"/>
          <w:numId w:val="24"/>
        </w:numPr>
        <w:overflowPunct/>
        <w:autoSpaceDE/>
        <w:autoSpaceDN/>
        <w:adjustRightInd/>
        <w:contextualSpacing/>
        <w:jc w:val="both"/>
        <w:textAlignment w:val="auto"/>
        <w:rPr>
          <w:rFonts w:ascii="Arial" w:hAnsi="Arial"/>
          <w:bCs/>
          <w:sz w:val="22"/>
          <w:szCs w:val="22"/>
        </w:rPr>
      </w:pPr>
      <w:r>
        <w:rPr>
          <w:rFonts w:ascii="Arial" w:hAnsi="Arial"/>
          <w:bCs/>
          <w:sz w:val="22"/>
          <w:szCs w:val="22"/>
        </w:rPr>
        <w:t>Attachment 1 to Stipend Agreement</w:t>
      </w:r>
    </w:p>
    <w:p w14:paraId="2DF66C43" w14:textId="77777777" w:rsidR="004D21C2" w:rsidRDefault="004D21C2" w:rsidP="004D21C2">
      <w:pPr>
        <w:ind w:firstLine="720"/>
        <w:jc w:val="both"/>
        <w:rPr>
          <w:rFonts w:ascii="Arial" w:hAnsi="Arial"/>
          <w:bCs/>
          <w:sz w:val="22"/>
          <w:szCs w:val="22"/>
        </w:rPr>
      </w:pPr>
    </w:p>
    <w:p w14:paraId="61A413F7" w14:textId="13D23FAC"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2.  </w:t>
      </w:r>
      <w:r w:rsidRPr="0012653A">
        <w:rPr>
          <w:rFonts w:ascii="Arial" w:hAnsi="Arial"/>
          <w:b/>
          <w:bCs/>
          <w:sz w:val="22"/>
          <w:szCs w:val="22"/>
        </w:rPr>
        <w:t xml:space="preserve">WORK PRODUCT AND INTELLECTUAL PROPERTY RIGHTS.  </w:t>
      </w:r>
      <w:r w:rsidRPr="000532BF">
        <w:rPr>
          <w:rStyle w:val="StyleTimesNewRoman"/>
          <w:rFonts w:ascii="Arial" w:hAnsi="Arial"/>
          <w:szCs w:val="22"/>
        </w:rPr>
        <w:t xml:space="preserve">The term “Work Product” shall mean </w:t>
      </w:r>
      <w:r>
        <w:rPr>
          <w:rStyle w:val="StyleTimesNewRoman"/>
          <w:rFonts w:ascii="Arial" w:hAnsi="Arial"/>
          <w:szCs w:val="22"/>
        </w:rPr>
        <w:t xml:space="preserve">ideas or information, and the expression of ideas or information, included in the Proposal or otherwise </w:t>
      </w:r>
      <w:r w:rsidRPr="000532BF">
        <w:rPr>
          <w:rStyle w:val="StyleTimesNewRoman"/>
          <w:rFonts w:ascii="Arial" w:hAnsi="Arial"/>
          <w:szCs w:val="22"/>
        </w:rPr>
        <w:t xml:space="preserve">submitted </w:t>
      </w:r>
      <w:r>
        <w:rPr>
          <w:rStyle w:val="StyleTimesNewRoman"/>
          <w:rFonts w:ascii="Arial" w:hAnsi="Arial"/>
          <w:szCs w:val="22"/>
        </w:rPr>
        <w:t xml:space="preserve">or communicated in any manner </w:t>
      </w:r>
      <w:r w:rsidRPr="000532BF">
        <w:rPr>
          <w:rStyle w:val="StyleTimesNewRoman"/>
          <w:rFonts w:ascii="Arial" w:hAnsi="Arial"/>
          <w:szCs w:val="22"/>
        </w:rPr>
        <w:t xml:space="preserve">by </w:t>
      </w:r>
      <w:r>
        <w:rPr>
          <w:rStyle w:val="StyleTimesNewRoman"/>
          <w:rFonts w:ascii="Arial" w:hAnsi="Arial"/>
          <w:szCs w:val="22"/>
        </w:rPr>
        <w:t xml:space="preserve">or on behalf of the Proposer to </w:t>
      </w:r>
      <w:r w:rsidR="00314F2F">
        <w:rPr>
          <w:rStyle w:val="StyleTimesNewRoman"/>
          <w:rFonts w:ascii="Arial" w:hAnsi="Arial"/>
          <w:szCs w:val="22"/>
        </w:rPr>
        <w:t>NYSTA</w:t>
      </w:r>
      <w:r>
        <w:rPr>
          <w:rStyle w:val="StyleTimesNewRoman"/>
          <w:rFonts w:ascii="Arial" w:hAnsi="Arial"/>
          <w:szCs w:val="22"/>
        </w:rPr>
        <w:t xml:space="preserve"> during the Project’s procurement process at any time prior to the awarding of the Contract.  Work Product does not include any sensitive and confidential financial information regarding the Proposer that was included in the Proposal. </w:t>
      </w:r>
    </w:p>
    <w:p w14:paraId="6E9ECB76" w14:textId="77777777" w:rsidR="004D21C2" w:rsidRDefault="004D21C2" w:rsidP="004D21C2">
      <w:pPr>
        <w:tabs>
          <w:tab w:val="left" w:pos="7949"/>
        </w:tabs>
        <w:ind w:firstLine="720"/>
        <w:jc w:val="both"/>
        <w:rPr>
          <w:rFonts w:ascii="Arial" w:hAnsi="Arial"/>
          <w:b/>
          <w:bCs/>
          <w:sz w:val="22"/>
          <w:szCs w:val="22"/>
        </w:rPr>
      </w:pPr>
    </w:p>
    <w:p w14:paraId="5CF05AD0" w14:textId="47732C0D"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3.  </w:t>
      </w:r>
      <w:r w:rsidR="00314F2F">
        <w:rPr>
          <w:rFonts w:ascii="Arial" w:hAnsi="Arial"/>
          <w:b/>
          <w:bCs/>
          <w:sz w:val="22"/>
          <w:szCs w:val="22"/>
        </w:rPr>
        <w:t>NYSTA</w:t>
      </w:r>
      <w:r>
        <w:rPr>
          <w:rFonts w:ascii="Arial" w:hAnsi="Arial"/>
          <w:b/>
          <w:bCs/>
          <w:sz w:val="22"/>
          <w:szCs w:val="22"/>
        </w:rPr>
        <w:t xml:space="preserve">’S RIGHTS TO WORK PRODUCT.  </w:t>
      </w:r>
      <w:r w:rsidRPr="0012653A">
        <w:rPr>
          <w:rFonts w:ascii="Arial" w:hAnsi="Arial"/>
          <w:bCs/>
          <w:sz w:val="22"/>
          <w:szCs w:val="22"/>
        </w:rPr>
        <w:t xml:space="preserve">Under the terms of this Agreement, </w:t>
      </w:r>
      <w:r w:rsidR="00314F2F">
        <w:rPr>
          <w:rFonts w:ascii="Arial" w:hAnsi="Arial"/>
          <w:bCs/>
          <w:sz w:val="22"/>
          <w:szCs w:val="22"/>
        </w:rPr>
        <w:t>NYSTA</w:t>
      </w:r>
      <w:r w:rsidRPr="0012653A">
        <w:rPr>
          <w:rFonts w:ascii="Arial" w:hAnsi="Arial"/>
          <w:bCs/>
          <w:sz w:val="22"/>
          <w:szCs w:val="22"/>
        </w:rPr>
        <w:t xml:space="preserve"> may use the Work Product for the purposes of the Project or any </w:t>
      </w:r>
      <w:r>
        <w:rPr>
          <w:rFonts w:ascii="Arial" w:hAnsi="Arial"/>
          <w:bCs/>
          <w:sz w:val="22"/>
          <w:szCs w:val="22"/>
        </w:rPr>
        <w:t xml:space="preserve">future </w:t>
      </w:r>
      <w:r w:rsidRPr="0012653A">
        <w:rPr>
          <w:rFonts w:ascii="Arial" w:hAnsi="Arial"/>
          <w:bCs/>
          <w:sz w:val="22"/>
          <w:szCs w:val="22"/>
        </w:rPr>
        <w:lastRenderedPageBreak/>
        <w:t xml:space="preserve">project </w:t>
      </w:r>
      <w:r>
        <w:rPr>
          <w:rFonts w:ascii="Arial" w:hAnsi="Arial"/>
          <w:bCs/>
          <w:sz w:val="22"/>
          <w:szCs w:val="22"/>
        </w:rPr>
        <w:t xml:space="preserve">pursued by </w:t>
      </w:r>
      <w:r w:rsidR="00314F2F">
        <w:rPr>
          <w:rFonts w:ascii="Arial" w:hAnsi="Arial"/>
          <w:bCs/>
          <w:sz w:val="22"/>
          <w:szCs w:val="22"/>
        </w:rPr>
        <w:t>NYSTA</w:t>
      </w:r>
      <w:r>
        <w:rPr>
          <w:rFonts w:ascii="Arial" w:hAnsi="Arial"/>
          <w:bCs/>
          <w:sz w:val="22"/>
          <w:szCs w:val="22"/>
        </w:rPr>
        <w:t xml:space="preserve"> </w:t>
      </w:r>
      <w:r w:rsidRPr="00F635E4">
        <w:rPr>
          <w:rStyle w:val="StyleTimesNewRoman"/>
          <w:rFonts w:ascii="Arial" w:hAnsi="Arial"/>
          <w:szCs w:val="22"/>
        </w:rPr>
        <w:t>without any obligation</w:t>
      </w:r>
      <w:r>
        <w:rPr>
          <w:rStyle w:val="StyleTimesNewRoman"/>
          <w:rFonts w:ascii="Arial" w:hAnsi="Arial"/>
          <w:szCs w:val="22"/>
        </w:rPr>
        <w:t xml:space="preserve"> </w:t>
      </w:r>
      <w:r w:rsidRPr="00F635E4">
        <w:rPr>
          <w:rStyle w:val="StyleTimesNewRoman"/>
          <w:rFonts w:ascii="Arial" w:hAnsi="Arial"/>
          <w:szCs w:val="22"/>
        </w:rPr>
        <w:t>to pay any</w:t>
      </w:r>
      <w:r>
        <w:rPr>
          <w:rStyle w:val="StyleTimesNewRoman"/>
          <w:rFonts w:ascii="Arial" w:hAnsi="Arial"/>
          <w:szCs w:val="22"/>
        </w:rPr>
        <w:t xml:space="preserve"> additional compensation to the Proposer.</w:t>
      </w:r>
    </w:p>
    <w:p w14:paraId="0BD8BB9A" w14:textId="77777777" w:rsidR="004D21C2" w:rsidRDefault="004D21C2" w:rsidP="004D21C2">
      <w:pPr>
        <w:ind w:firstLine="720"/>
        <w:jc w:val="both"/>
        <w:rPr>
          <w:rStyle w:val="StyleTimesNewRoman"/>
          <w:rFonts w:ascii="Arial" w:hAnsi="Arial"/>
          <w:szCs w:val="22"/>
        </w:rPr>
      </w:pPr>
    </w:p>
    <w:p w14:paraId="14A1B4DA" w14:textId="4A87C9D6" w:rsidR="004D21C2" w:rsidRPr="009720DE"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With respect to any Work Product that incorporates intellectual property owned </w:t>
      </w:r>
      <w:r>
        <w:rPr>
          <w:rStyle w:val="StyleTimesNewRoman"/>
          <w:rFonts w:ascii="Arial" w:hAnsi="Arial"/>
          <w:szCs w:val="22"/>
        </w:rPr>
        <w:t xml:space="preserve">or developed </w:t>
      </w:r>
      <w:r w:rsidRPr="0012653A">
        <w:rPr>
          <w:rStyle w:val="StyleTimesNewRoman"/>
          <w:rFonts w:ascii="Arial" w:hAnsi="Arial"/>
          <w:szCs w:val="22"/>
        </w:rPr>
        <w:t>by the Proposer</w:t>
      </w:r>
      <w:r>
        <w:rPr>
          <w:rStyle w:val="StyleTimesNewRoman"/>
          <w:rFonts w:ascii="Arial" w:hAnsi="Arial"/>
          <w:szCs w:val="22"/>
        </w:rPr>
        <w:t>, the Proposer</w:t>
      </w:r>
      <w:r w:rsidRPr="0012653A">
        <w:rPr>
          <w:rStyle w:val="StyleTimesNewRoman"/>
          <w:rFonts w:ascii="Arial" w:hAnsi="Arial"/>
          <w:szCs w:val="22"/>
        </w:rPr>
        <w:t xml:space="preserve">’s team members or other third parties, the Proposer represents and warrants that it has the right to grant </w:t>
      </w:r>
      <w:r w:rsidR="00314F2F">
        <w:rPr>
          <w:rStyle w:val="StyleTimesNewRoman"/>
          <w:rFonts w:ascii="Arial" w:hAnsi="Arial"/>
          <w:szCs w:val="22"/>
        </w:rPr>
        <w:t>NYSTA</w:t>
      </w:r>
      <w:r w:rsidRPr="0012653A">
        <w:rPr>
          <w:rStyle w:val="StyleTimesNewRoman"/>
          <w:rFonts w:ascii="Arial" w:hAnsi="Arial"/>
          <w:szCs w:val="22"/>
        </w:rPr>
        <w:t xml:space="preserve"> irrevocable, non-exclusive, perpetual, royalty-free license</w:t>
      </w:r>
      <w:r>
        <w:rPr>
          <w:rStyle w:val="StyleTimesNewRoman"/>
          <w:rFonts w:ascii="Arial" w:hAnsi="Arial"/>
          <w:szCs w:val="22"/>
        </w:rPr>
        <w:t>s</w:t>
      </w:r>
      <w:r w:rsidRPr="0012653A">
        <w:rPr>
          <w:rStyle w:val="StyleTimesNewRoman"/>
          <w:rFonts w:ascii="Arial" w:hAnsi="Arial"/>
          <w:szCs w:val="22"/>
        </w:rPr>
        <w:t xml:space="preserve"> to use such intellectual property for the purposes specified herein.  </w:t>
      </w:r>
      <w:r w:rsidRPr="009720DE">
        <w:rPr>
          <w:rStyle w:val="StyleTimesNewRoman"/>
          <w:rFonts w:ascii="Arial" w:hAnsi="Arial"/>
          <w:szCs w:val="22"/>
        </w:rPr>
        <w:t xml:space="preserve">As of the date of this Agreement, the Proposer hereby assigns such licenses to </w:t>
      </w:r>
      <w:r w:rsidR="00314F2F">
        <w:rPr>
          <w:rStyle w:val="StyleTimesNewRoman"/>
          <w:rFonts w:ascii="Arial" w:hAnsi="Arial"/>
          <w:szCs w:val="22"/>
        </w:rPr>
        <w:t>NYSTA</w:t>
      </w:r>
      <w:r w:rsidRPr="009720DE">
        <w:rPr>
          <w:rStyle w:val="StyleTimesNewRoman"/>
          <w:rFonts w:ascii="Arial" w:hAnsi="Arial"/>
          <w:szCs w:val="22"/>
        </w:rPr>
        <w:t xml:space="preserve">, and agrees to indemnify, defend, and hold harmless </w:t>
      </w:r>
      <w:r w:rsidR="00314F2F">
        <w:rPr>
          <w:rStyle w:val="StyleTimesNewRoman"/>
          <w:rFonts w:ascii="Arial" w:hAnsi="Arial"/>
          <w:szCs w:val="22"/>
        </w:rPr>
        <w:t>NYSTA</w:t>
      </w:r>
      <w:r w:rsidRPr="009720DE">
        <w:rPr>
          <w:rStyle w:val="StyleTimesNewRoman"/>
          <w:rFonts w:ascii="Arial" w:hAnsi="Arial"/>
          <w:szCs w:val="22"/>
        </w:rPr>
        <w:t xml:space="preserve"> and the State of New York from any and all claims, costs, expenses, and damages of every kind resulting from infringement allegations related to </w:t>
      </w:r>
      <w:r w:rsidR="00314F2F">
        <w:rPr>
          <w:rStyle w:val="StyleTimesNewRoman"/>
          <w:rFonts w:ascii="Arial" w:hAnsi="Arial"/>
          <w:szCs w:val="22"/>
        </w:rPr>
        <w:t>NYSTA</w:t>
      </w:r>
      <w:r w:rsidRPr="009720DE">
        <w:rPr>
          <w:rStyle w:val="StyleTimesNewRoman"/>
          <w:rFonts w:ascii="Arial" w:hAnsi="Arial"/>
          <w:szCs w:val="22"/>
        </w:rPr>
        <w:t>’s exercise of the intellectual property rights granted herein.</w:t>
      </w:r>
    </w:p>
    <w:p w14:paraId="1AA3C1A0" w14:textId="77777777" w:rsidR="004D21C2" w:rsidRDefault="004D21C2" w:rsidP="004D21C2">
      <w:pPr>
        <w:ind w:firstLine="720"/>
        <w:jc w:val="both"/>
        <w:rPr>
          <w:rStyle w:val="StyleTimesNewRoman"/>
          <w:rFonts w:ascii="Arial" w:hAnsi="Arial"/>
          <w:szCs w:val="22"/>
        </w:rPr>
      </w:pPr>
    </w:p>
    <w:p w14:paraId="1747D3F8" w14:textId="5EC5E7E8" w:rsidR="004D21C2" w:rsidRPr="00F31343" w:rsidRDefault="004D21C2" w:rsidP="004D21C2">
      <w:pPr>
        <w:ind w:firstLine="720"/>
        <w:jc w:val="both"/>
        <w:rPr>
          <w:rFonts w:ascii="Arial" w:hAnsi="Arial"/>
          <w:sz w:val="22"/>
          <w:szCs w:val="22"/>
        </w:rPr>
      </w:pPr>
      <w:r w:rsidRPr="0012653A">
        <w:rPr>
          <w:rStyle w:val="StyleTimesNewRoman"/>
          <w:rFonts w:ascii="Arial" w:hAnsi="Arial"/>
          <w:szCs w:val="22"/>
        </w:rPr>
        <w:t xml:space="preserve">The foregoing shall not be deemed a requirement for the Proposer to provide off-the-shelf software to </w:t>
      </w:r>
      <w:r w:rsidR="00314F2F">
        <w:rPr>
          <w:rStyle w:val="StyleTimesNewRoman"/>
          <w:rFonts w:ascii="Arial" w:hAnsi="Arial"/>
          <w:szCs w:val="22"/>
        </w:rPr>
        <w:t>NYSTA</w:t>
      </w:r>
      <w:r>
        <w:rPr>
          <w:rFonts w:ascii="Arial" w:hAnsi="Arial"/>
          <w:bCs/>
          <w:sz w:val="22"/>
          <w:szCs w:val="22"/>
        </w:rPr>
        <w:t>.</w:t>
      </w:r>
    </w:p>
    <w:p w14:paraId="399B9774" w14:textId="77777777" w:rsidR="004D21C2" w:rsidRDefault="004D21C2" w:rsidP="004D21C2">
      <w:pPr>
        <w:ind w:firstLine="720"/>
        <w:jc w:val="both"/>
        <w:rPr>
          <w:rFonts w:ascii="Arial" w:hAnsi="Arial"/>
          <w:bCs/>
          <w:sz w:val="22"/>
          <w:szCs w:val="22"/>
        </w:rPr>
      </w:pPr>
    </w:p>
    <w:p w14:paraId="210E061F" w14:textId="77777777" w:rsidR="004D21C2" w:rsidRDefault="004D21C2" w:rsidP="004D21C2">
      <w:pPr>
        <w:keepNext/>
        <w:ind w:firstLine="720"/>
        <w:jc w:val="both"/>
        <w:rPr>
          <w:rFonts w:ascii="Arial" w:hAnsi="Arial"/>
          <w:b/>
          <w:bCs/>
          <w:sz w:val="22"/>
          <w:szCs w:val="22"/>
        </w:rPr>
      </w:pPr>
      <w:r w:rsidRPr="0012653A">
        <w:rPr>
          <w:rFonts w:ascii="Arial" w:hAnsi="Arial"/>
          <w:b/>
          <w:bCs/>
          <w:sz w:val="22"/>
          <w:szCs w:val="22"/>
        </w:rPr>
        <w:t xml:space="preserve">ARTICLE </w:t>
      </w:r>
      <w:r>
        <w:rPr>
          <w:rFonts w:ascii="Arial" w:hAnsi="Arial"/>
          <w:b/>
          <w:bCs/>
          <w:sz w:val="22"/>
          <w:szCs w:val="22"/>
        </w:rPr>
        <w:t>4</w:t>
      </w:r>
      <w:r w:rsidRPr="0012653A">
        <w:rPr>
          <w:rFonts w:ascii="Arial" w:hAnsi="Arial"/>
          <w:b/>
          <w:bCs/>
          <w:sz w:val="22"/>
          <w:szCs w:val="22"/>
        </w:rPr>
        <w:t>.</w:t>
      </w:r>
      <w:r>
        <w:rPr>
          <w:rFonts w:ascii="Arial" w:hAnsi="Arial"/>
          <w:b/>
          <w:bCs/>
          <w:sz w:val="22"/>
          <w:szCs w:val="22"/>
        </w:rPr>
        <w:t xml:space="preserve">  </w:t>
      </w:r>
      <w:r w:rsidRPr="0012653A">
        <w:rPr>
          <w:rFonts w:ascii="Arial" w:hAnsi="Arial"/>
          <w:b/>
          <w:bCs/>
          <w:sz w:val="22"/>
          <w:szCs w:val="22"/>
        </w:rPr>
        <w:t>PROVISION FOR PAYMENT.</w:t>
      </w:r>
    </w:p>
    <w:p w14:paraId="320DA9F4" w14:textId="77777777" w:rsidR="004D21C2" w:rsidRDefault="004D21C2" w:rsidP="004D21C2">
      <w:pPr>
        <w:jc w:val="both"/>
        <w:rPr>
          <w:rFonts w:ascii="Arial" w:hAnsi="Arial"/>
          <w:sz w:val="22"/>
          <w:szCs w:val="22"/>
        </w:rPr>
      </w:pPr>
    </w:p>
    <w:p w14:paraId="513DD58C" w14:textId="6AE77A1F" w:rsidR="004D21C2" w:rsidRPr="00644D10" w:rsidRDefault="004D21C2" w:rsidP="004D21C2">
      <w:pPr>
        <w:ind w:firstLine="720"/>
        <w:jc w:val="both"/>
        <w:rPr>
          <w:rFonts w:ascii="Arial" w:hAnsi="Arial"/>
          <w:sz w:val="22"/>
          <w:szCs w:val="22"/>
        </w:rPr>
      </w:pPr>
      <w:r w:rsidRPr="00644D10">
        <w:rPr>
          <w:rFonts w:ascii="Arial" w:hAnsi="Arial"/>
          <w:sz w:val="22"/>
          <w:szCs w:val="22"/>
        </w:rPr>
        <w:t>A)</w:t>
      </w:r>
      <w:r w:rsidRPr="00644D10">
        <w:rPr>
          <w:rFonts w:ascii="Arial" w:hAnsi="Arial"/>
          <w:sz w:val="22"/>
          <w:szCs w:val="22"/>
        </w:rPr>
        <w:tab/>
      </w:r>
      <w:r>
        <w:rPr>
          <w:rFonts w:ascii="Arial" w:hAnsi="Arial"/>
          <w:sz w:val="22"/>
          <w:szCs w:val="22"/>
        </w:rPr>
        <w:t xml:space="preserve">The Stipend </w:t>
      </w:r>
      <w:r w:rsidRPr="00644D10">
        <w:rPr>
          <w:rFonts w:ascii="Arial" w:hAnsi="Arial"/>
          <w:sz w:val="22"/>
          <w:szCs w:val="22"/>
        </w:rPr>
        <w:t xml:space="preserve">will be paid by </w:t>
      </w:r>
      <w:r w:rsidR="00314F2F">
        <w:rPr>
          <w:rFonts w:ascii="Arial" w:hAnsi="Arial"/>
          <w:sz w:val="22"/>
          <w:szCs w:val="22"/>
        </w:rPr>
        <w:t>NYSTA</w:t>
      </w:r>
      <w:r>
        <w:rPr>
          <w:rFonts w:ascii="Arial" w:hAnsi="Arial"/>
          <w:sz w:val="22"/>
          <w:szCs w:val="22"/>
        </w:rPr>
        <w:t xml:space="preserve"> to the Proposer only under the circumstances specified in this Article 4</w:t>
      </w:r>
      <w:r w:rsidRPr="00644D10">
        <w:rPr>
          <w:rFonts w:ascii="Arial" w:hAnsi="Arial"/>
          <w:sz w:val="22"/>
          <w:szCs w:val="22"/>
        </w:rPr>
        <w:t xml:space="preserve">.  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 Stipend Amount if the Proposal fails to:</w:t>
      </w:r>
    </w:p>
    <w:p w14:paraId="4C3648E1" w14:textId="77777777" w:rsidR="004D21C2" w:rsidRDefault="004D21C2" w:rsidP="000822C1">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1) </w:t>
      </w:r>
      <w:r w:rsidRPr="00644D10">
        <w:rPr>
          <w:rFonts w:ascii="Arial" w:hAnsi="Arial"/>
          <w:sz w:val="22"/>
          <w:szCs w:val="22"/>
        </w:rPr>
        <w:tab/>
      </w:r>
      <w:r>
        <w:rPr>
          <w:rFonts w:ascii="Arial" w:hAnsi="Arial"/>
          <w:sz w:val="22"/>
          <w:szCs w:val="22"/>
        </w:rPr>
        <w:t>Achieve a</w:t>
      </w:r>
      <w:r w:rsidRPr="00644D10">
        <w:rPr>
          <w:rFonts w:ascii="Arial" w:hAnsi="Arial"/>
          <w:sz w:val="22"/>
          <w:szCs w:val="22"/>
        </w:rPr>
        <w:t xml:space="preserve"> rating of “pass” on all </w:t>
      </w:r>
      <w:r>
        <w:rPr>
          <w:rFonts w:ascii="Arial" w:hAnsi="Arial"/>
          <w:sz w:val="22"/>
          <w:szCs w:val="22"/>
        </w:rPr>
        <w:t>P</w:t>
      </w:r>
      <w:r w:rsidRPr="00644D10">
        <w:rPr>
          <w:rFonts w:ascii="Arial" w:hAnsi="Arial"/>
          <w:sz w:val="22"/>
          <w:szCs w:val="22"/>
        </w:rPr>
        <w:t>ass/</w:t>
      </w:r>
      <w:r>
        <w:rPr>
          <w:rFonts w:ascii="Arial" w:hAnsi="Arial"/>
          <w:sz w:val="22"/>
          <w:szCs w:val="22"/>
        </w:rPr>
        <w:t>F</w:t>
      </w:r>
      <w:r w:rsidRPr="00644D10">
        <w:rPr>
          <w:rFonts w:ascii="Arial" w:hAnsi="Arial"/>
          <w:sz w:val="22"/>
          <w:szCs w:val="22"/>
        </w:rPr>
        <w:t xml:space="preserve">ail </w:t>
      </w:r>
      <w:r>
        <w:rPr>
          <w:rFonts w:ascii="Arial" w:hAnsi="Arial"/>
          <w:sz w:val="22"/>
          <w:szCs w:val="22"/>
        </w:rPr>
        <w:t>E</w:t>
      </w:r>
      <w:r w:rsidRPr="00644D10">
        <w:rPr>
          <w:rFonts w:ascii="Arial" w:hAnsi="Arial"/>
          <w:sz w:val="22"/>
          <w:szCs w:val="22"/>
        </w:rPr>
        <w:t xml:space="preserve">valuation </w:t>
      </w:r>
      <w:r>
        <w:rPr>
          <w:rFonts w:ascii="Arial" w:hAnsi="Arial"/>
          <w:sz w:val="22"/>
          <w:szCs w:val="22"/>
        </w:rPr>
        <w:t>F</w:t>
      </w:r>
      <w:r w:rsidRPr="00644D10">
        <w:rPr>
          <w:rFonts w:ascii="Arial" w:hAnsi="Arial"/>
          <w:sz w:val="22"/>
          <w:szCs w:val="22"/>
        </w:rPr>
        <w:t xml:space="preserve">actors found in the </w:t>
      </w:r>
      <w:r>
        <w:rPr>
          <w:rFonts w:ascii="Arial" w:hAnsi="Arial"/>
          <w:sz w:val="22"/>
          <w:szCs w:val="22"/>
        </w:rPr>
        <w:t>RF</w:t>
      </w:r>
      <w:r w:rsidRPr="00644D10">
        <w:rPr>
          <w:rFonts w:ascii="Arial" w:hAnsi="Arial"/>
          <w:sz w:val="22"/>
          <w:szCs w:val="22"/>
        </w:rPr>
        <w:t>P for the Project</w:t>
      </w:r>
      <w:r>
        <w:rPr>
          <w:rFonts w:ascii="Arial" w:hAnsi="Arial"/>
          <w:sz w:val="22"/>
          <w:szCs w:val="22"/>
        </w:rPr>
        <w:t>; or</w:t>
      </w:r>
      <w:r w:rsidRPr="00644D10">
        <w:rPr>
          <w:rFonts w:ascii="Arial" w:hAnsi="Arial"/>
          <w:sz w:val="22"/>
          <w:szCs w:val="22"/>
        </w:rPr>
        <w:t xml:space="preserve"> </w:t>
      </w:r>
    </w:p>
    <w:p w14:paraId="5996C497"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2) </w:t>
      </w:r>
      <w:r w:rsidRPr="00644D10">
        <w:rPr>
          <w:rFonts w:ascii="Arial" w:hAnsi="Arial"/>
          <w:sz w:val="22"/>
          <w:szCs w:val="22"/>
        </w:rPr>
        <w:tab/>
      </w:r>
      <w:r>
        <w:rPr>
          <w:rFonts w:ascii="Arial" w:hAnsi="Arial"/>
          <w:sz w:val="22"/>
          <w:szCs w:val="22"/>
        </w:rPr>
        <w:t>M</w:t>
      </w:r>
      <w:r w:rsidRPr="002F3856">
        <w:rPr>
          <w:rFonts w:ascii="Arial" w:hAnsi="Arial"/>
          <w:sz w:val="22"/>
          <w:szCs w:val="22"/>
        </w:rPr>
        <w:t>eet or exceed the minimum qualifying quality based evaluation threshold as required in the RFP</w:t>
      </w:r>
      <w:r>
        <w:rPr>
          <w:rFonts w:ascii="Arial" w:hAnsi="Arial"/>
          <w:sz w:val="22"/>
          <w:szCs w:val="22"/>
        </w:rPr>
        <w:t>;</w:t>
      </w:r>
      <w:r w:rsidRPr="00644D10">
        <w:rPr>
          <w:rFonts w:ascii="Arial" w:hAnsi="Arial"/>
          <w:sz w:val="22"/>
          <w:szCs w:val="22"/>
        </w:rPr>
        <w:t xml:space="preserve"> </w:t>
      </w:r>
      <w:r>
        <w:rPr>
          <w:rFonts w:ascii="Arial" w:hAnsi="Arial"/>
          <w:sz w:val="22"/>
          <w:szCs w:val="22"/>
        </w:rPr>
        <w:t>or</w:t>
      </w:r>
    </w:p>
    <w:p w14:paraId="0800C16E"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3) </w:t>
      </w:r>
      <w:r w:rsidRPr="00644D10">
        <w:rPr>
          <w:rFonts w:ascii="Arial" w:hAnsi="Arial"/>
          <w:sz w:val="22"/>
          <w:szCs w:val="22"/>
        </w:rPr>
        <w:tab/>
      </w:r>
      <w:r>
        <w:rPr>
          <w:rFonts w:ascii="Arial" w:hAnsi="Arial"/>
          <w:sz w:val="22"/>
          <w:szCs w:val="22"/>
        </w:rPr>
        <w:t>Include</w:t>
      </w:r>
      <w:r w:rsidRPr="00644D10">
        <w:rPr>
          <w:rFonts w:ascii="Arial" w:hAnsi="Arial"/>
          <w:sz w:val="22"/>
          <w:szCs w:val="22"/>
        </w:rPr>
        <w:t xml:space="preserve"> a competitive and </w:t>
      </w:r>
      <w:r>
        <w:rPr>
          <w:rFonts w:ascii="Arial" w:hAnsi="Arial"/>
          <w:sz w:val="22"/>
          <w:szCs w:val="22"/>
        </w:rPr>
        <w:t>reasonable</w:t>
      </w:r>
      <w:r w:rsidRPr="00644D10">
        <w:rPr>
          <w:rFonts w:ascii="Arial" w:hAnsi="Arial"/>
          <w:sz w:val="22"/>
          <w:szCs w:val="22"/>
        </w:rPr>
        <w:t xml:space="preserve"> price proposal for the Project.</w:t>
      </w:r>
    </w:p>
    <w:p w14:paraId="20095402" w14:textId="0F87DAA7" w:rsidR="004D21C2" w:rsidRDefault="004D21C2" w:rsidP="004D21C2">
      <w:pPr>
        <w:spacing w:after="240"/>
        <w:ind w:firstLine="720"/>
        <w:jc w:val="both"/>
        <w:rPr>
          <w:rFonts w:ascii="Arial" w:hAnsi="Arial"/>
          <w:sz w:val="22"/>
          <w:szCs w:val="22"/>
        </w:rPr>
      </w:pPr>
      <w:r>
        <w:rPr>
          <w:rFonts w:ascii="Arial" w:hAnsi="Arial"/>
          <w:sz w:val="22"/>
          <w:szCs w:val="22"/>
        </w:rPr>
        <w:t>B)</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has filed </w:t>
      </w:r>
      <w:r w:rsidRPr="000532BF">
        <w:rPr>
          <w:rFonts w:ascii="Arial" w:hAnsi="Arial"/>
          <w:sz w:val="22"/>
          <w:szCs w:val="22"/>
        </w:rPr>
        <w:t>a</w:t>
      </w:r>
      <w:r>
        <w:rPr>
          <w:rFonts w:ascii="Arial" w:hAnsi="Arial"/>
          <w:sz w:val="22"/>
          <w:szCs w:val="22"/>
        </w:rPr>
        <w:t>n unsuccessful</w:t>
      </w:r>
      <w:r w:rsidRPr="000532BF">
        <w:rPr>
          <w:rFonts w:ascii="Arial" w:hAnsi="Arial"/>
          <w:sz w:val="22"/>
          <w:szCs w:val="22"/>
        </w:rPr>
        <w:t xml:space="preserve"> protest of the procurement process, award or cancellation </w:t>
      </w:r>
      <w:r w:rsidRPr="005F25AB">
        <w:rPr>
          <w:rFonts w:ascii="Arial" w:hAnsi="Arial"/>
          <w:sz w:val="22"/>
          <w:szCs w:val="22"/>
        </w:rPr>
        <w:t>of the procurement</w:t>
      </w:r>
      <w:r>
        <w:rPr>
          <w:rFonts w:ascii="Arial" w:hAnsi="Arial"/>
          <w:sz w:val="22"/>
          <w:szCs w:val="22"/>
        </w:rPr>
        <w:t>.</w:t>
      </w:r>
      <w:r w:rsidRPr="009720DE">
        <w:rPr>
          <w:rFonts w:ascii="Arial" w:hAnsi="Arial"/>
          <w:sz w:val="22"/>
          <w:szCs w:val="22"/>
        </w:rPr>
        <w:t xml:space="preserve"> </w:t>
      </w:r>
      <w:r w:rsidRPr="006E17C1">
        <w:rPr>
          <w:rFonts w:ascii="Arial" w:hAnsi="Arial"/>
          <w:sz w:val="22"/>
          <w:szCs w:val="22"/>
        </w:rPr>
        <w:t>In addition, as a condition of accepting payment of any Stipend Amount, the Proposer agree</w:t>
      </w:r>
      <w:r>
        <w:rPr>
          <w:rFonts w:ascii="Arial" w:hAnsi="Arial"/>
          <w:sz w:val="22"/>
          <w:szCs w:val="22"/>
        </w:rPr>
        <w:t>s</w:t>
      </w:r>
      <w:r w:rsidRPr="006E17C1">
        <w:rPr>
          <w:rFonts w:ascii="Arial" w:hAnsi="Arial"/>
          <w:sz w:val="22"/>
          <w:szCs w:val="22"/>
        </w:rPr>
        <w:t xml:space="preserve"> to not file any protest of the procurement process, award, or cancel</w:t>
      </w:r>
      <w:r w:rsidR="00AB3DC8">
        <w:rPr>
          <w:rFonts w:ascii="Arial" w:hAnsi="Arial"/>
          <w:sz w:val="22"/>
          <w:szCs w:val="22"/>
        </w:rPr>
        <w:t>lation of the procurement</w:t>
      </w:r>
      <w:r>
        <w:rPr>
          <w:rFonts w:ascii="Arial" w:hAnsi="Arial"/>
          <w:sz w:val="22"/>
          <w:szCs w:val="22"/>
        </w:rPr>
        <w:t>.</w:t>
      </w:r>
    </w:p>
    <w:p w14:paraId="20E8894D" w14:textId="77777777" w:rsidR="004D21C2" w:rsidRPr="00644D10" w:rsidRDefault="004D21C2" w:rsidP="004D21C2">
      <w:pPr>
        <w:spacing w:after="240"/>
        <w:ind w:firstLine="720"/>
        <w:jc w:val="both"/>
        <w:rPr>
          <w:rFonts w:ascii="Arial" w:hAnsi="Arial"/>
          <w:sz w:val="22"/>
          <w:szCs w:val="22"/>
        </w:rPr>
      </w:pPr>
      <w:r>
        <w:rPr>
          <w:rFonts w:ascii="Arial" w:hAnsi="Arial"/>
          <w:sz w:val="22"/>
          <w:szCs w:val="22"/>
        </w:rPr>
        <w:t>C)</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w:t>
      </w:r>
      <w:r w:rsidRPr="005F25AB">
        <w:rPr>
          <w:rFonts w:ascii="Arial" w:hAnsi="Arial"/>
          <w:sz w:val="22"/>
          <w:szCs w:val="22"/>
        </w:rPr>
        <w:t xml:space="preserve">fails to submit an invoice in accordance with </w:t>
      </w:r>
      <w:r>
        <w:rPr>
          <w:rFonts w:ascii="Arial" w:hAnsi="Arial"/>
          <w:sz w:val="22"/>
          <w:szCs w:val="22"/>
        </w:rPr>
        <w:t>4</w:t>
      </w:r>
      <w:r w:rsidRPr="005F25AB">
        <w:rPr>
          <w:rFonts w:ascii="Arial" w:hAnsi="Arial"/>
          <w:sz w:val="22"/>
          <w:szCs w:val="22"/>
        </w:rPr>
        <w:t>(</w:t>
      </w:r>
      <w:r>
        <w:rPr>
          <w:rFonts w:ascii="Arial" w:hAnsi="Arial"/>
          <w:sz w:val="22"/>
          <w:szCs w:val="22"/>
        </w:rPr>
        <w:t>D</w:t>
      </w:r>
      <w:r w:rsidRPr="005F25AB">
        <w:rPr>
          <w:rFonts w:ascii="Arial" w:hAnsi="Arial"/>
          <w:sz w:val="22"/>
          <w:szCs w:val="22"/>
        </w:rPr>
        <w:t xml:space="preserve">), below, or fails to provide satisfactory evidence substantiating its Qualified Costs (as defined in </w:t>
      </w:r>
      <w:r>
        <w:rPr>
          <w:rFonts w:ascii="Arial" w:hAnsi="Arial"/>
          <w:sz w:val="22"/>
          <w:szCs w:val="22"/>
        </w:rPr>
        <w:t>4</w:t>
      </w:r>
      <w:r w:rsidRPr="005F25AB">
        <w:rPr>
          <w:rFonts w:ascii="Arial" w:hAnsi="Arial"/>
          <w:sz w:val="22"/>
          <w:szCs w:val="22"/>
        </w:rPr>
        <w:t>(</w:t>
      </w:r>
      <w:r>
        <w:rPr>
          <w:rFonts w:ascii="Arial" w:hAnsi="Arial"/>
          <w:sz w:val="22"/>
          <w:szCs w:val="22"/>
        </w:rPr>
        <w:t>E</w:t>
      </w:r>
      <w:r w:rsidRPr="005F25AB">
        <w:rPr>
          <w:rFonts w:ascii="Arial" w:hAnsi="Arial"/>
          <w:sz w:val="22"/>
          <w:szCs w:val="22"/>
        </w:rPr>
        <w:t>), below</w:t>
      </w:r>
      <w:r>
        <w:rPr>
          <w:rFonts w:ascii="Arial" w:hAnsi="Arial"/>
          <w:sz w:val="22"/>
          <w:szCs w:val="22"/>
        </w:rPr>
        <w:t>) in accordance with (D), below.</w:t>
      </w:r>
    </w:p>
    <w:p w14:paraId="13E807C5" w14:textId="0EBB1B4D" w:rsidR="004D21C2" w:rsidRPr="00916577" w:rsidRDefault="004D21C2" w:rsidP="004D21C2">
      <w:pPr>
        <w:ind w:firstLine="720"/>
        <w:jc w:val="both"/>
        <w:rPr>
          <w:rFonts w:ascii="Arial" w:hAnsi="Arial"/>
          <w:sz w:val="22"/>
          <w:szCs w:val="22"/>
        </w:rPr>
      </w:pPr>
      <w:r w:rsidRPr="00916577">
        <w:rPr>
          <w:rFonts w:ascii="Arial" w:hAnsi="Arial"/>
          <w:sz w:val="22"/>
          <w:szCs w:val="22"/>
        </w:rPr>
        <w:t>D)</w:t>
      </w:r>
      <w:r w:rsidRPr="00916577">
        <w:rPr>
          <w:rFonts w:ascii="Arial" w:hAnsi="Arial"/>
          <w:sz w:val="22"/>
          <w:szCs w:val="22"/>
        </w:rPr>
        <w:tab/>
        <w:t xml:space="preserve">In order to receive payment of the Stipend Amount, the Proposer shall submit to </w:t>
      </w:r>
      <w:r w:rsidR="00314F2F">
        <w:rPr>
          <w:rFonts w:ascii="Arial" w:hAnsi="Arial"/>
          <w:sz w:val="22"/>
          <w:szCs w:val="22"/>
        </w:rPr>
        <w:t>NYSTA</w:t>
      </w:r>
      <w:r>
        <w:rPr>
          <w:rFonts w:ascii="Arial" w:hAnsi="Arial"/>
          <w:sz w:val="22"/>
          <w:szCs w:val="22"/>
        </w:rPr>
        <w:t>:</w:t>
      </w:r>
      <w:r w:rsidRPr="00916577">
        <w:rPr>
          <w:rFonts w:ascii="Arial" w:hAnsi="Arial"/>
          <w:sz w:val="22"/>
          <w:szCs w:val="22"/>
        </w:rPr>
        <w:t xml:space="preserve"> </w:t>
      </w:r>
      <w:r>
        <w:rPr>
          <w:rFonts w:ascii="Arial" w:hAnsi="Arial"/>
          <w:sz w:val="22"/>
          <w:szCs w:val="22"/>
        </w:rPr>
        <w:t xml:space="preserve"> two signed originals of Attachment 1 of this Stipend Agreement, two copies of </w:t>
      </w:r>
      <w:r w:rsidRPr="00916577">
        <w:rPr>
          <w:rFonts w:ascii="Arial" w:hAnsi="Arial"/>
          <w:sz w:val="22"/>
          <w:szCs w:val="22"/>
        </w:rPr>
        <w:t xml:space="preserve">a single invoice for its proposed Stipend Amount, </w:t>
      </w:r>
      <w:r>
        <w:rPr>
          <w:rFonts w:ascii="Arial" w:hAnsi="Arial"/>
          <w:sz w:val="22"/>
          <w:szCs w:val="22"/>
        </w:rPr>
        <w:t>and two copies of</w:t>
      </w:r>
      <w:r w:rsidRPr="00916577">
        <w:rPr>
          <w:rFonts w:ascii="Arial" w:hAnsi="Arial"/>
          <w:sz w:val="22"/>
          <w:szCs w:val="22"/>
        </w:rPr>
        <w:t xml:space="preserve"> all documentation required under (E), below, </w:t>
      </w:r>
      <w:r w:rsidRPr="003F3772">
        <w:rPr>
          <w:rFonts w:ascii="Arial" w:hAnsi="Arial"/>
          <w:sz w:val="22"/>
          <w:szCs w:val="22"/>
          <w:u w:val="single"/>
        </w:rPr>
        <w:t xml:space="preserve">not later than 20 calendar days after the </w:t>
      </w:r>
      <w:ins w:id="469" w:author="Elias, Tina" w:date="2019-02-14T09:03:00Z">
        <w:r w:rsidR="008E6109">
          <w:rPr>
            <w:rFonts w:ascii="Arial" w:hAnsi="Arial"/>
            <w:sz w:val="22"/>
            <w:szCs w:val="22"/>
            <w:u w:val="single"/>
          </w:rPr>
          <w:t xml:space="preserve">Price </w:t>
        </w:r>
      </w:ins>
      <w:r w:rsidRPr="003F3772">
        <w:rPr>
          <w:rFonts w:ascii="Arial" w:hAnsi="Arial"/>
          <w:sz w:val="22"/>
          <w:szCs w:val="22"/>
          <w:u w:val="single"/>
        </w:rPr>
        <w:t>Proposal Due Date</w:t>
      </w:r>
      <w:r w:rsidRPr="00916577">
        <w:rPr>
          <w:rFonts w:ascii="Arial" w:hAnsi="Arial"/>
          <w:sz w:val="22"/>
          <w:szCs w:val="22"/>
        </w:rPr>
        <w:t xml:space="preserve">.  If </w:t>
      </w:r>
      <w:r w:rsidR="00314F2F">
        <w:rPr>
          <w:rFonts w:ascii="Arial" w:hAnsi="Arial"/>
          <w:sz w:val="22"/>
          <w:szCs w:val="22"/>
        </w:rPr>
        <w:t>NYSTA</w:t>
      </w:r>
      <w:r w:rsidRPr="00916577">
        <w:rPr>
          <w:rFonts w:ascii="Arial" w:hAnsi="Arial"/>
          <w:sz w:val="22"/>
          <w:szCs w:val="22"/>
        </w:rPr>
        <w:t xml:space="preserve"> disagrees with the proposed Stipend Amount set forth in the Proposer’s initial invoice, </w:t>
      </w:r>
      <w:r w:rsidR="00314F2F">
        <w:rPr>
          <w:rFonts w:ascii="Arial" w:hAnsi="Arial"/>
          <w:sz w:val="22"/>
          <w:szCs w:val="22"/>
        </w:rPr>
        <w:t>NYSTA</w:t>
      </w:r>
      <w:r w:rsidRPr="00916577">
        <w:rPr>
          <w:rFonts w:ascii="Arial" w:hAnsi="Arial"/>
          <w:sz w:val="22"/>
          <w:szCs w:val="22"/>
        </w:rPr>
        <w:t xml:space="preserve"> will notify the Proposer in writing of its determination of the appropriate Stipend Amount based on its review of the Proposer’s substantiated </w:t>
      </w:r>
      <w:r>
        <w:rPr>
          <w:rFonts w:ascii="Arial" w:hAnsi="Arial"/>
          <w:sz w:val="22"/>
          <w:szCs w:val="22"/>
        </w:rPr>
        <w:t>costs</w:t>
      </w:r>
      <w:r w:rsidRPr="00916577">
        <w:rPr>
          <w:rFonts w:ascii="Arial" w:hAnsi="Arial"/>
          <w:sz w:val="22"/>
          <w:szCs w:val="22"/>
        </w:rPr>
        <w:t xml:space="preserve">, and the Proposer shall submit a revised invoice to </w:t>
      </w:r>
      <w:r w:rsidR="00314F2F">
        <w:rPr>
          <w:rFonts w:ascii="Arial" w:hAnsi="Arial"/>
          <w:sz w:val="22"/>
          <w:szCs w:val="22"/>
        </w:rPr>
        <w:t>NYSTA</w:t>
      </w:r>
      <w:r w:rsidRPr="00916577">
        <w:rPr>
          <w:rFonts w:ascii="Arial" w:hAnsi="Arial"/>
          <w:sz w:val="22"/>
          <w:szCs w:val="22"/>
        </w:rPr>
        <w:t xml:space="preserve"> within 14 days following receipt of any such notice.</w:t>
      </w:r>
    </w:p>
    <w:p w14:paraId="477EDE44" w14:textId="77777777" w:rsidR="004D21C2" w:rsidRPr="00644D10" w:rsidRDefault="004D21C2" w:rsidP="004D21C2">
      <w:pPr>
        <w:ind w:firstLine="720"/>
        <w:jc w:val="both"/>
        <w:rPr>
          <w:rFonts w:ascii="Arial" w:hAnsi="Arial"/>
          <w:sz w:val="22"/>
          <w:szCs w:val="22"/>
        </w:rPr>
      </w:pPr>
    </w:p>
    <w:p w14:paraId="1AE725C8" w14:textId="07110507" w:rsidR="00FE4B8C" w:rsidRPr="00480C22" w:rsidRDefault="008E6109" w:rsidP="00FE4B8C">
      <w:pPr>
        <w:pStyle w:val="dbNormal"/>
      </w:pPr>
      <w:ins w:id="470" w:author="Elias, Tina" w:date="2019-02-14T09:03:00Z">
        <w:r>
          <w:tab/>
        </w:r>
      </w:ins>
      <w:r w:rsidR="004D21C2">
        <w:t>E</w:t>
      </w:r>
      <w:r w:rsidR="004D21C2" w:rsidRPr="00644D10">
        <w:t>)</w:t>
      </w:r>
      <w:r w:rsidR="004D21C2" w:rsidRPr="00644D10">
        <w:tab/>
      </w:r>
      <w:r w:rsidR="004D21C2">
        <w:t xml:space="preserve">The Proposer shall maintain written records substantiating all Qualified Costs in sufficient detail to permit a proper audit thereof.  Such records shall be made available for audit or verification of Qualified Costs upon request of </w:t>
      </w:r>
      <w:r w:rsidR="00314F2F">
        <w:t>NYSTA</w:t>
      </w:r>
      <w:r w:rsidR="004D21C2">
        <w:t xml:space="preserve"> at the time of this Agreement and for three years after final payment of the Stipend Amount is made.  “Qualified Costs” shall comprise the direct costs and overhead costs that are allowable and reasonable,</w:t>
      </w:r>
      <w:r w:rsidR="004D21C2" w:rsidDel="009E2B0A">
        <w:t xml:space="preserve"> </w:t>
      </w:r>
      <w:r w:rsidR="004D21C2">
        <w:t xml:space="preserve">and incurred by the Proposer, the Proposer’s team, or third-parties acting at the direction of the Proposer in the </w:t>
      </w:r>
      <w:r w:rsidR="004D21C2">
        <w:lastRenderedPageBreak/>
        <w:t xml:space="preserve">production of the Work Product.  </w:t>
      </w:r>
      <w:r w:rsidR="00FE4B8C" w:rsidRPr="00480C22">
        <w:t>Examples of qualified costs (subject to limitations of any other contract stipulations such as limits on hourly rates or not to exceed Gov</w:t>
      </w:r>
      <w:r w:rsidR="00FE4B8C">
        <w:t>ernmen</w:t>
      </w:r>
      <w:r w:rsidR="00FE4B8C" w:rsidRPr="00480C22">
        <w:t>t travel rates) can include the following:</w:t>
      </w:r>
    </w:p>
    <w:p w14:paraId="30A13CC1"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Compensation of employee</w:t>
      </w:r>
      <w:r>
        <w:rPr>
          <w:rFonts w:ascii="Arial" w:hAnsi="Arial"/>
          <w:sz w:val="22"/>
          <w:szCs w:val="22"/>
        </w:rPr>
        <w:t>’</w:t>
      </w:r>
      <w:r w:rsidRPr="007E21C2">
        <w:rPr>
          <w:rFonts w:ascii="Arial" w:hAnsi="Arial"/>
          <w:sz w:val="22"/>
          <w:szCs w:val="22"/>
        </w:rPr>
        <w:t>s time charges related to preparation of the Proposal;</w:t>
      </w:r>
    </w:p>
    <w:p w14:paraId="34A47C73"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Cost of materials acquired, consumed, or expended related to preparation of the Proposal;</w:t>
      </w:r>
    </w:p>
    <w:p w14:paraId="2547146E"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Cost of equipment utilized related to preparation of the Proposal; and</w:t>
      </w:r>
    </w:p>
    <w:p w14:paraId="32E792D5"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Travel expenses incurred related to preparation of the Proposal.</w:t>
      </w:r>
    </w:p>
    <w:p w14:paraId="6921BE67" w14:textId="5CF2E5F0" w:rsidR="004D21C2" w:rsidRDefault="00FE4B8C" w:rsidP="004D21C2">
      <w:pPr>
        <w:ind w:firstLine="720"/>
        <w:jc w:val="both"/>
        <w:rPr>
          <w:rFonts w:ascii="Arial" w:hAnsi="Arial"/>
          <w:sz w:val="22"/>
          <w:szCs w:val="22"/>
        </w:rPr>
      </w:pPr>
      <w:r>
        <w:rPr>
          <w:rFonts w:ascii="Arial" w:hAnsi="Arial"/>
          <w:sz w:val="22"/>
          <w:szCs w:val="22"/>
        </w:rPr>
        <w:t xml:space="preserve">The overhead rate applied to the Stipend calculation shall be equal to the Proposer’s current audited rate on file with the NYSTA.  An overhead rate of 115% will be applied for firms with no current rate on file.  </w:t>
      </w:r>
      <w:r w:rsidR="004D21C2">
        <w:rPr>
          <w:rFonts w:ascii="Arial" w:hAnsi="Arial"/>
          <w:sz w:val="22"/>
          <w:szCs w:val="22"/>
        </w:rPr>
        <w:t xml:space="preserve">Unallowable Proposer costs are described in </w:t>
      </w:r>
      <w:r w:rsidR="004D21C2" w:rsidRPr="003E3F82">
        <w:rPr>
          <w:rFonts w:ascii="Arial" w:hAnsi="Arial"/>
          <w:sz w:val="22"/>
          <w:szCs w:val="22"/>
        </w:rPr>
        <w:t>CFR-2011</w:t>
      </w:r>
      <w:r w:rsidR="004D21C2">
        <w:rPr>
          <w:rFonts w:ascii="Arial" w:hAnsi="Arial"/>
          <w:sz w:val="22"/>
          <w:szCs w:val="22"/>
        </w:rPr>
        <w:t xml:space="preserve"> </w:t>
      </w:r>
      <w:r w:rsidR="004D21C2" w:rsidRPr="003E3F82">
        <w:rPr>
          <w:rFonts w:ascii="Arial" w:hAnsi="Arial"/>
          <w:sz w:val="22"/>
          <w:szCs w:val="22"/>
        </w:rPr>
        <w:t>-</w:t>
      </w:r>
      <w:r w:rsidR="004D21C2">
        <w:rPr>
          <w:rFonts w:ascii="Arial" w:hAnsi="Arial"/>
          <w:sz w:val="22"/>
          <w:szCs w:val="22"/>
        </w:rPr>
        <w:t xml:space="preserve"> </w:t>
      </w:r>
      <w:r w:rsidR="004D21C2" w:rsidRPr="003E3F82">
        <w:rPr>
          <w:rFonts w:ascii="Arial" w:hAnsi="Arial"/>
          <w:sz w:val="22"/>
          <w:szCs w:val="22"/>
        </w:rPr>
        <w:t>title</w:t>
      </w:r>
      <w:r w:rsidR="004D21C2">
        <w:rPr>
          <w:rFonts w:ascii="Arial" w:hAnsi="Arial"/>
          <w:sz w:val="22"/>
          <w:szCs w:val="22"/>
        </w:rPr>
        <w:t xml:space="preserve"> </w:t>
      </w:r>
      <w:r w:rsidR="004D21C2" w:rsidRPr="003E3F82">
        <w:rPr>
          <w:rFonts w:ascii="Arial" w:hAnsi="Arial"/>
          <w:sz w:val="22"/>
          <w:szCs w:val="22"/>
        </w:rPr>
        <w:t>48</w:t>
      </w:r>
      <w:r w:rsidR="004D21C2">
        <w:rPr>
          <w:rFonts w:ascii="Arial" w:hAnsi="Arial"/>
          <w:sz w:val="22"/>
          <w:szCs w:val="22"/>
        </w:rPr>
        <w:t xml:space="preserve"> – </w:t>
      </w:r>
      <w:r w:rsidR="004D21C2" w:rsidRPr="003E3F82">
        <w:rPr>
          <w:rFonts w:ascii="Arial" w:hAnsi="Arial"/>
          <w:sz w:val="22"/>
          <w:szCs w:val="22"/>
        </w:rPr>
        <w:t>vol</w:t>
      </w:r>
      <w:r w:rsidR="004D21C2">
        <w:rPr>
          <w:rFonts w:ascii="Arial" w:hAnsi="Arial"/>
          <w:sz w:val="22"/>
          <w:szCs w:val="22"/>
        </w:rPr>
        <w:t xml:space="preserve">ume </w:t>
      </w:r>
      <w:r w:rsidR="004D21C2" w:rsidRPr="003E3F82">
        <w:rPr>
          <w:rFonts w:ascii="Arial" w:hAnsi="Arial"/>
          <w:sz w:val="22"/>
          <w:szCs w:val="22"/>
        </w:rPr>
        <w:t>1</w:t>
      </w:r>
      <w:r w:rsidR="004D21C2">
        <w:rPr>
          <w:rFonts w:ascii="Arial" w:hAnsi="Arial"/>
          <w:sz w:val="22"/>
          <w:szCs w:val="22"/>
        </w:rPr>
        <w:t xml:space="preserve"> </w:t>
      </w:r>
      <w:r w:rsidR="004D21C2" w:rsidRPr="003E3F82">
        <w:rPr>
          <w:rFonts w:ascii="Arial" w:hAnsi="Arial"/>
          <w:sz w:val="22"/>
          <w:szCs w:val="22"/>
        </w:rPr>
        <w:t>-</w:t>
      </w:r>
      <w:r w:rsidR="004D21C2">
        <w:rPr>
          <w:rFonts w:ascii="Arial" w:hAnsi="Arial"/>
          <w:sz w:val="22"/>
          <w:szCs w:val="22"/>
        </w:rPr>
        <w:t xml:space="preserve"> </w:t>
      </w:r>
      <w:r w:rsidR="004D21C2" w:rsidRPr="003E3F82">
        <w:rPr>
          <w:rFonts w:ascii="Arial" w:hAnsi="Arial"/>
          <w:sz w:val="22"/>
          <w:szCs w:val="22"/>
        </w:rPr>
        <w:t>part</w:t>
      </w:r>
      <w:r w:rsidR="004D21C2">
        <w:rPr>
          <w:rFonts w:ascii="Arial" w:hAnsi="Arial"/>
          <w:sz w:val="22"/>
          <w:szCs w:val="22"/>
        </w:rPr>
        <w:t xml:space="preserve"> </w:t>
      </w:r>
      <w:r w:rsidR="004D21C2" w:rsidRPr="003E3F82">
        <w:rPr>
          <w:rFonts w:ascii="Arial" w:hAnsi="Arial"/>
          <w:sz w:val="22"/>
          <w:szCs w:val="22"/>
        </w:rPr>
        <w:t>31</w:t>
      </w:r>
      <w:r w:rsidR="004D21C2">
        <w:rPr>
          <w:rFonts w:ascii="Arial" w:hAnsi="Arial"/>
          <w:sz w:val="22"/>
          <w:szCs w:val="22"/>
        </w:rPr>
        <w:t xml:space="preserve"> – subpart 31.6. The Proposer shall submit to </w:t>
      </w:r>
      <w:r w:rsidR="00314F2F">
        <w:rPr>
          <w:rFonts w:ascii="Arial" w:hAnsi="Arial"/>
          <w:sz w:val="22"/>
          <w:szCs w:val="22"/>
        </w:rPr>
        <w:t>NYSTA</w:t>
      </w:r>
      <w:r w:rsidR="004D21C2">
        <w:rPr>
          <w:rFonts w:ascii="Arial" w:hAnsi="Arial"/>
          <w:sz w:val="22"/>
          <w:szCs w:val="22"/>
        </w:rPr>
        <w:t xml:space="preserve"> copies of all substantiating documentation of Qualified Costs concurrently with the submission of its invoice for the Stipend Amount, and at any other time upon </w:t>
      </w:r>
      <w:r w:rsidR="00314F2F">
        <w:rPr>
          <w:rFonts w:ascii="Arial" w:hAnsi="Arial"/>
          <w:sz w:val="22"/>
          <w:szCs w:val="22"/>
        </w:rPr>
        <w:t>NYSTA</w:t>
      </w:r>
      <w:r w:rsidR="004D21C2">
        <w:rPr>
          <w:rFonts w:ascii="Arial" w:hAnsi="Arial"/>
          <w:sz w:val="22"/>
          <w:szCs w:val="22"/>
        </w:rPr>
        <w:t xml:space="preserve">’s request.  Failure of </w:t>
      </w:r>
      <w:r w:rsidR="004D21C2" w:rsidRPr="00BB7662">
        <w:rPr>
          <w:rFonts w:ascii="Arial" w:hAnsi="Arial"/>
          <w:sz w:val="22"/>
          <w:szCs w:val="22"/>
        </w:rPr>
        <w:t>the Proposer, the Proposer’s team, or third-parties acting at the direction of the Proposer</w:t>
      </w:r>
      <w:r w:rsidR="004D21C2">
        <w:rPr>
          <w:rFonts w:ascii="Arial" w:hAnsi="Arial"/>
          <w:sz w:val="22"/>
          <w:szCs w:val="22"/>
        </w:rPr>
        <w:t xml:space="preserve"> to maintain and retain sufficient records to allow audit or verification of Qualified Costs, or failure to allow </w:t>
      </w:r>
      <w:r w:rsidR="00314F2F">
        <w:rPr>
          <w:rFonts w:ascii="Arial" w:hAnsi="Arial"/>
          <w:sz w:val="22"/>
          <w:szCs w:val="22"/>
        </w:rPr>
        <w:t>NYSTA</w:t>
      </w:r>
      <w:r w:rsidR="004D21C2">
        <w:rPr>
          <w:rFonts w:ascii="Arial" w:hAnsi="Arial"/>
          <w:sz w:val="22"/>
          <w:szCs w:val="22"/>
        </w:rPr>
        <w:t xml:space="preserve"> or its agents access to the same, shall constitute a waiver of the right to any payment of a Stipend, and any Stipend Amount paid to the Proposer under this Agreement shall be immediately returned to the </w:t>
      </w:r>
      <w:r w:rsidR="00314F2F">
        <w:rPr>
          <w:rFonts w:ascii="Arial" w:hAnsi="Arial"/>
          <w:sz w:val="22"/>
          <w:szCs w:val="22"/>
        </w:rPr>
        <w:t>NYSTA</w:t>
      </w:r>
      <w:r w:rsidR="004D21C2">
        <w:rPr>
          <w:rFonts w:ascii="Arial" w:hAnsi="Arial"/>
          <w:sz w:val="22"/>
          <w:szCs w:val="22"/>
        </w:rPr>
        <w:t>.</w:t>
      </w:r>
    </w:p>
    <w:p w14:paraId="4E925E3E" w14:textId="77777777" w:rsidR="004D21C2" w:rsidRDefault="004D21C2" w:rsidP="004D21C2">
      <w:pPr>
        <w:ind w:firstLine="720"/>
        <w:jc w:val="both"/>
        <w:rPr>
          <w:rFonts w:ascii="Arial" w:hAnsi="Arial"/>
          <w:sz w:val="22"/>
          <w:szCs w:val="22"/>
        </w:rPr>
      </w:pPr>
    </w:p>
    <w:p w14:paraId="60364EC8" w14:textId="7C99B27E" w:rsidR="004D21C2" w:rsidRPr="00916577" w:rsidRDefault="004D21C2" w:rsidP="004D21C2">
      <w:pPr>
        <w:ind w:firstLine="720"/>
        <w:jc w:val="both"/>
        <w:rPr>
          <w:rFonts w:ascii="Arial" w:hAnsi="Arial"/>
          <w:bCs/>
          <w:sz w:val="22"/>
          <w:szCs w:val="22"/>
        </w:rPr>
      </w:pPr>
      <w:r w:rsidRPr="00916577">
        <w:rPr>
          <w:rFonts w:ascii="Arial" w:hAnsi="Arial"/>
          <w:sz w:val="22"/>
          <w:szCs w:val="22"/>
        </w:rPr>
        <w:t>F)</w:t>
      </w:r>
      <w:r w:rsidRPr="00916577">
        <w:rPr>
          <w:rFonts w:ascii="Arial" w:hAnsi="Arial"/>
          <w:sz w:val="22"/>
          <w:szCs w:val="22"/>
        </w:rPr>
        <w:tab/>
        <w:t xml:space="preserve">The Proposer must execute this </w:t>
      </w:r>
      <w:r>
        <w:rPr>
          <w:rFonts w:ascii="Arial" w:hAnsi="Arial"/>
          <w:sz w:val="22"/>
          <w:szCs w:val="22"/>
        </w:rPr>
        <w:t xml:space="preserve">Stipend </w:t>
      </w:r>
      <w:r w:rsidRPr="00916577">
        <w:rPr>
          <w:rFonts w:ascii="Arial" w:hAnsi="Arial"/>
          <w:sz w:val="22"/>
          <w:szCs w:val="22"/>
        </w:rPr>
        <w:t xml:space="preserve">Agreement and provide </w:t>
      </w:r>
      <w:r w:rsidR="00314F2F">
        <w:rPr>
          <w:rFonts w:ascii="Arial" w:hAnsi="Arial"/>
          <w:sz w:val="22"/>
          <w:szCs w:val="22"/>
        </w:rPr>
        <w:t>NYSTA</w:t>
      </w:r>
      <w:r w:rsidRPr="00916577">
        <w:rPr>
          <w:rFonts w:ascii="Arial" w:hAnsi="Arial"/>
          <w:sz w:val="22"/>
          <w:szCs w:val="22"/>
        </w:rPr>
        <w:t xml:space="preserve"> with the licenses required by Article </w:t>
      </w:r>
      <w:r>
        <w:rPr>
          <w:rFonts w:ascii="Arial" w:hAnsi="Arial"/>
          <w:sz w:val="22"/>
          <w:szCs w:val="22"/>
        </w:rPr>
        <w:t>3</w:t>
      </w:r>
      <w:r w:rsidRPr="00916577">
        <w:rPr>
          <w:rFonts w:ascii="Arial" w:hAnsi="Arial"/>
          <w:sz w:val="22"/>
          <w:szCs w:val="22"/>
        </w:rPr>
        <w:t xml:space="preserve"> </w:t>
      </w:r>
      <w:r w:rsidRPr="00ED3E6B">
        <w:rPr>
          <w:rFonts w:ascii="Arial" w:hAnsi="Arial"/>
          <w:sz w:val="22"/>
          <w:szCs w:val="22"/>
          <w:u w:val="single"/>
        </w:rPr>
        <w:t>no later than 20 calendar days</w:t>
      </w:r>
      <w:r w:rsidRPr="00916577">
        <w:rPr>
          <w:rFonts w:ascii="Arial" w:hAnsi="Arial"/>
          <w:sz w:val="22"/>
          <w:szCs w:val="22"/>
        </w:rPr>
        <w:t xml:space="preserve"> </w:t>
      </w:r>
      <w:r>
        <w:rPr>
          <w:rFonts w:ascii="Arial" w:hAnsi="Arial"/>
          <w:sz w:val="22"/>
          <w:szCs w:val="22"/>
        </w:rPr>
        <w:t>after</w:t>
      </w:r>
      <w:r w:rsidRPr="00916577">
        <w:rPr>
          <w:rFonts w:ascii="Arial" w:hAnsi="Arial"/>
          <w:sz w:val="22"/>
          <w:szCs w:val="22"/>
        </w:rPr>
        <w:t xml:space="preserve"> the </w:t>
      </w:r>
      <w:ins w:id="471" w:author="Elias, Tina" w:date="2019-02-14T09:03:00Z">
        <w:r w:rsidR="008E6109">
          <w:rPr>
            <w:rFonts w:ascii="Arial" w:hAnsi="Arial"/>
            <w:sz w:val="22"/>
            <w:szCs w:val="22"/>
          </w:rPr>
          <w:t xml:space="preserve">Price </w:t>
        </w:r>
      </w:ins>
      <w:r>
        <w:rPr>
          <w:rFonts w:ascii="Arial" w:hAnsi="Arial"/>
          <w:sz w:val="22"/>
          <w:szCs w:val="22"/>
        </w:rPr>
        <w:t>Proposal Due Date</w:t>
      </w:r>
      <w:r w:rsidRPr="00916577">
        <w:rPr>
          <w:rFonts w:ascii="Arial" w:hAnsi="Arial"/>
          <w:sz w:val="22"/>
          <w:szCs w:val="22"/>
        </w:rPr>
        <w:t xml:space="preserve">.  Extensions may be granted at the sole discretion of </w:t>
      </w:r>
      <w:r w:rsidR="00314F2F">
        <w:rPr>
          <w:rFonts w:ascii="Arial" w:hAnsi="Arial"/>
          <w:sz w:val="22"/>
          <w:szCs w:val="22"/>
        </w:rPr>
        <w:t>NYSTA</w:t>
      </w:r>
      <w:r w:rsidRPr="00916577">
        <w:rPr>
          <w:rFonts w:ascii="Arial" w:hAnsi="Arial"/>
          <w:sz w:val="22"/>
          <w:szCs w:val="22"/>
        </w:rPr>
        <w:t>.</w:t>
      </w:r>
    </w:p>
    <w:p w14:paraId="1E793BD4" w14:textId="77777777" w:rsidR="004D21C2" w:rsidRDefault="004D21C2" w:rsidP="004D21C2">
      <w:pPr>
        <w:ind w:firstLine="720"/>
        <w:jc w:val="both"/>
        <w:rPr>
          <w:rFonts w:ascii="Arial" w:hAnsi="Arial"/>
          <w:sz w:val="22"/>
          <w:szCs w:val="22"/>
        </w:rPr>
      </w:pPr>
    </w:p>
    <w:p w14:paraId="2BF90072" w14:textId="77777777" w:rsidR="004D21C2" w:rsidRDefault="004D21C2" w:rsidP="004D21C2">
      <w:pPr>
        <w:ind w:firstLine="720"/>
        <w:jc w:val="both"/>
        <w:rPr>
          <w:rFonts w:ascii="Arial" w:hAnsi="Arial"/>
          <w:sz w:val="22"/>
          <w:szCs w:val="22"/>
        </w:rPr>
      </w:pPr>
      <w:r>
        <w:rPr>
          <w:rFonts w:ascii="Arial" w:hAnsi="Arial"/>
          <w:sz w:val="22"/>
          <w:szCs w:val="22"/>
        </w:rPr>
        <w:t>G)</w:t>
      </w:r>
      <w:r>
        <w:rPr>
          <w:rFonts w:ascii="Arial" w:hAnsi="Arial"/>
          <w:sz w:val="22"/>
          <w:szCs w:val="22"/>
        </w:rPr>
        <w:tab/>
        <w:t xml:space="preserve">A failure by any Proposer to comply with Article 4(F) constitutes a waiver to the right to any payment of a Stipend </w:t>
      </w:r>
    </w:p>
    <w:p w14:paraId="0A92D362" w14:textId="77777777" w:rsidR="004D21C2" w:rsidRDefault="004D21C2" w:rsidP="004D21C2">
      <w:pPr>
        <w:ind w:firstLine="720"/>
        <w:jc w:val="both"/>
        <w:rPr>
          <w:rFonts w:ascii="Arial" w:hAnsi="Arial"/>
          <w:sz w:val="22"/>
          <w:szCs w:val="22"/>
        </w:rPr>
      </w:pPr>
    </w:p>
    <w:p w14:paraId="3DC41265" w14:textId="1D60E0B1" w:rsidR="004D21C2" w:rsidRPr="0012653A" w:rsidRDefault="004D21C2" w:rsidP="004D21C2">
      <w:pPr>
        <w:ind w:firstLine="720"/>
        <w:jc w:val="both"/>
        <w:rPr>
          <w:rFonts w:ascii="Arial" w:hAnsi="Arial"/>
          <w:sz w:val="22"/>
          <w:szCs w:val="22"/>
        </w:rPr>
      </w:pPr>
      <w:r>
        <w:rPr>
          <w:rFonts w:ascii="Arial" w:hAnsi="Arial"/>
          <w:sz w:val="22"/>
          <w:szCs w:val="22"/>
        </w:rPr>
        <w:t>H</w:t>
      </w:r>
      <w:r w:rsidRPr="00644D10">
        <w:rPr>
          <w:rFonts w:ascii="Arial" w:hAnsi="Arial"/>
          <w:sz w:val="22"/>
          <w:szCs w:val="22"/>
        </w:rPr>
        <w:t>)</w:t>
      </w:r>
      <w:r w:rsidRPr="00644D10">
        <w:rPr>
          <w:rFonts w:ascii="Arial" w:hAnsi="Arial"/>
          <w:sz w:val="22"/>
          <w:szCs w:val="22"/>
        </w:rPr>
        <w:tab/>
      </w:r>
      <w:r>
        <w:rPr>
          <w:rFonts w:ascii="Arial" w:hAnsi="Arial"/>
          <w:sz w:val="22"/>
          <w:szCs w:val="22"/>
        </w:rPr>
        <w:t xml:space="preserve">Subject to the requirements and limitations set forth herein, </w:t>
      </w:r>
      <w:r w:rsidR="00314F2F">
        <w:rPr>
          <w:rFonts w:ascii="Arial" w:hAnsi="Arial"/>
          <w:sz w:val="22"/>
          <w:szCs w:val="22"/>
        </w:rPr>
        <w:t>NYSTA</w:t>
      </w:r>
      <w:r w:rsidRPr="00644D10">
        <w:rPr>
          <w:rFonts w:ascii="Arial" w:hAnsi="Arial"/>
          <w:sz w:val="22"/>
          <w:szCs w:val="22"/>
        </w:rPr>
        <w:t xml:space="preserve"> shall pay to the </w:t>
      </w:r>
      <w:r>
        <w:rPr>
          <w:rFonts w:ascii="Arial" w:hAnsi="Arial"/>
          <w:sz w:val="22"/>
          <w:szCs w:val="22"/>
        </w:rPr>
        <w:t>Proposer</w:t>
      </w:r>
      <w:r w:rsidRPr="00644D10">
        <w:rPr>
          <w:rFonts w:ascii="Arial" w:hAnsi="Arial"/>
          <w:sz w:val="22"/>
          <w:szCs w:val="22"/>
        </w:rPr>
        <w:t xml:space="preserve">, and the </w:t>
      </w:r>
      <w:r>
        <w:rPr>
          <w:rFonts w:ascii="Arial" w:hAnsi="Arial"/>
          <w:sz w:val="22"/>
          <w:szCs w:val="22"/>
        </w:rPr>
        <w:t>Proposer</w:t>
      </w:r>
      <w:r w:rsidRPr="00644D10">
        <w:rPr>
          <w:rFonts w:ascii="Arial" w:hAnsi="Arial"/>
          <w:sz w:val="22"/>
          <w:szCs w:val="22"/>
        </w:rPr>
        <w:t xml:space="preserve"> agrees to accept as full compensation for its </w:t>
      </w:r>
      <w:r>
        <w:rPr>
          <w:rFonts w:ascii="Arial" w:hAnsi="Arial"/>
          <w:sz w:val="22"/>
          <w:szCs w:val="22"/>
        </w:rPr>
        <w:t>Work Product</w:t>
      </w:r>
      <w:r w:rsidRPr="00644D10">
        <w:rPr>
          <w:rFonts w:ascii="Arial" w:hAnsi="Arial"/>
          <w:sz w:val="22"/>
          <w:szCs w:val="22"/>
        </w:rPr>
        <w:t xml:space="preserve">, </w:t>
      </w:r>
      <w:r>
        <w:rPr>
          <w:rFonts w:ascii="Arial" w:hAnsi="Arial"/>
          <w:sz w:val="22"/>
          <w:szCs w:val="22"/>
        </w:rPr>
        <w:t>an amount (the “Stipend Amount”)</w:t>
      </w:r>
      <w:r w:rsidRPr="00950C64">
        <w:rPr>
          <w:rFonts w:ascii="Arial" w:hAnsi="Arial"/>
          <w:sz w:val="22"/>
          <w:szCs w:val="22"/>
        </w:rPr>
        <w:t xml:space="preserve"> </w:t>
      </w:r>
      <w:r>
        <w:rPr>
          <w:rFonts w:ascii="Arial" w:hAnsi="Arial"/>
          <w:sz w:val="22"/>
          <w:szCs w:val="22"/>
        </w:rPr>
        <w:t>equal the Proposer’s total Qualified Costs, as substantiated in accordance with (D) &amp; (E), above, not to exceed $</w:t>
      </w:r>
      <w:r w:rsidR="009640C9">
        <w:rPr>
          <w:rFonts w:ascii="Arial" w:hAnsi="Arial"/>
          <w:sz w:val="22"/>
          <w:szCs w:val="22"/>
        </w:rPr>
        <w:t>3</w:t>
      </w:r>
      <w:r w:rsidR="009D59C3">
        <w:rPr>
          <w:rFonts w:ascii="Arial" w:hAnsi="Arial"/>
          <w:sz w:val="22"/>
          <w:szCs w:val="22"/>
        </w:rPr>
        <w:t>5</w:t>
      </w:r>
      <w:r w:rsidR="009640C9">
        <w:rPr>
          <w:rFonts w:ascii="Arial" w:hAnsi="Arial"/>
          <w:sz w:val="22"/>
          <w:szCs w:val="22"/>
        </w:rPr>
        <w:t>0</w:t>
      </w:r>
      <w:r w:rsidR="00EA2543">
        <w:rPr>
          <w:rFonts w:ascii="Arial" w:hAnsi="Arial"/>
          <w:sz w:val="22"/>
          <w:szCs w:val="22"/>
        </w:rPr>
        <w:t>,000</w:t>
      </w:r>
      <w:r w:rsidR="009640C9">
        <w:rPr>
          <w:rFonts w:ascii="Arial" w:hAnsi="Arial"/>
          <w:sz w:val="22"/>
          <w:szCs w:val="22"/>
        </w:rPr>
        <w:t>.00</w:t>
      </w:r>
      <w:r>
        <w:rPr>
          <w:rFonts w:ascii="Arial" w:hAnsi="Arial"/>
          <w:sz w:val="22"/>
          <w:szCs w:val="22"/>
        </w:rPr>
        <w:t>.</w:t>
      </w:r>
    </w:p>
    <w:p w14:paraId="26028496" w14:textId="77777777" w:rsidR="004D21C2" w:rsidRPr="0012653A" w:rsidRDefault="004D21C2" w:rsidP="004D21C2">
      <w:pPr>
        <w:ind w:firstLine="720"/>
        <w:jc w:val="both"/>
        <w:rPr>
          <w:rFonts w:ascii="Arial" w:hAnsi="Arial"/>
          <w:sz w:val="22"/>
          <w:szCs w:val="22"/>
        </w:rPr>
      </w:pPr>
      <w:r w:rsidRPr="0012653A">
        <w:rPr>
          <w:rFonts w:ascii="Arial" w:hAnsi="Arial"/>
          <w:sz w:val="22"/>
          <w:szCs w:val="22"/>
        </w:rPr>
        <w:tab/>
      </w:r>
    </w:p>
    <w:p w14:paraId="49A52471" w14:textId="77777777"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5.  </w:t>
      </w:r>
      <w:r w:rsidRPr="0012653A">
        <w:rPr>
          <w:rFonts w:ascii="Arial" w:hAnsi="Arial"/>
          <w:b/>
          <w:bCs/>
          <w:sz w:val="22"/>
          <w:szCs w:val="22"/>
        </w:rPr>
        <w:t>PAYMENT OF STIPEND AND WAIVER OF CLAIMS</w:t>
      </w:r>
      <w:r w:rsidRPr="0012653A">
        <w:rPr>
          <w:rStyle w:val="StyleTimesNewRoman"/>
          <w:rFonts w:ascii="Arial" w:hAnsi="Arial"/>
          <w:szCs w:val="22"/>
        </w:rPr>
        <w:t>.</w:t>
      </w:r>
    </w:p>
    <w:p w14:paraId="5F73D47F" w14:textId="77777777" w:rsidR="004D21C2" w:rsidRPr="0012653A" w:rsidRDefault="004D21C2" w:rsidP="004D21C2">
      <w:pPr>
        <w:ind w:firstLine="720"/>
        <w:jc w:val="both"/>
        <w:rPr>
          <w:rFonts w:ascii="Arial" w:hAnsi="Arial"/>
        </w:rPr>
      </w:pPr>
    </w:p>
    <w:p w14:paraId="79ABF6FB" w14:textId="4ABC6966" w:rsidR="004D21C2" w:rsidRPr="0012653A" w:rsidRDefault="004D21C2" w:rsidP="004D21C2">
      <w:pPr>
        <w:ind w:firstLine="720"/>
        <w:jc w:val="both"/>
        <w:rPr>
          <w:rFonts w:ascii="Arial" w:hAnsi="Arial"/>
          <w:sz w:val="22"/>
          <w:szCs w:val="22"/>
        </w:rPr>
      </w:pPr>
      <w:r w:rsidRPr="0012653A">
        <w:rPr>
          <w:rFonts w:ascii="Arial" w:hAnsi="Arial"/>
          <w:sz w:val="22"/>
          <w:szCs w:val="22"/>
        </w:rPr>
        <w:t>A)</w:t>
      </w:r>
      <w:r w:rsidRPr="0012653A">
        <w:rPr>
          <w:rFonts w:ascii="Arial" w:hAnsi="Arial"/>
          <w:sz w:val="22"/>
          <w:szCs w:val="22"/>
        </w:rPr>
        <w:tab/>
        <w:t xml:space="preserve">The Proposer is required, if it is a foreign or out of state corporation or entity, to obtain and submit the required tax clearance certificate to </w:t>
      </w:r>
      <w:r w:rsidR="00314F2F">
        <w:rPr>
          <w:rFonts w:ascii="Arial" w:hAnsi="Arial"/>
          <w:sz w:val="22"/>
          <w:szCs w:val="22"/>
        </w:rPr>
        <w:t>NYSTA</w:t>
      </w:r>
      <w:r w:rsidRPr="0012653A">
        <w:rPr>
          <w:rFonts w:ascii="Arial" w:hAnsi="Arial"/>
          <w:sz w:val="22"/>
          <w:szCs w:val="22"/>
        </w:rPr>
        <w:t xml:space="preserve"> to enable the processing of the payment of the Stipend Amount.  It should be noted that any time taken to satisfy or furnish this tax clearance certificate shall extend any required payment date by an equal period of time.</w:t>
      </w:r>
    </w:p>
    <w:p w14:paraId="552EFC22" w14:textId="77777777" w:rsidR="004D21C2" w:rsidRPr="0012653A" w:rsidRDefault="004D21C2" w:rsidP="004D21C2">
      <w:pPr>
        <w:ind w:firstLine="720"/>
        <w:jc w:val="both"/>
        <w:rPr>
          <w:rFonts w:ascii="Arial" w:hAnsi="Arial"/>
          <w:sz w:val="22"/>
          <w:szCs w:val="22"/>
        </w:rPr>
      </w:pPr>
    </w:p>
    <w:p w14:paraId="068B956C" w14:textId="3FE79A77" w:rsidR="004D21C2" w:rsidRDefault="004D21C2" w:rsidP="004D21C2">
      <w:pPr>
        <w:ind w:firstLine="720"/>
        <w:jc w:val="both"/>
        <w:rPr>
          <w:rFonts w:ascii="Arial" w:hAnsi="Arial"/>
          <w:sz w:val="22"/>
          <w:szCs w:val="22"/>
        </w:rPr>
      </w:pPr>
      <w:r w:rsidRPr="0012653A">
        <w:rPr>
          <w:rFonts w:ascii="Arial" w:hAnsi="Arial"/>
          <w:sz w:val="22"/>
          <w:szCs w:val="22"/>
        </w:rPr>
        <w:t>B)</w:t>
      </w:r>
      <w:r w:rsidRPr="0012653A">
        <w:rPr>
          <w:rFonts w:ascii="Arial" w:hAnsi="Arial"/>
          <w:sz w:val="22"/>
          <w:szCs w:val="22"/>
        </w:rPr>
        <w:tab/>
        <w:t xml:space="preserve">Acceptance by the Proposer of payment of the Stipend Amount from </w:t>
      </w:r>
      <w:r w:rsidR="00314F2F">
        <w:rPr>
          <w:rFonts w:ascii="Arial" w:hAnsi="Arial"/>
          <w:sz w:val="22"/>
          <w:szCs w:val="22"/>
        </w:rPr>
        <w:t>NYSTA</w:t>
      </w:r>
      <w:r w:rsidRPr="0012653A">
        <w:rPr>
          <w:rFonts w:ascii="Arial" w:hAnsi="Arial"/>
          <w:sz w:val="22"/>
          <w:szCs w:val="22"/>
        </w:rPr>
        <w:t xml:space="preserve"> shall constitute a waiver by the Proposer of any and all rights, equitable or</w:t>
      </w:r>
      <w:r>
        <w:rPr>
          <w:rFonts w:ascii="Arial" w:hAnsi="Arial"/>
          <w:sz w:val="22"/>
          <w:szCs w:val="22"/>
        </w:rPr>
        <w:t xml:space="preserve"> otherwise, to bring any claim or protest </w:t>
      </w:r>
      <w:r w:rsidRPr="0012653A">
        <w:rPr>
          <w:rFonts w:ascii="Arial" w:hAnsi="Arial"/>
          <w:sz w:val="22"/>
          <w:szCs w:val="22"/>
        </w:rPr>
        <w:t xml:space="preserve">against either of </w:t>
      </w:r>
      <w:r w:rsidR="00314F2F">
        <w:rPr>
          <w:rFonts w:ascii="Arial" w:hAnsi="Arial"/>
          <w:sz w:val="22"/>
          <w:szCs w:val="22"/>
        </w:rPr>
        <w:t>NYSTA</w:t>
      </w:r>
      <w:r w:rsidRPr="0012653A">
        <w:rPr>
          <w:rFonts w:ascii="Arial" w:hAnsi="Arial"/>
          <w:sz w:val="22"/>
          <w:szCs w:val="22"/>
        </w:rPr>
        <w:t xml:space="preserve"> or the State of New York, or any of their officers, directors, agents, employees, representatives or advisers and their successors and assigns, in connection with the procurement of the Project, including, without limitation, the procurement process, any award of the Contract or any cancellation of the procurement. </w:t>
      </w:r>
    </w:p>
    <w:p w14:paraId="33F00762" w14:textId="77777777" w:rsidR="004D21C2" w:rsidRDefault="004D21C2" w:rsidP="004D21C2">
      <w:pPr>
        <w:ind w:firstLine="720"/>
        <w:jc w:val="both"/>
        <w:rPr>
          <w:rFonts w:ascii="Arial" w:hAnsi="Arial"/>
          <w:sz w:val="22"/>
          <w:szCs w:val="22"/>
        </w:rPr>
      </w:pPr>
    </w:p>
    <w:p w14:paraId="1A580874" w14:textId="7A6AB76B" w:rsidR="004D21C2" w:rsidRDefault="004D21C2" w:rsidP="004D21C2">
      <w:pPr>
        <w:ind w:firstLine="720"/>
        <w:jc w:val="both"/>
        <w:rPr>
          <w:rStyle w:val="StyleTimesNewRoman"/>
          <w:rFonts w:ascii="Arial" w:hAnsi="Arial"/>
          <w:szCs w:val="22"/>
        </w:rPr>
      </w:pPr>
      <w:r>
        <w:rPr>
          <w:rFonts w:ascii="Arial" w:hAnsi="Arial"/>
          <w:b/>
          <w:sz w:val="22"/>
          <w:szCs w:val="22"/>
        </w:rPr>
        <w:t>ARTICLE 6</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’S PROJECT MANAGER.</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’s Project Manager:</w:t>
      </w:r>
    </w:p>
    <w:p w14:paraId="3E49196A" w14:textId="77777777" w:rsidR="004D21C2" w:rsidRPr="0012653A" w:rsidRDefault="004D21C2" w:rsidP="004D21C2">
      <w:pPr>
        <w:ind w:firstLine="720"/>
        <w:jc w:val="both"/>
        <w:rPr>
          <w:rFonts w:ascii="Arial" w:hAnsi="Arial"/>
          <w:sz w:val="22"/>
          <w:szCs w:val="22"/>
        </w:rPr>
      </w:pPr>
    </w:p>
    <w:p w14:paraId="1560D818"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lastRenderedPageBreak/>
        <w:t>Name:</w:t>
      </w:r>
      <w:r w:rsidRPr="0012653A">
        <w:rPr>
          <w:rStyle w:val="StyleTimesNewRoman"/>
          <w:rFonts w:ascii="Arial" w:hAnsi="Arial"/>
          <w:szCs w:val="22"/>
        </w:rPr>
        <w:tab/>
      </w:r>
      <w:r w:rsidRPr="0012653A">
        <w:rPr>
          <w:rStyle w:val="StyleTimesNewRoman"/>
          <w:rFonts w:ascii="Arial" w:hAnsi="Arial"/>
          <w:szCs w:val="22"/>
        </w:rPr>
        <w:tab/>
      </w:r>
      <w:r w:rsidRPr="006B4E28">
        <w:rPr>
          <w:rStyle w:val="StyleTimesNewRoman"/>
          <w:rFonts w:ascii="Arial" w:hAnsi="Arial"/>
          <w:szCs w:val="22"/>
        </w:rPr>
        <w:t>Timothy Conway</w:t>
      </w:r>
    </w:p>
    <w:p w14:paraId="3F4EC95D"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Pr>
          <w:rFonts w:ascii="Arial" w:hAnsi="Arial"/>
          <w:sz w:val="22"/>
          <w:szCs w:val="22"/>
        </w:rPr>
        <w:t>Project Manager</w:t>
      </w:r>
    </w:p>
    <w:p w14:paraId="4C8FDAE9" w14:textId="6FB9402E"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005C18B7">
        <w:rPr>
          <w:rFonts w:ascii="Arial" w:hAnsi="Arial"/>
          <w:sz w:val="22"/>
          <w:szCs w:val="22"/>
        </w:rPr>
        <w:t>200 Southern Blvd., Albany, NY 12209</w:t>
      </w:r>
    </w:p>
    <w:p w14:paraId="45CE0C96" w14:textId="0CC569F3"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005C18B7">
        <w:rPr>
          <w:rStyle w:val="StyleTimesNewRoman"/>
          <w:rFonts w:ascii="Arial" w:hAnsi="Arial"/>
          <w:szCs w:val="22"/>
        </w:rPr>
        <w:t>518-436-2988</w:t>
      </w:r>
    </w:p>
    <w:p w14:paraId="0CC5BE92" w14:textId="5BAECA54" w:rsidR="004D21C2" w:rsidRPr="0012653A" w:rsidRDefault="004D21C2" w:rsidP="004D21C2">
      <w:pPr>
        <w:ind w:firstLine="720"/>
        <w:jc w:val="both"/>
        <w:rPr>
          <w:rFonts w:ascii="Arial" w:hAnsi="Arial"/>
          <w:sz w:val="22"/>
          <w:szCs w:val="22"/>
          <w:u w:val="single"/>
        </w:rPr>
      </w:pPr>
      <w:r w:rsidRPr="0012653A">
        <w:rPr>
          <w:rStyle w:val="StyleTimesNewRoman"/>
          <w:rFonts w:ascii="Arial" w:hAnsi="Arial"/>
          <w:szCs w:val="22"/>
        </w:rPr>
        <w:t>Email:</w:t>
      </w:r>
      <w:r w:rsidRPr="0012653A">
        <w:rPr>
          <w:rStyle w:val="StyleTimesNewRoman"/>
          <w:rFonts w:ascii="Arial" w:hAnsi="Arial"/>
          <w:szCs w:val="22"/>
        </w:rPr>
        <w:tab/>
      </w:r>
      <w:r w:rsidRPr="0012653A">
        <w:rPr>
          <w:rStyle w:val="StyleTimesNewRoman"/>
          <w:rFonts w:ascii="Arial" w:hAnsi="Arial"/>
          <w:szCs w:val="22"/>
        </w:rPr>
        <w:tab/>
      </w:r>
      <w:r w:rsidR="005C18B7">
        <w:rPr>
          <w:rFonts w:ascii="Arial" w:hAnsi="Arial"/>
          <w:sz w:val="22"/>
          <w:szCs w:val="22"/>
        </w:rPr>
        <w:t>Timothy.Conway@thruway.ny.gov</w:t>
      </w:r>
    </w:p>
    <w:p w14:paraId="26D39246" w14:textId="77777777" w:rsidR="000B0035" w:rsidRDefault="000B0035" w:rsidP="004D21C2">
      <w:pPr>
        <w:ind w:firstLine="720"/>
        <w:jc w:val="both"/>
        <w:rPr>
          <w:rFonts w:ascii="Arial" w:hAnsi="Arial"/>
          <w:b/>
          <w:sz w:val="22"/>
          <w:szCs w:val="22"/>
        </w:rPr>
      </w:pPr>
    </w:p>
    <w:p w14:paraId="4C7E9BC9" w14:textId="14B60B13" w:rsidR="004D21C2" w:rsidRDefault="004D21C2" w:rsidP="004D21C2">
      <w:pPr>
        <w:ind w:firstLine="720"/>
        <w:jc w:val="both"/>
        <w:rPr>
          <w:rFonts w:ascii="Arial" w:hAnsi="Arial"/>
          <w:sz w:val="22"/>
          <w:szCs w:val="22"/>
        </w:rPr>
      </w:pPr>
      <w:r>
        <w:rPr>
          <w:rFonts w:ascii="Arial" w:hAnsi="Arial"/>
          <w:b/>
          <w:sz w:val="22"/>
          <w:szCs w:val="22"/>
        </w:rPr>
        <w:t>ARTICLE 7</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PROPOSER’S PERSONNEL.</w:t>
      </w:r>
      <w:r>
        <w:rPr>
          <w:rFonts w:ascii="Arial" w:hAnsi="Arial"/>
          <w:b/>
          <w:sz w:val="22"/>
          <w:szCs w:val="22"/>
        </w:rPr>
        <w:t xml:space="preserve">  </w:t>
      </w:r>
      <w:r w:rsidRPr="0012653A">
        <w:rPr>
          <w:rFonts w:ascii="Arial" w:hAnsi="Arial"/>
          <w:sz w:val="22"/>
          <w:szCs w:val="22"/>
        </w:rPr>
        <w:t>The following person, or his/her successor, is the Proposer’s Authorized Representative:</w:t>
      </w:r>
    </w:p>
    <w:p w14:paraId="302B4F34" w14:textId="77777777" w:rsidR="004D21C2" w:rsidRPr="0012653A" w:rsidRDefault="004D21C2" w:rsidP="004D21C2">
      <w:pPr>
        <w:rPr>
          <w:rStyle w:val="StyleTimesNewRoman"/>
          <w:rFonts w:ascii="Arial" w:hAnsi="Arial"/>
          <w:szCs w:val="22"/>
        </w:rPr>
      </w:pPr>
    </w:p>
    <w:p w14:paraId="088A47EC" w14:textId="77777777" w:rsidR="004D21C2" w:rsidRDefault="004D21C2" w:rsidP="004D21C2">
      <w:pPr>
        <w:ind w:left="720"/>
        <w:jc w:val="both"/>
        <w:rPr>
          <w:rFonts w:ascii="Arial" w:hAnsi="Arial"/>
          <w:sz w:val="22"/>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p>
    <w:p w14:paraId="3BF5EDE5"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Address:</w:t>
      </w:r>
      <w:r w:rsidRPr="0012653A">
        <w:rPr>
          <w:rStyle w:val="StyleTimesNewRoman"/>
          <w:rFonts w:ascii="Arial" w:hAnsi="Arial"/>
          <w:szCs w:val="22"/>
        </w:rPr>
        <w:tab/>
      </w:r>
    </w:p>
    <w:p w14:paraId="64B436C4"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p>
    <w:p w14:paraId="70A5EF77" w14:textId="77777777" w:rsidR="004D21C2" w:rsidRPr="00173188" w:rsidRDefault="004D21C2" w:rsidP="004D21C2">
      <w:pPr>
        <w:ind w:left="720"/>
        <w:jc w:val="both"/>
        <w:rPr>
          <w:rFonts w:ascii="Arial" w:hAnsi="Arial"/>
          <w:sz w:val="22"/>
          <w:szCs w:val="22"/>
          <w:u w:val="single"/>
        </w:rPr>
      </w:pP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Pr>
          <w:rFonts w:ascii="Arial" w:hAnsi="Arial"/>
          <w:sz w:val="22"/>
          <w:szCs w:val="22"/>
        </w:rPr>
        <w:t xml:space="preserve"> </w:t>
      </w:r>
    </w:p>
    <w:p w14:paraId="28E0A882" w14:textId="77777777" w:rsidR="004D21C2" w:rsidRPr="0012653A" w:rsidRDefault="004D21C2" w:rsidP="004D21C2">
      <w:pPr>
        <w:ind w:firstLine="720"/>
        <w:jc w:val="both"/>
        <w:rPr>
          <w:rFonts w:ascii="Arial" w:hAnsi="Arial"/>
        </w:rPr>
      </w:pPr>
    </w:p>
    <w:p w14:paraId="4DAD5BDE" w14:textId="64707052" w:rsidR="004D21C2" w:rsidRDefault="004D21C2" w:rsidP="004D21C2">
      <w:pPr>
        <w:keepNext/>
        <w:keepLines/>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NEW YORK STATE FINANCE LAW §§ 139-J AND 139-K CERTIFICATION</w:t>
      </w:r>
      <w:r>
        <w:rPr>
          <w:rFonts w:ascii="Arial" w:hAnsi="Arial"/>
          <w:b/>
          <w:sz w:val="22"/>
          <w:szCs w:val="22"/>
        </w:rPr>
        <w:t xml:space="preserve">.  </w:t>
      </w:r>
      <w:r w:rsidRPr="0012653A">
        <w:rPr>
          <w:rFonts w:ascii="Arial" w:hAnsi="Arial"/>
          <w:sz w:val="22"/>
          <w:szCs w:val="22"/>
        </w:rPr>
        <w:t>By execution of this Agreement, the Proposer certifies that all information the</w:t>
      </w:r>
      <w:r w:rsidRPr="0012653A">
        <w:rPr>
          <w:rFonts w:ascii="Arial" w:hAnsi="Arial"/>
          <w:i/>
          <w:sz w:val="22"/>
          <w:szCs w:val="22"/>
        </w:rPr>
        <w:t xml:space="preserve"> </w:t>
      </w:r>
      <w:r w:rsidRPr="0012653A">
        <w:rPr>
          <w:rFonts w:ascii="Arial" w:hAnsi="Arial"/>
          <w:sz w:val="22"/>
          <w:szCs w:val="22"/>
        </w:rPr>
        <w:t xml:space="preserve">Proposer has provided to </w:t>
      </w:r>
      <w:r w:rsidR="00314F2F">
        <w:rPr>
          <w:rFonts w:ascii="Arial" w:hAnsi="Arial"/>
          <w:sz w:val="22"/>
          <w:szCs w:val="22"/>
        </w:rPr>
        <w:t>NYSTA</w:t>
      </w:r>
      <w:r w:rsidRPr="0012653A">
        <w:rPr>
          <w:rFonts w:ascii="Arial" w:hAnsi="Arial"/>
          <w:sz w:val="22"/>
          <w:szCs w:val="22"/>
        </w:rPr>
        <w:t xml:space="preserve"> with respect to New York State Finance Law §§ 139-j and 139-k is complete, true and accurate.</w:t>
      </w:r>
      <w:r w:rsidRPr="0012653A">
        <w:rPr>
          <w:rFonts w:ascii="Arial" w:hAnsi="Arial"/>
          <w:b/>
          <w:sz w:val="22"/>
          <w:szCs w:val="22"/>
        </w:rPr>
        <w:t xml:space="preserve"> </w:t>
      </w:r>
      <w:r w:rsidR="00314F2F">
        <w:rPr>
          <w:rFonts w:ascii="Arial" w:hAnsi="Arial"/>
          <w:sz w:val="22"/>
          <w:szCs w:val="22"/>
        </w:rPr>
        <w:t>NYSTA</w:t>
      </w:r>
      <w:r w:rsidRPr="0012653A">
        <w:rPr>
          <w:rFonts w:ascii="Arial" w:hAnsi="Arial"/>
          <w:sz w:val="22"/>
          <w:szCs w:val="22"/>
        </w:rPr>
        <w:t xml:space="preserve"> shall have the right to terminate this Agreement if </w:t>
      </w:r>
      <w:r w:rsidR="00314F2F">
        <w:rPr>
          <w:rFonts w:ascii="Arial" w:hAnsi="Arial"/>
          <w:sz w:val="22"/>
          <w:szCs w:val="22"/>
        </w:rPr>
        <w:t>NYSTA</w:t>
      </w:r>
      <w:r w:rsidRPr="0012653A">
        <w:rPr>
          <w:rFonts w:ascii="Arial" w:hAnsi="Arial"/>
          <w:sz w:val="22"/>
          <w:szCs w:val="22"/>
        </w:rPr>
        <w:t xml:space="preserve"> finds that the certification made by Proposer in accordance with New York State Finance Law §§ 139-j and 139-k was intentionally false or intentionally incomplete.</w:t>
      </w:r>
    </w:p>
    <w:p w14:paraId="0EAA28EC" w14:textId="77777777" w:rsidR="004D21C2" w:rsidRDefault="004D21C2" w:rsidP="004D21C2">
      <w:pPr>
        <w:keepNext/>
        <w:keepLines/>
        <w:ind w:firstLine="720"/>
        <w:jc w:val="both"/>
        <w:rPr>
          <w:rFonts w:ascii="Arial" w:hAnsi="Arial"/>
          <w:sz w:val="22"/>
          <w:szCs w:val="22"/>
        </w:rPr>
      </w:pPr>
    </w:p>
    <w:p w14:paraId="30F08DF9"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9.  MISCELLANEOUS TERMS.</w:t>
      </w:r>
    </w:p>
    <w:p w14:paraId="178351B1" w14:textId="21E2E5F3" w:rsidR="004D21C2" w:rsidRDefault="004D21C2" w:rsidP="00192D45">
      <w:pPr>
        <w:keepNext/>
        <w:keepLines/>
        <w:spacing w:after="120"/>
        <w:ind w:firstLine="720"/>
        <w:jc w:val="both"/>
        <w:rPr>
          <w:rFonts w:ascii="Arial" w:hAnsi="Arial"/>
          <w:sz w:val="22"/>
          <w:szCs w:val="22"/>
        </w:rPr>
      </w:pPr>
      <w:r w:rsidRPr="00E6390E">
        <w:rPr>
          <w:rFonts w:ascii="Arial" w:hAnsi="Arial"/>
          <w:sz w:val="22"/>
          <w:szCs w:val="22"/>
        </w:rPr>
        <w:t>A)</w:t>
      </w:r>
      <w:r>
        <w:rPr>
          <w:rFonts w:ascii="Arial" w:hAnsi="Arial"/>
          <w:sz w:val="22"/>
          <w:szCs w:val="22"/>
        </w:rPr>
        <w:tab/>
        <w:t xml:space="preserve">All of the Proposer’s team members and subcontractors shall be bound by the same provisions of this Agreement as the Proposer.  All agreements between the Proposer, Proposer’s team members, and/or subcontractors shall include provisions effectuating this term, and all such agreements shall be subject to review by </w:t>
      </w:r>
      <w:r w:rsidR="00314F2F">
        <w:rPr>
          <w:rFonts w:ascii="Arial" w:hAnsi="Arial"/>
          <w:sz w:val="22"/>
          <w:szCs w:val="22"/>
        </w:rPr>
        <w:t>NYSTA</w:t>
      </w:r>
      <w:r>
        <w:rPr>
          <w:rFonts w:ascii="Arial" w:hAnsi="Arial"/>
          <w:sz w:val="22"/>
          <w:szCs w:val="22"/>
        </w:rPr>
        <w:t>.</w:t>
      </w:r>
    </w:p>
    <w:p w14:paraId="23E1AAAD" w14:textId="7FB6B901" w:rsidR="004D21C2" w:rsidRDefault="004D21C2" w:rsidP="00192D45">
      <w:pPr>
        <w:keepNext/>
        <w:keepLines/>
        <w:spacing w:after="120"/>
        <w:ind w:firstLine="720"/>
        <w:jc w:val="both"/>
        <w:rPr>
          <w:rFonts w:ascii="Arial" w:hAnsi="Arial"/>
          <w:sz w:val="22"/>
          <w:szCs w:val="22"/>
        </w:rPr>
      </w:pPr>
      <w:r>
        <w:rPr>
          <w:rFonts w:ascii="Arial" w:hAnsi="Arial"/>
          <w:sz w:val="22"/>
          <w:szCs w:val="22"/>
        </w:rPr>
        <w:t>B)</w:t>
      </w:r>
      <w:r>
        <w:rPr>
          <w:rFonts w:ascii="Arial" w:hAnsi="Arial"/>
          <w:sz w:val="22"/>
          <w:szCs w:val="22"/>
        </w:rPr>
        <w:tab/>
        <w:t xml:space="preserve">Proposer may neither assign nor transfer any rights or obligations under this Agreement without the prior consent of </w:t>
      </w:r>
      <w:r w:rsidR="00314F2F">
        <w:rPr>
          <w:rFonts w:ascii="Arial" w:hAnsi="Arial"/>
          <w:sz w:val="22"/>
          <w:szCs w:val="22"/>
        </w:rPr>
        <w:t>NYSTA</w:t>
      </w:r>
      <w:r>
        <w:rPr>
          <w:rFonts w:ascii="Arial" w:hAnsi="Arial"/>
          <w:sz w:val="22"/>
          <w:szCs w:val="22"/>
        </w:rPr>
        <w:t>.</w:t>
      </w:r>
    </w:p>
    <w:p w14:paraId="235D6B3E" w14:textId="18E9C0C9" w:rsidR="004D21C2" w:rsidRPr="0081739C" w:rsidRDefault="004D21C2" w:rsidP="00192D45">
      <w:pPr>
        <w:keepNext/>
        <w:keepLines/>
        <w:spacing w:after="120"/>
        <w:ind w:firstLine="720"/>
        <w:jc w:val="both"/>
        <w:rPr>
          <w:rFonts w:ascii="Arial" w:hAnsi="Arial"/>
          <w:sz w:val="22"/>
          <w:szCs w:val="22"/>
        </w:rPr>
      </w:pPr>
      <w:r>
        <w:rPr>
          <w:rFonts w:ascii="Arial" w:hAnsi="Arial"/>
          <w:sz w:val="22"/>
          <w:szCs w:val="22"/>
        </w:rPr>
        <w:t>C)</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51E7EC6F" w14:textId="375E4118" w:rsidR="004D21C2" w:rsidRPr="0081739C" w:rsidRDefault="004D21C2" w:rsidP="00192D45">
      <w:pPr>
        <w:keepNext/>
        <w:keepLines/>
        <w:spacing w:after="120"/>
        <w:ind w:firstLine="720"/>
        <w:jc w:val="both"/>
        <w:rPr>
          <w:rFonts w:ascii="Arial" w:hAnsi="Arial"/>
          <w:sz w:val="22"/>
          <w:szCs w:val="22"/>
        </w:rPr>
      </w:pPr>
      <w:r>
        <w:rPr>
          <w:rFonts w:ascii="Arial" w:hAnsi="Arial"/>
          <w:sz w:val="22"/>
          <w:szCs w:val="22"/>
        </w:rPr>
        <w:t>D</w:t>
      </w:r>
      <w:r w:rsidRPr="0081739C">
        <w:rPr>
          <w:rFonts w:ascii="Arial" w:hAnsi="Arial"/>
          <w:sz w:val="22"/>
          <w:szCs w:val="22"/>
        </w:rPr>
        <w:t>)</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9664008" w14:textId="6D7BE456" w:rsidR="004D21C2" w:rsidRPr="0081739C" w:rsidRDefault="004D21C2" w:rsidP="00192D45">
      <w:pPr>
        <w:keepNext/>
        <w:keepLines/>
        <w:spacing w:after="120"/>
        <w:ind w:firstLine="720"/>
        <w:jc w:val="both"/>
        <w:rPr>
          <w:rFonts w:ascii="Arial" w:hAnsi="Arial"/>
          <w:sz w:val="22"/>
          <w:szCs w:val="22"/>
        </w:rPr>
      </w:pPr>
      <w:r>
        <w:rPr>
          <w:rFonts w:ascii="Arial" w:hAnsi="Arial"/>
          <w:sz w:val="22"/>
          <w:szCs w:val="22"/>
        </w:rPr>
        <w:t>E</w:t>
      </w:r>
      <w:r w:rsidRPr="0081739C">
        <w:rPr>
          <w:rFonts w:ascii="Arial" w:hAnsi="Arial"/>
          <w:sz w:val="22"/>
          <w:szCs w:val="22"/>
        </w:rPr>
        <w:t>)</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2B34759" w14:textId="531F559D" w:rsidR="004D21C2" w:rsidRDefault="004D21C2" w:rsidP="00192D45">
      <w:pPr>
        <w:keepNext/>
        <w:keepLines/>
        <w:spacing w:after="120"/>
        <w:ind w:firstLine="720"/>
        <w:jc w:val="both"/>
        <w:rPr>
          <w:rFonts w:ascii="Arial" w:hAnsi="Arial"/>
          <w:sz w:val="22"/>
          <w:szCs w:val="22"/>
        </w:rPr>
      </w:pPr>
      <w:r>
        <w:rPr>
          <w:rFonts w:ascii="Arial" w:hAnsi="Arial"/>
          <w:sz w:val="22"/>
          <w:szCs w:val="22"/>
        </w:rPr>
        <w:t>F</w:t>
      </w:r>
      <w:r w:rsidRPr="0081739C">
        <w:rPr>
          <w:rFonts w:ascii="Arial" w:hAnsi="Arial"/>
          <w:sz w:val="22"/>
          <w:szCs w:val="22"/>
        </w:rPr>
        <w:t>)</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62C5165E" w14:textId="77777777" w:rsidR="004D21C2" w:rsidRDefault="004D21C2" w:rsidP="00192D45">
      <w:pPr>
        <w:keepNext/>
        <w:keepLines/>
        <w:spacing w:after="120"/>
        <w:ind w:firstLine="720"/>
        <w:jc w:val="both"/>
        <w:rPr>
          <w:rFonts w:ascii="Arial" w:hAnsi="Arial"/>
          <w:sz w:val="22"/>
          <w:szCs w:val="22"/>
        </w:rPr>
      </w:pPr>
      <w:r>
        <w:rPr>
          <w:rFonts w:ascii="Arial" w:hAnsi="Arial"/>
          <w:sz w:val="22"/>
          <w:szCs w:val="22"/>
        </w:rPr>
        <w:t>G)</w:t>
      </w:r>
      <w:r>
        <w:rPr>
          <w:rFonts w:ascii="Arial" w:hAnsi="Arial"/>
          <w:sz w:val="22"/>
          <w:szCs w:val="22"/>
        </w:rPr>
        <w:tab/>
        <w:t>All confidentiality provisions of the RFP shall continue to apply to the Proposer.</w:t>
      </w:r>
    </w:p>
    <w:p w14:paraId="3DF809DC" w14:textId="77777777" w:rsidR="004D21C2" w:rsidRDefault="004D21C2" w:rsidP="004D21C2">
      <w:pPr>
        <w:keepNext/>
        <w:keepLines/>
        <w:ind w:firstLine="720"/>
        <w:jc w:val="both"/>
        <w:rPr>
          <w:rFonts w:ascii="Arial" w:hAnsi="Arial"/>
          <w:sz w:val="22"/>
          <w:szCs w:val="22"/>
        </w:rPr>
      </w:pPr>
    </w:p>
    <w:p w14:paraId="6F9F2478"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10.  POWER TO EXECUTE AGREEMENT</w:t>
      </w:r>
    </w:p>
    <w:p w14:paraId="474710D8" w14:textId="77777777" w:rsidR="004D21C2" w:rsidRPr="00173188" w:rsidRDefault="004D21C2" w:rsidP="004D21C2">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the Proposer’s team members, and subcontractors to all terms and conditions of this Agreement, and that by executing the Agreement does so bind such entities.</w:t>
      </w:r>
    </w:p>
    <w:p w14:paraId="1B5E99E3" w14:textId="77777777" w:rsidR="004D21C2" w:rsidRDefault="004D21C2" w:rsidP="004D21C2">
      <w:pPr>
        <w:jc w:val="both"/>
        <w:rPr>
          <w:rFonts w:ascii="Arial" w:hAnsi="Arial"/>
          <w:sz w:val="22"/>
          <w:szCs w:val="22"/>
        </w:rPr>
      </w:pPr>
    </w:p>
    <w:p w14:paraId="655ACD8C" w14:textId="77777777" w:rsidR="00541315" w:rsidRDefault="00541315" w:rsidP="004D21C2">
      <w:pPr>
        <w:jc w:val="both"/>
        <w:rPr>
          <w:rFonts w:ascii="Arial" w:hAnsi="Arial"/>
          <w:sz w:val="22"/>
          <w:szCs w:val="22"/>
        </w:rPr>
      </w:pPr>
    </w:p>
    <w:p w14:paraId="678C7110" w14:textId="77777777" w:rsidR="00541315" w:rsidRDefault="00541315" w:rsidP="004D21C2">
      <w:pPr>
        <w:jc w:val="both"/>
        <w:rPr>
          <w:rFonts w:ascii="Arial" w:hAnsi="Arial"/>
          <w:b/>
          <w:bCs/>
          <w:sz w:val="20"/>
        </w:rPr>
      </w:pPr>
    </w:p>
    <w:p w14:paraId="11DA60A9" w14:textId="302F3512" w:rsidR="004D21C2" w:rsidRPr="00B63AF8" w:rsidRDefault="004D21C2" w:rsidP="004D21C2">
      <w:pPr>
        <w:jc w:val="both"/>
        <w:rPr>
          <w:rFonts w:ascii="Arial" w:hAnsi="Arial"/>
          <w:sz w:val="20"/>
        </w:rPr>
      </w:pPr>
      <w:r w:rsidRPr="00B63AF8">
        <w:rPr>
          <w:rFonts w:ascii="Arial" w:hAnsi="Arial"/>
          <w:b/>
          <w:bCs/>
          <w:sz w:val="20"/>
        </w:rPr>
        <w:lastRenderedPageBreak/>
        <w:t>IN WITNESS WHEREOF,</w:t>
      </w:r>
      <w:r w:rsidRPr="00B63AF8">
        <w:rPr>
          <w:rFonts w:ascii="Arial" w:hAnsi="Arial"/>
          <w:sz w:val="20"/>
        </w:rPr>
        <w:t xml:space="preserve"> this Contract No. </w:t>
      </w:r>
      <w:r w:rsidR="00192D45">
        <w:rPr>
          <w:rFonts w:ascii="Arial" w:hAnsi="Arial"/>
          <w:sz w:val="20"/>
        </w:rPr>
        <w:t>D800002</w:t>
      </w:r>
      <w:r>
        <w:rPr>
          <w:rFonts w:ascii="Arial" w:hAnsi="Arial"/>
          <w:sz w:val="20"/>
        </w:rPr>
        <w:t xml:space="preserve"> </w:t>
      </w:r>
      <w:r w:rsidRPr="00B63AF8">
        <w:rPr>
          <w:rFonts w:ascii="Arial" w:hAnsi="Arial"/>
          <w:sz w:val="20"/>
        </w:rPr>
        <w:t>has been executed by the STATE, acting by an</w:t>
      </w:r>
      <w:r w:rsidR="00ED3E6B">
        <w:rPr>
          <w:rFonts w:ascii="Arial" w:hAnsi="Arial"/>
          <w:sz w:val="20"/>
        </w:rPr>
        <w:t>d through the Executive Director</w:t>
      </w:r>
      <w:r>
        <w:rPr>
          <w:rFonts w:ascii="Arial" w:hAnsi="Arial"/>
          <w:sz w:val="20"/>
        </w:rPr>
        <w:t>, and the PROPOSER</w:t>
      </w:r>
      <w:r w:rsidRPr="00B63AF8">
        <w:rPr>
          <w:rFonts w:ascii="Arial" w:hAnsi="Arial"/>
          <w:sz w:val="20"/>
        </w:rPr>
        <w:t xml:space="preserve"> has duly executed this Agreement effective the day and year first above written.</w:t>
      </w:r>
    </w:p>
    <w:p w14:paraId="01BAF1D0" w14:textId="77777777" w:rsidR="004D21C2" w:rsidRPr="00B63AF8" w:rsidRDefault="004D21C2" w:rsidP="004D21C2">
      <w:pPr>
        <w:jc w:val="both"/>
        <w:rPr>
          <w:rFonts w:ascii="Arial" w:hAnsi="Arial"/>
          <w:sz w:val="20"/>
        </w:rPr>
      </w:pPr>
    </w:p>
    <w:p w14:paraId="7BDB77CC" w14:textId="74E1D2EA" w:rsidR="004D21C2" w:rsidRPr="00B63AF8" w:rsidRDefault="004D21C2" w:rsidP="004D21C2">
      <w:pPr>
        <w:jc w:val="both"/>
        <w:rPr>
          <w:rFonts w:ascii="Arial" w:hAnsi="Arial"/>
          <w:sz w:val="20"/>
        </w:rPr>
      </w:pPr>
      <w:r w:rsidRPr="00B63AF8">
        <w:rPr>
          <w:rFonts w:ascii="Arial" w:hAnsi="Arial"/>
          <w:sz w:val="20"/>
        </w:rPr>
        <w:t xml:space="preserve">In addition to the acceptance of this Agreement, the </w:t>
      </w:r>
      <w:r w:rsidR="00EC33EC">
        <w:rPr>
          <w:rFonts w:ascii="Arial" w:hAnsi="Arial"/>
          <w:sz w:val="20"/>
        </w:rPr>
        <w:t>Authority</w:t>
      </w:r>
      <w:r w:rsidRPr="00B63AF8">
        <w:rPr>
          <w:rFonts w:ascii="Arial" w:hAnsi="Arial"/>
          <w:sz w:val="20"/>
        </w:rPr>
        <w:t xml:space="preserve"> certifies that original copies of this signature page will be attached to all other exact copies of this Agreement.</w:t>
      </w:r>
    </w:p>
    <w:p w14:paraId="2D8FD901" w14:textId="77777777" w:rsidR="004D21C2" w:rsidRPr="00B63AF8" w:rsidRDefault="004D21C2" w:rsidP="004D21C2">
      <w:pPr>
        <w:tabs>
          <w:tab w:val="left" w:pos="3960"/>
          <w:tab w:val="right" w:pos="9360"/>
        </w:tabs>
        <w:jc w:val="both"/>
        <w:rPr>
          <w:rFonts w:ascii="Arial" w:hAnsi="Arial"/>
          <w:sz w:val="20"/>
        </w:rPr>
      </w:pPr>
    </w:p>
    <w:tbl>
      <w:tblPr>
        <w:tblW w:w="0" w:type="auto"/>
        <w:tblLook w:val="04A0" w:firstRow="1" w:lastRow="0" w:firstColumn="1" w:lastColumn="0" w:noHBand="0" w:noVBand="1"/>
      </w:tblPr>
      <w:tblGrid>
        <w:gridCol w:w="657"/>
        <w:gridCol w:w="233"/>
        <w:gridCol w:w="3512"/>
        <w:gridCol w:w="256"/>
        <w:gridCol w:w="600"/>
        <w:gridCol w:w="206"/>
        <w:gridCol w:w="82"/>
        <w:gridCol w:w="3814"/>
      </w:tblGrid>
      <w:tr w:rsidR="004D21C2" w:rsidRPr="00B63AF8" w14:paraId="7EDD9FD3" w14:textId="77777777" w:rsidTr="005B65FE">
        <w:tc>
          <w:tcPr>
            <w:tcW w:w="4507" w:type="dxa"/>
            <w:gridSpan w:val="3"/>
          </w:tcPr>
          <w:p w14:paraId="0284CA91"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RECOMMENDED BY</w:t>
            </w:r>
          </w:p>
        </w:tc>
        <w:tc>
          <w:tcPr>
            <w:tcW w:w="257" w:type="dxa"/>
          </w:tcPr>
          <w:p w14:paraId="3B5BCFE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4812" w:type="dxa"/>
            <w:gridSpan w:val="4"/>
          </w:tcPr>
          <w:p w14:paraId="4C449A3B" w14:textId="77777777" w:rsidR="004D21C2" w:rsidRPr="00B63AF8" w:rsidRDefault="004D21C2" w:rsidP="005B65FE">
            <w:pPr>
              <w:tabs>
                <w:tab w:val="left" w:pos="3960"/>
                <w:tab w:val="center" w:pos="4320"/>
                <w:tab w:val="right" w:pos="8640"/>
                <w:tab w:val="right" w:pos="9360"/>
              </w:tabs>
              <w:jc w:val="both"/>
              <w:rPr>
                <w:rFonts w:ascii="Arial" w:hAnsi="Arial"/>
                <w:sz w:val="18"/>
                <w:szCs w:val="18"/>
              </w:rPr>
            </w:pPr>
            <w:r w:rsidRPr="00B63AF8">
              <w:rPr>
                <w:rFonts w:ascii="Arial" w:hAnsi="Arial"/>
                <w:sz w:val="18"/>
                <w:szCs w:val="18"/>
              </w:rPr>
              <w:t>FOR THE PEOPLE OF THE STATE OF NEW YORK</w:t>
            </w:r>
          </w:p>
        </w:tc>
      </w:tr>
      <w:tr w:rsidR="004D21C2" w:rsidRPr="00B63AF8" w14:paraId="51AD3EDB" w14:textId="77777777" w:rsidTr="005B65FE">
        <w:trPr>
          <w:trHeight w:val="405"/>
        </w:trPr>
        <w:tc>
          <w:tcPr>
            <w:tcW w:w="4507" w:type="dxa"/>
            <w:gridSpan w:val="3"/>
            <w:tcBorders>
              <w:bottom w:val="single" w:sz="4" w:space="0" w:color="auto"/>
            </w:tcBorders>
          </w:tcPr>
          <w:p w14:paraId="17494C0E"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257" w:type="dxa"/>
          </w:tcPr>
          <w:p w14:paraId="71F765D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600" w:type="dxa"/>
            <w:vAlign w:val="center"/>
          </w:tcPr>
          <w:p w14:paraId="3B0BB2A4"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4212" w:type="dxa"/>
            <w:gridSpan w:val="3"/>
            <w:tcBorders>
              <w:bottom w:val="single" w:sz="4" w:space="0" w:color="auto"/>
            </w:tcBorders>
          </w:tcPr>
          <w:p w14:paraId="4AD11206"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671865CC" w14:textId="77777777" w:rsidTr="00192D45">
        <w:trPr>
          <w:trHeight w:val="251"/>
        </w:trPr>
        <w:tc>
          <w:tcPr>
            <w:tcW w:w="4507" w:type="dxa"/>
            <w:gridSpan w:val="3"/>
            <w:tcBorders>
              <w:top w:val="single" w:sz="4" w:space="0" w:color="auto"/>
            </w:tcBorders>
            <w:vAlign w:val="bottom"/>
          </w:tcPr>
          <w:p w14:paraId="7E5126C1" w14:textId="5DE844FE" w:rsidR="004D21C2" w:rsidRPr="00B63AF8" w:rsidRDefault="00314F2F" w:rsidP="00192D45">
            <w:pPr>
              <w:tabs>
                <w:tab w:val="left" w:pos="3960"/>
                <w:tab w:val="center" w:pos="4320"/>
                <w:tab w:val="right" w:pos="8640"/>
                <w:tab w:val="right" w:pos="9360"/>
              </w:tabs>
              <w:spacing w:before="120"/>
              <w:rPr>
                <w:rFonts w:ascii="Arial" w:hAnsi="Arial"/>
                <w:sz w:val="20"/>
              </w:rPr>
            </w:pPr>
            <w:r>
              <w:rPr>
                <w:rFonts w:ascii="Arial" w:hAnsi="Arial"/>
                <w:sz w:val="20"/>
              </w:rPr>
              <w:t>NYSTA</w:t>
            </w:r>
            <w:r w:rsidR="004D21C2">
              <w:rPr>
                <w:rFonts w:ascii="Arial" w:hAnsi="Arial"/>
                <w:sz w:val="20"/>
              </w:rPr>
              <w:t xml:space="preserve"> </w:t>
            </w:r>
            <w:r w:rsidR="00AF7F92">
              <w:rPr>
                <w:rFonts w:ascii="Arial" w:hAnsi="Arial"/>
                <w:sz w:val="20"/>
              </w:rPr>
              <w:t xml:space="preserve">OFFICE OF </w:t>
            </w:r>
            <w:r w:rsidR="00ED3E6B">
              <w:rPr>
                <w:rFonts w:ascii="Arial" w:hAnsi="Arial"/>
                <w:sz w:val="20"/>
              </w:rPr>
              <w:t>CAPITAL and CONTRACT</w:t>
            </w:r>
            <w:r w:rsidR="000B0035">
              <w:rPr>
                <w:rFonts w:ascii="Arial" w:hAnsi="Arial"/>
                <w:sz w:val="20"/>
              </w:rPr>
              <w:t>S</w:t>
            </w:r>
            <w:r w:rsidR="00ED3E6B">
              <w:rPr>
                <w:rFonts w:ascii="Arial" w:hAnsi="Arial"/>
                <w:sz w:val="20"/>
              </w:rPr>
              <w:t xml:space="preserve"> MANAGEMENT</w:t>
            </w:r>
          </w:p>
        </w:tc>
        <w:tc>
          <w:tcPr>
            <w:tcW w:w="257" w:type="dxa"/>
            <w:vAlign w:val="bottom"/>
          </w:tcPr>
          <w:p w14:paraId="0A48BA18"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812" w:type="dxa"/>
            <w:gridSpan w:val="4"/>
          </w:tcPr>
          <w:p w14:paraId="2317E77D" w14:textId="13A520D4" w:rsidR="004D21C2" w:rsidRPr="00B63AF8" w:rsidRDefault="00ED3E6B" w:rsidP="00192D45">
            <w:pPr>
              <w:tabs>
                <w:tab w:val="left" w:pos="3960"/>
                <w:tab w:val="center" w:pos="4320"/>
                <w:tab w:val="right" w:pos="8640"/>
                <w:tab w:val="right" w:pos="9360"/>
              </w:tabs>
              <w:spacing w:before="120"/>
              <w:ind w:left="634"/>
              <w:rPr>
                <w:rFonts w:ascii="Arial" w:hAnsi="Arial"/>
                <w:sz w:val="20"/>
              </w:rPr>
            </w:pPr>
            <w:r>
              <w:rPr>
                <w:rFonts w:ascii="Arial" w:hAnsi="Arial"/>
                <w:sz w:val="20"/>
              </w:rPr>
              <w:t xml:space="preserve">THRUWAY </w:t>
            </w:r>
            <w:r w:rsidR="00EC33EC">
              <w:rPr>
                <w:rFonts w:ascii="Arial" w:hAnsi="Arial"/>
                <w:sz w:val="20"/>
              </w:rPr>
              <w:t>AUTHORITY</w:t>
            </w:r>
            <w:r>
              <w:rPr>
                <w:rFonts w:ascii="Arial" w:hAnsi="Arial"/>
                <w:sz w:val="20"/>
              </w:rPr>
              <w:t xml:space="preserve"> </w:t>
            </w:r>
          </w:p>
        </w:tc>
      </w:tr>
      <w:tr w:rsidR="004D21C2" w:rsidRPr="00B63AF8" w14:paraId="3DE900CD" w14:textId="77777777" w:rsidTr="005B65FE">
        <w:trPr>
          <w:trHeight w:val="270"/>
        </w:trPr>
        <w:tc>
          <w:tcPr>
            <w:tcW w:w="894" w:type="dxa"/>
            <w:gridSpan w:val="2"/>
            <w:vAlign w:val="bottom"/>
          </w:tcPr>
          <w:p w14:paraId="2E063693" w14:textId="77777777" w:rsidR="004D21C2" w:rsidRDefault="004D21C2" w:rsidP="005B65FE">
            <w:pPr>
              <w:tabs>
                <w:tab w:val="left" w:pos="3960"/>
                <w:tab w:val="center" w:pos="4320"/>
                <w:tab w:val="right" w:pos="8640"/>
                <w:tab w:val="right" w:pos="9360"/>
              </w:tabs>
              <w:jc w:val="right"/>
              <w:rPr>
                <w:rFonts w:ascii="Arial" w:hAnsi="Arial"/>
                <w:sz w:val="20"/>
              </w:rPr>
            </w:pPr>
          </w:p>
          <w:p w14:paraId="3F687BB8" w14:textId="77777777" w:rsidR="004D21C2" w:rsidRPr="00B63AF8" w:rsidRDefault="004D21C2" w:rsidP="00192D45">
            <w:pPr>
              <w:tabs>
                <w:tab w:val="left" w:pos="3960"/>
                <w:tab w:val="center" w:pos="4320"/>
                <w:tab w:val="right" w:pos="8640"/>
                <w:tab w:val="right" w:pos="9360"/>
              </w:tabs>
              <w:rPr>
                <w:rFonts w:ascii="Arial" w:hAnsi="Arial"/>
                <w:sz w:val="20"/>
              </w:rPr>
            </w:pPr>
            <w:r w:rsidRPr="00B63AF8">
              <w:rPr>
                <w:rFonts w:ascii="Arial" w:hAnsi="Arial"/>
                <w:sz w:val="20"/>
              </w:rPr>
              <w:t>DATE:</w:t>
            </w:r>
          </w:p>
        </w:tc>
        <w:tc>
          <w:tcPr>
            <w:tcW w:w="3613" w:type="dxa"/>
            <w:tcBorders>
              <w:bottom w:val="single" w:sz="4" w:space="0" w:color="auto"/>
            </w:tcBorders>
            <w:vAlign w:val="bottom"/>
          </w:tcPr>
          <w:p w14:paraId="265F2547"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257" w:type="dxa"/>
            <w:vAlign w:val="bottom"/>
          </w:tcPr>
          <w:p w14:paraId="2B25C9B2"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891" w:type="dxa"/>
            <w:gridSpan w:val="3"/>
            <w:vAlign w:val="bottom"/>
          </w:tcPr>
          <w:p w14:paraId="63B76E47"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3921" w:type="dxa"/>
            <w:tcBorders>
              <w:bottom w:val="single" w:sz="4" w:space="0" w:color="auto"/>
            </w:tcBorders>
          </w:tcPr>
          <w:p w14:paraId="0F0E97FA"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11E6001C" w14:textId="77777777" w:rsidTr="005B65FE">
        <w:tc>
          <w:tcPr>
            <w:tcW w:w="9576" w:type="dxa"/>
            <w:gridSpan w:val="8"/>
          </w:tcPr>
          <w:p w14:paraId="2ED08E0B"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4E80BB9B" w14:textId="77777777" w:rsidTr="005B65FE">
        <w:tc>
          <w:tcPr>
            <w:tcW w:w="9576" w:type="dxa"/>
            <w:gridSpan w:val="8"/>
          </w:tcPr>
          <w:p w14:paraId="3F9EE9EB"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I certify that all information provided to the STATE with respect to the requirements contained in State Finance Laws 139j &amp; 139k is complete, true and accurate.</w:t>
            </w:r>
          </w:p>
        </w:tc>
      </w:tr>
      <w:tr w:rsidR="004D21C2" w:rsidRPr="00B63AF8" w14:paraId="3A54BEA4" w14:textId="77777777" w:rsidTr="005B65FE">
        <w:trPr>
          <w:trHeight w:val="387"/>
        </w:trPr>
        <w:tc>
          <w:tcPr>
            <w:tcW w:w="657" w:type="dxa"/>
            <w:vAlign w:val="bottom"/>
          </w:tcPr>
          <w:p w14:paraId="3BA9FDF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3850" w:type="dxa"/>
            <w:gridSpan w:val="2"/>
            <w:tcBorders>
              <w:bottom w:val="single" w:sz="4" w:space="0" w:color="auto"/>
            </w:tcBorders>
            <w:vAlign w:val="bottom"/>
          </w:tcPr>
          <w:p w14:paraId="03814367"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1103894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4FB55D5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Date:</w:t>
            </w:r>
          </w:p>
        </w:tc>
        <w:tc>
          <w:tcPr>
            <w:tcW w:w="4003" w:type="dxa"/>
            <w:gridSpan w:val="2"/>
            <w:tcBorders>
              <w:bottom w:val="single" w:sz="4" w:space="0" w:color="auto"/>
            </w:tcBorders>
            <w:vAlign w:val="bottom"/>
          </w:tcPr>
          <w:p w14:paraId="7BCB1E4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2DB8CBD2" w14:textId="77777777" w:rsidTr="005B65FE">
        <w:trPr>
          <w:trHeight w:val="270"/>
        </w:trPr>
        <w:tc>
          <w:tcPr>
            <w:tcW w:w="657" w:type="dxa"/>
            <w:vAlign w:val="bottom"/>
          </w:tcPr>
          <w:p w14:paraId="60226C5F"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3850" w:type="dxa"/>
            <w:gridSpan w:val="2"/>
          </w:tcPr>
          <w:p w14:paraId="23A46DB4" w14:textId="77777777" w:rsidR="004D21C2" w:rsidRDefault="004D21C2" w:rsidP="005B65FE">
            <w:pPr>
              <w:tabs>
                <w:tab w:val="left" w:pos="3960"/>
                <w:tab w:val="center" w:pos="4320"/>
                <w:tab w:val="right" w:pos="8640"/>
                <w:tab w:val="right" w:pos="9360"/>
              </w:tabs>
              <w:rPr>
                <w:rFonts w:ascii="Arial" w:hAnsi="Arial"/>
                <w:sz w:val="20"/>
              </w:rPr>
            </w:pPr>
            <w:r>
              <w:rPr>
                <w:rFonts w:ascii="Arial" w:hAnsi="Arial"/>
                <w:sz w:val="20"/>
              </w:rPr>
              <w:t>(FIRM NAME)</w:t>
            </w:r>
          </w:p>
          <w:p w14:paraId="76114929" w14:textId="77777777" w:rsidR="004D21C2" w:rsidRDefault="004D21C2" w:rsidP="005B65FE">
            <w:pPr>
              <w:tabs>
                <w:tab w:val="left" w:pos="3960"/>
                <w:tab w:val="center" w:pos="4320"/>
                <w:tab w:val="right" w:pos="8640"/>
                <w:tab w:val="right" w:pos="9360"/>
              </w:tabs>
              <w:rPr>
                <w:rFonts w:ascii="Arial" w:hAnsi="Arial"/>
                <w:sz w:val="20"/>
              </w:rPr>
            </w:pPr>
          </w:p>
          <w:p w14:paraId="1030A1A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34B58185"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3236919A"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003" w:type="dxa"/>
            <w:gridSpan w:val="2"/>
            <w:vAlign w:val="bottom"/>
          </w:tcPr>
          <w:p w14:paraId="727C82F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256FF076" w14:textId="77777777" w:rsidR="004D21C2" w:rsidRPr="00B63AF8" w:rsidRDefault="004D21C2" w:rsidP="004D21C2">
      <w:pPr>
        <w:tabs>
          <w:tab w:val="left" w:pos="3960"/>
          <w:tab w:val="right" w:pos="9360"/>
        </w:tabs>
        <w:jc w:val="both"/>
        <w:rPr>
          <w:rFonts w:ascii="Arial" w:hAnsi="Arial"/>
          <w:sz w:val="20"/>
        </w:rPr>
      </w:pPr>
      <w:r w:rsidRPr="00B63AF8">
        <w:rPr>
          <w:rFonts w:ascii="Arial" w:hAnsi="Arial"/>
          <w:sz w:val="20"/>
        </w:rPr>
        <w:t>___________________________________________________________________________________</w:t>
      </w:r>
    </w:p>
    <w:p w14:paraId="5268A90C" w14:textId="77777777" w:rsidR="004D21C2" w:rsidRPr="00B63AF8" w:rsidRDefault="004D21C2" w:rsidP="004D21C2">
      <w:pPr>
        <w:tabs>
          <w:tab w:val="left" w:pos="3960"/>
          <w:tab w:val="right" w:pos="9360"/>
        </w:tabs>
        <w:jc w:val="both"/>
        <w:rPr>
          <w:rFonts w:ascii="Arial" w:hAnsi="Arial"/>
          <w:sz w:val="20"/>
        </w:rPr>
      </w:pPr>
    </w:p>
    <w:p w14:paraId="142A0475" w14:textId="77777777" w:rsidR="004D21C2" w:rsidRPr="00B63AF8" w:rsidRDefault="004D21C2" w:rsidP="004D21C2">
      <w:pPr>
        <w:tabs>
          <w:tab w:val="left" w:pos="3960"/>
          <w:tab w:val="right" w:pos="9360"/>
        </w:tabs>
        <w:jc w:val="center"/>
        <w:rPr>
          <w:rFonts w:ascii="Arial" w:hAnsi="Arial"/>
          <w:b/>
          <w:sz w:val="20"/>
        </w:rPr>
      </w:pPr>
      <w:r w:rsidRPr="00B63AF8">
        <w:rPr>
          <w:rFonts w:ascii="Arial" w:hAnsi="Arial"/>
          <w:b/>
          <w:sz w:val="20"/>
        </w:rPr>
        <w:t>APPROVALS</w:t>
      </w:r>
    </w:p>
    <w:tbl>
      <w:tblPr>
        <w:tblW w:w="0" w:type="auto"/>
        <w:tblLook w:val="04A0" w:firstRow="1" w:lastRow="0" w:firstColumn="1" w:lastColumn="0" w:noHBand="0" w:noVBand="1"/>
      </w:tblPr>
      <w:tblGrid>
        <w:gridCol w:w="696"/>
        <w:gridCol w:w="3693"/>
        <w:gridCol w:w="261"/>
        <w:gridCol w:w="695"/>
        <w:gridCol w:w="4015"/>
      </w:tblGrid>
      <w:tr w:rsidR="004D21C2" w:rsidRPr="00B63AF8" w14:paraId="09F4195A" w14:textId="77777777" w:rsidTr="005B65FE">
        <w:tc>
          <w:tcPr>
            <w:tcW w:w="5531" w:type="dxa"/>
            <w:gridSpan w:val="3"/>
          </w:tcPr>
          <w:p w14:paraId="2AF9C0D7"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ATTORNEY GENERAL</w:t>
            </w:r>
          </w:p>
        </w:tc>
        <w:tc>
          <w:tcPr>
            <w:tcW w:w="5485" w:type="dxa"/>
            <w:gridSpan w:val="2"/>
          </w:tcPr>
          <w:p w14:paraId="4A67C4C2"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THOMAS P. DiNAPOLI</w:t>
            </w:r>
          </w:p>
        </w:tc>
      </w:tr>
      <w:tr w:rsidR="004D21C2" w:rsidRPr="00B63AF8" w14:paraId="7D3B0252" w14:textId="77777777" w:rsidTr="005B65FE">
        <w:tc>
          <w:tcPr>
            <w:tcW w:w="5531" w:type="dxa"/>
            <w:gridSpan w:val="3"/>
          </w:tcPr>
          <w:p w14:paraId="747D411F"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5485" w:type="dxa"/>
            <w:gridSpan w:val="2"/>
          </w:tcPr>
          <w:p w14:paraId="043841A5"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STATE COMPTROLLER</w:t>
            </w:r>
          </w:p>
        </w:tc>
      </w:tr>
      <w:tr w:rsidR="004D21C2" w:rsidRPr="00B63AF8" w14:paraId="2D259AC1" w14:textId="77777777" w:rsidTr="005B65FE">
        <w:trPr>
          <w:trHeight w:val="468"/>
        </w:trPr>
        <w:tc>
          <w:tcPr>
            <w:tcW w:w="606" w:type="dxa"/>
            <w:vAlign w:val="bottom"/>
          </w:tcPr>
          <w:p w14:paraId="5BD50A82"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655" w:type="dxa"/>
            <w:tcBorders>
              <w:bottom w:val="single" w:sz="4" w:space="0" w:color="auto"/>
            </w:tcBorders>
            <w:vAlign w:val="bottom"/>
          </w:tcPr>
          <w:p w14:paraId="17010DD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1E7CF18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3A4AD4FC"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878" w:type="dxa"/>
            <w:tcBorders>
              <w:bottom w:val="single" w:sz="4" w:space="0" w:color="auto"/>
            </w:tcBorders>
            <w:vAlign w:val="bottom"/>
          </w:tcPr>
          <w:p w14:paraId="63D9949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1CA2558D" w14:textId="77777777" w:rsidTr="005B65FE">
        <w:trPr>
          <w:trHeight w:val="440"/>
        </w:trPr>
        <w:tc>
          <w:tcPr>
            <w:tcW w:w="606" w:type="dxa"/>
            <w:vAlign w:val="bottom"/>
          </w:tcPr>
          <w:p w14:paraId="16AE9F4E"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655" w:type="dxa"/>
            <w:tcBorders>
              <w:top w:val="single" w:sz="4" w:space="0" w:color="auto"/>
              <w:bottom w:val="single" w:sz="4" w:space="0" w:color="auto"/>
            </w:tcBorders>
            <w:vAlign w:val="bottom"/>
          </w:tcPr>
          <w:p w14:paraId="442227D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6D60096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185660A9"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878" w:type="dxa"/>
            <w:tcBorders>
              <w:top w:val="single" w:sz="4" w:space="0" w:color="auto"/>
              <w:bottom w:val="single" w:sz="4" w:space="0" w:color="auto"/>
            </w:tcBorders>
            <w:vAlign w:val="bottom"/>
          </w:tcPr>
          <w:p w14:paraId="44C6E09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1AB8B627" w14:textId="77777777" w:rsidR="004D21C2" w:rsidRPr="00B63AF8" w:rsidRDefault="004D21C2" w:rsidP="004D21C2">
      <w:pPr>
        <w:tabs>
          <w:tab w:val="left" w:pos="3960"/>
          <w:tab w:val="right" w:pos="9360"/>
        </w:tabs>
        <w:jc w:val="both"/>
        <w:rPr>
          <w:rFonts w:ascii="Arial" w:hAnsi="Arial"/>
          <w:sz w:val="20"/>
        </w:rPr>
      </w:pPr>
    </w:p>
    <w:p w14:paraId="3B30A4ED" w14:textId="17813351" w:rsidR="004D21C2" w:rsidRPr="00B63AF8" w:rsidRDefault="004D21C2" w:rsidP="004D21C2">
      <w:pPr>
        <w:tabs>
          <w:tab w:val="left" w:pos="540"/>
        </w:tabs>
        <w:contextualSpacing/>
        <w:rPr>
          <w:rFonts w:ascii="Arial" w:hAnsi="Arial"/>
          <w:b/>
          <w:sz w:val="20"/>
        </w:rPr>
      </w:pPr>
      <w:r w:rsidRPr="00B63AF8">
        <w:rPr>
          <w:rFonts w:ascii="Arial" w:hAnsi="Arial"/>
          <w:b/>
          <w:sz w:val="20"/>
        </w:rPr>
        <w:t>Acknowledgement for Contract #</w:t>
      </w:r>
      <w:r>
        <w:rPr>
          <w:rFonts w:ascii="Arial" w:hAnsi="Arial"/>
          <w:b/>
          <w:sz w:val="20"/>
        </w:rPr>
        <w:t xml:space="preserve"> </w:t>
      </w:r>
      <w:r w:rsidR="00ED64DE">
        <w:rPr>
          <w:rFonts w:ascii="Arial" w:hAnsi="Arial"/>
          <w:b/>
          <w:sz w:val="20"/>
        </w:rPr>
        <w:t>D800002</w:t>
      </w:r>
    </w:p>
    <w:p w14:paraId="5433D8C3" w14:textId="77777777" w:rsidR="004D21C2" w:rsidRPr="00B63AF8" w:rsidRDefault="004D21C2" w:rsidP="004D21C2">
      <w:pPr>
        <w:tabs>
          <w:tab w:val="left" w:pos="540"/>
        </w:tabs>
        <w:contextualSpacing/>
        <w:rPr>
          <w:rFonts w:ascii="Arial" w:hAnsi="Arial"/>
          <w:sz w:val="20"/>
        </w:rPr>
      </w:pPr>
    </w:p>
    <w:p w14:paraId="640F8150" w14:textId="77777777" w:rsidR="004D21C2" w:rsidRPr="00B63AF8" w:rsidRDefault="004D21C2" w:rsidP="004D21C2">
      <w:pPr>
        <w:tabs>
          <w:tab w:val="left" w:pos="540"/>
        </w:tabs>
        <w:contextualSpacing/>
        <w:rPr>
          <w:rFonts w:ascii="Arial" w:hAnsi="Arial"/>
          <w:sz w:val="20"/>
        </w:rPr>
      </w:pPr>
      <w:r w:rsidRPr="00B63AF8">
        <w:rPr>
          <w:rFonts w:ascii="Arial" w:hAnsi="Arial"/>
          <w:sz w:val="20"/>
          <w:u w:val="single"/>
        </w:rPr>
        <w:t>For contracts signed in New York State</w:t>
      </w:r>
    </w:p>
    <w:p w14:paraId="41E0B70C" w14:textId="77777777" w:rsidR="004D21C2" w:rsidRPr="00B63AF8" w:rsidRDefault="004D21C2" w:rsidP="004D21C2">
      <w:pPr>
        <w:tabs>
          <w:tab w:val="left" w:pos="540"/>
        </w:tabs>
        <w:contextualSpacing/>
        <w:rPr>
          <w:rFonts w:ascii="Arial" w:hAnsi="Arial"/>
          <w:sz w:val="20"/>
        </w:rPr>
      </w:pPr>
    </w:p>
    <w:p w14:paraId="64DB3128" w14:textId="77777777" w:rsidR="004D21C2" w:rsidRPr="00B63AF8" w:rsidRDefault="004D21C2" w:rsidP="004D21C2">
      <w:pPr>
        <w:tabs>
          <w:tab w:val="left" w:pos="540"/>
        </w:tabs>
        <w:contextualSpacing/>
        <w:rPr>
          <w:rFonts w:ascii="Arial" w:hAnsi="Arial"/>
          <w:sz w:val="20"/>
        </w:rPr>
      </w:pPr>
      <w:r w:rsidRPr="00B63AF8">
        <w:rPr>
          <w:rFonts w:ascii="Arial" w:hAnsi="Arial"/>
          <w:sz w:val="20"/>
        </w:rPr>
        <w:t xml:space="preserve">State of New York         )  </w:t>
      </w:r>
    </w:p>
    <w:p w14:paraId="47F9B7A7" w14:textId="77777777" w:rsidR="004D21C2" w:rsidRPr="00B63AF8" w:rsidRDefault="004D21C2" w:rsidP="004D21C2">
      <w:pPr>
        <w:tabs>
          <w:tab w:val="left" w:pos="540"/>
        </w:tabs>
        <w:contextualSpacing/>
        <w:rPr>
          <w:rFonts w:ascii="Arial" w:hAnsi="Arial"/>
          <w:sz w:val="20"/>
        </w:rPr>
      </w:pPr>
    </w:p>
    <w:p w14:paraId="52075FA1" w14:textId="77777777" w:rsidR="004D21C2" w:rsidRPr="00B63AF8" w:rsidRDefault="004D21C2" w:rsidP="004D21C2">
      <w:pPr>
        <w:tabs>
          <w:tab w:val="left" w:pos="540"/>
        </w:tabs>
        <w:contextualSpacing/>
        <w:rPr>
          <w:rFonts w:ascii="Arial" w:hAnsi="Arial"/>
          <w:sz w:val="20"/>
        </w:rPr>
      </w:pPr>
      <w:r w:rsidRPr="00B63AF8">
        <w:rPr>
          <w:rFonts w:ascii="Arial" w:hAnsi="Arial"/>
          <w:sz w:val="20"/>
        </w:rPr>
        <w:t>County of                                         ) ss.:</w:t>
      </w:r>
    </w:p>
    <w:p w14:paraId="7FEC74C8" w14:textId="77777777" w:rsidR="004D21C2" w:rsidRPr="00B63AF8" w:rsidRDefault="004D21C2" w:rsidP="004D21C2">
      <w:pPr>
        <w:tabs>
          <w:tab w:val="left" w:pos="540"/>
        </w:tabs>
        <w:contextualSpacing/>
        <w:rPr>
          <w:rFonts w:ascii="Arial" w:hAnsi="Arial"/>
          <w:sz w:val="20"/>
        </w:rPr>
      </w:pPr>
    </w:p>
    <w:p w14:paraId="2D491FEF" w14:textId="77777777" w:rsidR="004D21C2" w:rsidRPr="00B63AF8" w:rsidRDefault="004D21C2" w:rsidP="004D21C2">
      <w:pPr>
        <w:tabs>
          <w:tab w:val="left" w:pos="540"/>
        </w:tabs>
        <w:contextualSpacing/>
        <w:jc w:val="both"/>
        <w:rPr>
          <w:rFonts w:ascii="Arial" w:hAnsi="Arial"/>
          <w:sz w:val="20"/>
        </w:rPr>
      </w:pPr>
      <w:r w:rsidRPr="00B63AF8">
        <w:rPr>
          <w:rFonts w:ascii="Arial" w:hAnsi="Arial"/>
          <w:sz w:val="20"/>
        </w:rPr>
        <w:t>On the_____ day of _____________ in the year 201_, before me the undersigned, personally appeared ____________________________, personally known to me or proved to me on the basis of satisfactory evidence to be the individual(s) whose name(s) is (are) subscribed to the within instrument and acknowledged to me that he/she/they executed the same in his/her/their capacity(ies), and that by his/her/their signature(s) on the instrument, the individual(s), or the person upon behalf of which the individual(s) acted, executed the instrument.</w:t>
      </w:r>
    </w:p>
    <w:p w14:paraId="695AD04A" w14:textId="77777777" w:rsidR="004D21C2" w:rsidRPr="00B63AF8" w:rsidRDefault="004D21C2" w:rsidP="004D21C2">
      <w:pPr>
        <w:tabs>
          <w:tab w:val="left" w:pos="540"/>
        </w:tabs>
        <w:contextualSpacing/>
        <w:jc w:val="both"/>
        <w:rPr>
          <w:rFonts w:ascii="Arial" w:hAnsi="Arial"/>
          <w:sz w:val="20"/>
        </w:rPr>
      </w:pPr>
    </w:p>
    <w:p w14:paraId="5BF59720" w14:textId="77777777" w:rsidR="004D21C2" w:rsidRPr="00B63AF8" w:rsidRDefault="004D21C2" w:rsidP="004D21C2">
      <w:pPr>
        <w:tabs>
          <w:tab w:val="left" w:pos="540"/>
        </w:tabs>
        <w:ind w:left="1440"/>
        <w:contextualSpacing/>
        <w:rPr>
          <w:rFonts w:ascii="Arial" w:hAnsi="Arial"/>
          <w:sz w:val="20"/>
        </w:rPr>
      </w:pPr>
    </w:p>
    <w:p w14:paraId="77B38435" w14:textId="77777777" w:rsidR="004D21C2" w:rsidRPr="00B63AF8" w:rsidRDefault="004D21C2" w:rsidP="004D21C2">
      <w:pPr>
        <w:tabs>
          <w:tab w:val="left" w:pos="540"/>
          <w:tab w:val="left" w:pos="4680"/>
        </w:tabs>
        <w:contextualSpacing/>
        <w:jc w:val="right"/>
        <w:rPr>
          <w:rFonts w:ascii="Arial" w:hAnsi="Arial"/>
          <w:sz w:val="20"/>
        </w:rPr>
      </w:pPr>
      <w:r w:rsidRPr="00B63AF8">
        <w:rPr>
          <w:rFonts w:ascii="Arial" w:hAnsi="Arial"/>
          <w:sz w:val="20"/>
        </w:rPr>
        <w:tab/>
        <w:t>______________________________________</w:t>
      </w:r>
    </w:p>
    <w:p w14:paraId="3CE3E070" w14:textId="77777777" w:rsidR="004D21C2" w:rsidRPr="00B63AF8" w:rsidRDefault="004D21C2" w:rsidP="004D21C2">
      <w:pPr>
        <w:tabs>
          <w:tab w:val="left" w:pos="540"/>
        </w:tabs>
        <w:ind w:left="5760"/>
        <w:contextualSpacing/>
        <w:rPr>
          <w:rFonts w:ascii="Arial" w:hAnsi="Arial"/>
          <w:smallCaps/>
          <w:sz w:val="20"/>
        </w:rPr>
      </w:pPr>
      <w:r w:rsidRPr="00B63AF8">
        <w:rPr>
          <w:rFonts w:ascii="Arial" w:hAnsi="Arial"/>
          <w:smallCaps/>
          <w:sz w:val="20"/>
        </w:rPr>
        <w:t xml:space="preserve">                                             Notary Public</w:t>
      </w:r>
    </w:p>
    <w:p w14:paraId="0D25F3D8" w14:textId="77777777" w:rsidR="004D21C2" w:rsidRDefault="004D21C2" w:rsidP="004D21C2">
      <w:pPr>
        <w:tabs>
          <w:tab w:val="left" w:pos="540"/>
        </w:tabs>
        <w:ind w:firstLine="2160"/>
        <w:contextualSpacing/>
        <w:rPr>
          <w:rFonts w:ascii="Arial" w:hAnsi="Arial"/>
          <w:sz w:val="20"/>
        </w:rPr>
      </w:pPr>
      <w:r>
        <w:rPr>
          <w:rFonts w:ascii="Arial" w:hAnsi="Arial"/>
          <w:sz w:val="20"/>
        </w:rPr>
        <w:t xml:space="preserve">             My Commission Expires:  </w:t>
      </w:r>
      <w:r w:rsidRPr="00B63AF8">
        <w:rPr>
          <w:rFonts w:ascii="Arial" w:hAnsi="Arial"/>
          <w:sz w:val="20"/>
        </w:rPr>
        <w:t>_____________________________________</w:t>
      </w:r>
    </w:p>
    <w:p w14:paraId="04086011" w14:textId="77777777" w:rsidR="004D21C2" w:rsidRDefault="004D21C2" w:rsidP="004D21C2">
      <w:pPr>
        <w:tabs>
          <w:tab w:val="left" w:pos="540"/>
        </w:tabs>
        <w:ind w:firstLine="2160"/>
        <w:contextualSpacing/>
        <w:rPr>
          <w:rFonts w:ascii="Arial" w:hAnsi="Arial"/>
          <w:sz w:val="20"/>
        </w:rPr>
      </w:pPr>
    </w:p>
    <w:p w14:paraId="505A214D" w14:textId="77777777" w:rsidR="005C63AD" w:rsidRPr="0012653A" w:rsidRDefault="005C63AD" w:rsidP="005C63AD">
      <w:pPr>
        <w:rPr>
          <w:rFonts w:ascii="Arial" w:hAnsi="Arial"/>
          <w:b/>
          <w:bCs/>
        </w:rPr>
      </w:pPr>
    </w:p>
    <w:p w14:paraId="2CBC587F" w14:textId="77777777" w:rsidR="005C63AD" w:rsidRPr="0012653A" w:rsidRDefault="005C63AD" w:rsidP="005C63AD">
      <w:pPr>
        <w:rPr>
          <w:rFonts w:ascii="Arial" w:hAnsi="Arial"/>
          <w:b/>
          <w:bCs/>
        </w:rPr>
      </w:pPr>
    </w:p>
    <w:p w14:paraId="509BCB97" w14:textId="77777777" w:rsidR="005C63AD" w:rsidRPr="0012653A" w:rsidRDefault="005C63AD" w:rsidP="005C63AD">
      <w:pPr>
        <w:rPr>
          <w:rFonts w:ascii="Arial" w:hAnsi="Arial"/>
          <w:sz w:val="22"/>
          <w:szCs w:val="22"/>
        </w:rPr>
        <w:sectPr w:rsidR="005C63AD" w:rsidRPr="0012653A" w:rsidSect="00541315">
          <w:headerReference w:type="default" r:id="rId71"/>
          <w:footerReference w:type="default" r:id="rId72"/>
          <w:pgSz w:w="12240" w:h="15840" w:code="1"/>
          <w:pgMar w:top="1440" w:right="1440" w:bottom="1152" w:left="1440" w:header="706" w:footer="432" w:gutter="0"/>
          <w:pgNumType w:start="1"/>
          <w:cols w:space="708"/>
          <w:docGrid w:linePitch="360"/>
        </w:sectPr>
      </w:pPr>
    </w:p>
    <w:p w14:paraId="03DE3654" w14:textId="77777777" w:rsidR="005B3400" w:rsidRPr="008A378B" w:rsidRDefault="005B3400" w:rsidP="005B3400">
      <w:pPr>
        <w:jc w:val="center"/>
        <w:rPr>
          <w:b/>
          <w:i/>
          <w:sz w:val="22"/>
          <w:szCs w:val="22"/>
          <w:u w:val="single"/>
        </w:rPr>
      </w:pPr>
      <w:r w:rsidRPr="008A378B">
        <w:rPr>
          <w:rFonts w:ascii="Arial" w:hAnsi="Arial"/>
          <w:b/>
          <w:sz w:val="22"/>
          <w:szCs w:val="22"/>
          <w:u w:val="single"/>
        </w:rPr>
        <w:lastRenderedPageBreak/>
        <w:t xml:space="preserve">ATTACHMENT 1 TO STIPEND AGREEMENT </w:t>
      </w:r>
      <w:r>
        <w:rPr>
          <w:rFonts w:ascii="Arial" w:hAnsi="Arial"/>
          <w:b/>
          <w:sz w:val="22"/>
          <w:szCs w:val="22"/>
          <w:u w:val="single"/>
        </w:rPr>
        <w:t>D</w:t>
      </w:r>
    </w:p>
    <w:p w14:paraId="7ED6D927" w14:textId="77777777" w:rsidR="005B3400" w:rsidRDefault="005B3400" w:rsidP="005B3400"/>
    <w:p w14:paraId="1355A68E" w14:textId="77777777" w:rsidR="005B3400" w:rsidRDefault="005B3400" w:rsidP="005B3400"/>
    <w:p w14:paraId="57E352F3" w14:textId="77777777" w:rsidR="005B3400" w:rsidRDefault="005B3400" w:rsidP="005B3400"/>
    <w:p w14:paraId="46F22B6A" w14:textId="77777777" w:rsidR="005B3400" w:rsidRPr="00F83E6D" w:rsidRDefault="005B3400" w:rsidP="005B3400">
      <w:pPr>
        <w:rPr>
          <w:rFonts w:ascii="Arial" w:hAnsi="Arial"/>
          <w:i/>
          <w:sz w:val="22"/>
          <w:szCs w:val="22"/>
          <w:u w:val="single"/>
        </w:rPr>
      </w:pPr>
      <w:r w:rsidRPr="00F83E6D">
        <w:rPr>
          <w:rFonts w:ascii="Arial" w:hAnsi="Arial"/>
          <w:b/>
          <w:i/>
          <w:sz w:val="22"/>
          <w:szCs w:val="22"/>
        </w:rPr>
        <w:t xml:space="preserve">CERTIFICATION BY </w:t>
      </w:r>
      <w:r>
        <w:rPr>
          <w:rFonts w:ascii="Arial" w:hAnsi="Arial"/>
          <w:b/>
          <w:i/>
          <w:sz w:val="22"/>
          <w:szCs w:val="22"/>
        </w:rPr>
        <w:t>PROPOSER</w:t>
      </w:r>
    </w:p>
    <w:p w14:paraId="53785401" w14:textId="77777777" w:rsidR="005B3400" w:rsidRPr="00F83E6D" w:rsidRDefault="005B3400" w:rsidP="005B3400">
      <w:pPr>
        <w:rPr>
          <w:rFonts w:ascii="Arial" w:hAnsi="Arial"/>
          <w:i/>
          <w:sz w:val="22"/>
          <w:szCs w:val="22"/>
          <w:u w:val="single"/>
        </w:rPr>
      </w:pPr>
    </w:p>
    <w:p w14:paraId="4A3B83AD" w14:textId="0BAFEB41" w:rsidR="005B3400" w:rsidRPr="00F83E6D" w:rsidRDefault="005B3400" w:rsidP="005B3400">
      <w:pPr>
        <w:jc w:val="both"/>
        <w:rPr>
          <w:rFonts w:ascii="Arial" w:hAnsi="Arial"/>
          <w:sz w:val="22"/>
          <w:szCs w:val="22"/>
        </w:rPr>
      </w:pPr>
      <w:r w:rsidRPr="00F83E6D">
        <w:rPr>
          <w:rFonts w:ascii="Arial" w:hAnsi="Arial"/>
          <w:sz w:val="22"/>
          <w:szCs w:val="22"/>
        </w:rPr>
        <w:t xml:space="preserve">I, </w:t>
      </w:r>
      <w:r>
        <w:rPr>
          <w:rFonts w:ascii="Arial" w:hAnsi="Arial"/>
          <w:sz w:val="22"/>
          <w:szCs w:val="22"/>
        </w:rPr>
        <w:t>___________________________</w:t>
      </w:r>
      <w:r w:rsidRPr="00F83E6D">
        <w:rPr>
          <w:rFonts w:ascii="Arial" w:hAnsi="Arial"/>
          <w:sz w:val="22"/>
          <w:szCs w:val="22"/>
        </w:rPr>
        <w:t xml:space="preserve">, do hereby certify that I am the </w:t>
      </w:r>
      <w:r>
        <w:rPr>
          <w:rFonts w:ascii="Arial" w:hAnsi="Arial"/>
          <w:sz w:val="22"/>
          <w:szCs w:val="22"/>
        </w:rPr>
        <w:t>__________________</w:t>
      </w:r>
      <w:r w:rsidRPr="00F83E6D">
        <w:rPr>
          <w:rFonts w:ascii="Arial" w:hAnsi="Arial"/>
          <w:sz w:val="22"/>
          <w:szCs w:val="22"/>
        </w:rPr>
        <w:t xml:space="preserve"> of </w:t>
      </w:r>
      <w:r>
        <w:rPr>
          <w:rFonts w:ascii="Arial" w:hAnsi="Arial"/>
          <w:sz w:val="22"/>
          <w:szCs w:val="22"/>
        </w:rPr>
        <w:t>______________________</w:t>
      </w:r>
      <w:r w:rsidRPr="00F83E6D">
        <w:rPr>
          <w:rFonts w:ascii="Arial" w:hAnsi="Arial"/>
          <w:sz w:val="22"/>
          <w:szCs w:val="22"/>
        </w:rPr>
        <w:t xml:space="preserve">, for the work referred to in the forgoing payment request, that I am the person in whose name the foregoing account against the State of New York is rendered, that the labor, materials, expenses or services charged for were actually delivered, incurred or rendered, as named heretofore, and that the prices charged are just and reasonable; that no percentage or compensation has been paid or promised to be paid to any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xml:space="preserve">, board or commission, by reason of the claimant having been allowed to sell to, incur expense for, or render services to, said institution; and also, that to the best of my knowledge and belief, no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board or commission has, or has had, any interest directly or indirectly in said articles, materials, expenses or services; and that no part of the foregoing account has been paid, and that the above statement is true and correct.</w:t>
      </w:r>
    </w:p>
    <w:p w14:paraId="68377177" w14:textId="77777777" w:rsidR="005B3400" w:rsidRPr="00F83E6D" w:rsidRDefault="005B3400" w:rsidP="005B3400">
      <w:pPr>
        <w:rPr>
          <w:rFonts w:ascii="Arial" w:hAnsi="Arial"/>
          <w:sz w:val="22"/>
          <w:szCs w:val="22"/>
        </w:rPr>
      </w:pPr>
    </w:p>
    <w:p w14:paraId="3208D878" w14:textId="77777777" w:rsidR="005B3400" w:rsidRDefault="005B3400" w:rsidP="005B3400">
      <w:pPr>
        <w:rPr>
          <w:rFonts w:ascii="Arial" w:hAnsi="Arial"/>
          <w:sz w:val="22"/>
          <w:szCs w:val="22"/>
        </w:rPr>
      </w:pPr>
    </w:p>
    <w:p w14:paraId="18653F33" w14:textId="77777777" w:rsidR="005B3400" w:rsidRPr="00F83E6D" w:rsidRDefault="005B3400" w:rsidP="005B3400">
      <w:pPr>
        <w:rPr>
          <w:rFonts w:ascii="Arial" w:hAnsi="Arial"/>
          <w:sz w:val="22"/>
          <w:szCs w:val="22"/>
        </w:rPr>
      </w:pPr>
    </w:p>
    <w:p w14:paraId="7F364590"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017B4CC"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087FF052" w14:textId="77777777" w:rsidR="005B3400" w:rsidRPr="00F83E6D" w:rsidRDefault="005B3400" w:rsidP="005B3400">
      <w:pPr>
        <w:rPr>
          <w:rFonts w:ascii="Arial" w:hAnsi="Arial"/>
          <w:sz w:val="22"/>
          <w:szCs w:val="22"/>
        </w:rPr>
      </w:pPr>
    </w:p>
    <w:p w14:paraId="2F333715" w14:textId="77777777" w:rsidR="005B3400" w:rsidRPr="00F83E6D" w:rsidRDefault="005B3400" w:rsidP="005B3400">
      <w:pPr>
        <w:rPr>
          <w:rFonts w:ascii="Arial" w:hAnsi="Arial"/>
          <w:sz w:val="22"/>
          <w:szCs w:val="22"/>
        </w:rPr>
      </w:pPr>
    </w:p>
    <w:p w14:paraId="5AD4EA6F" w14:textId="77777777" w:rsidR="005B3400" w:rsidRPr="00F83E6D" w:rsidRDefault="005B3400" w:rsidP="005B3400">
      <w:pPr>
        <w:rPr>
          <w:rFonts w:ascii="Arial" w:hAnsi="Arial"/>
          <w:sz w:val="22"/>
          <w:szCs w:val="22"/>
        </w:rPr>
      </w:pPr>
    </w:p>
    <w:p w14:paraId="35327AF1" w14:textId="77777777" w:rsidR="005B3400" w:rsidRPr="00F83E6D" w:rsidRDefault="005B3400" w:rsidP="005B3400">
      <w:pPr>
        <w:rPr>
          <w:rFonts w:ascii="Arial" w:hAnsi="Arial"/>
          <w:sz w:val="22"/>
          <w:szCs w:val="22"/>
        </w:rPr>
      </w:pPr>
    </w:p>
    <w:p w14:paraId="6CA3487D" w14:textId="77777777" w:rsidR="005B3400" w:rsidRPr="00F83E6D" w:rsidRDefault="005B3400" w:rsidP="005B3400">
      <w:pPr>
        <w:rPr>
          <w:rFonts w:ascii="Arial" w:hAnsi="Arial"/>
          <w:sz w:val="22"/>
          <w:szCs w:val="22"/>
        </w:rPr>
      </w:pPr>
    </w:p>
    <w:p w14:paraId="4F20D48D" w14:textId="69842160" w:rsidR="005B3400" w:rsidRPr="00F83E6D" w:rsidRDefault="005B3400" w:rsidP="005B3400">
      <w:pPr>
        <w:rPr>
          <w:rFonts w:ascii="Arial" w:hAnsi="Arial"/>
          <w:sz w:val="22"/>
          <w:szCs w:val="22"/>
        </w:rPr>
      </w:pPr>
      <w:r w:rsidRPr="00F83E6D">
        <w:rPr>
          <w:rFonts w:ascii="Arial" w:hAnsi="Arial"/>
          <w:b/>
          <w:i/>
          <w:sz w:val="22"/>
          <w:szCs w:val="22"/>
        </w:rPr>
        <w:t xml:space="preserve">CERTIFICATION BY </w:t>
      </w:r>
      <w:r w:rsidR="00687D5D">
        <w:rPr>
          <w:rFonts w:ascii="Arial" w:hAnsi="Arial"/>
          <w:b/>
          <w:i/>
          <w:sz w:val="22"/>
          <w:szCs w:val="22"/>
        </w:rPr>
        <w:t xml:space="preserve">THE </w:t>
      </w:r>
      <w:r w:rsidR="00EC33EC">
        <w:rPr>
          <w:rFonts w:ascii="Arial" w:hAnsi="Arial"/>
          <w:b/>
          <w:i/>
          <w:sz w:val="22"/>
          <w:szCs w:val="22"/>
        </w:rPr>
        <w:t>AUTHORITY</w:t>
      </w:r>
    </w:p>
    <w:p w14:paraId="398709DA" w14:textId="77777777" w:rsidR="005B3400" w:rsidRPr="00F83E6D" w:rsidRDefault="005B3400" w:rsidP="005B3400">
      <w:pPr>
        <w:rPr>
          <w:rFonts w:ascii="Arial" w:hAnsi="Arial"/>
          <w:sz w:val="22"/>
          <w:szCs w:val="22"/>
        </w:rPr>
      </w:pPr>
    </w:p>
    <w:p w14:paraId="0C91C7DD" w14:textId="77777777" w:rsidR="005B3400" w:rsidRPr="00F83E6D" w:rsidRDefault="005B3400" w:rsidP="005B3400">
      <w:pPr>
        <w:jc w:val="both"/>
        <w:rPr>
          <w:rFonts w:ascii="Arial" w:hAnsi="Arial"/>
          <w:sz w:val="22"/>
          <w:szCs w:val="22"/>
        </w:rPr>
      </w:pPr>
      <w:r w:rsidRPr="00F83E6D">
        <w:rPr>
          <w:rFonts w:ascii="Arial" w:hAnsi="Arial"/>
          <w:sz w:val="22"/>
          <w:szCs w:val="22"/>
        </w:rPr>
        <w:t>I, __________________________________ (name), do hereby certify that I am the _____________________________ (title) employed in the supervision of the work described in the attached Payment Request; that the materials, labor and services have been furnished and the work properly performed in accordance with the contract; and that payment in the sum of $_______________ can be made on this contract without detriment to the interests of the State, to the best of my knowledge and belief.</w:t>
      </w:r>
    </w:p>
    <w:p w14:paraId="4FAD30B1" w14:textId="77777777" w:rsidR="005B3400" w:rsidRDefault="005B3400" w:rsidP="005B3400">
      <w:pPr>
        <w:rPr>
          <w:rFonts w:ascii="Arial" w:hAnsi="Arial"/>
          <w:sz w:val="22"/>
          <w:szCs w:val="22"/>
        </w:rPr>
      </w:pPr>
    </w:p>
    <w:p w14:paraId="4231D41C" w14:textId="77777777" w:rsidR="005B3400" w:rsidRPr="00F83E6D" w:rsidRDefault="005B3400" w:rsidP="005B3400">
      <w:pPr>
        <w:rPr>
          <w:rFonts w:ascii="Arial" w:hAnsi="Arial"/>
          <w:sz w:val="22"/>
          <w:szCs w:val="22"/>
        </w:rPr>
      </w:pPr>
    </w:p>
    <w:p w14:paraId="0CA31FE6"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90B7958" w14:textId="77777777" w:rsidR="005C63A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783B070C" w14:textId="77777777" w:rsidR="005B3400" w:rsidRPr="00F83E6D" w:rsidRDefault="005B3400" w:rsidP="005B3400">
      <w:pPr>
        <w:rPr>
          <w:rFonts w:ascii="Arial" w:hAnsi="Arial"/>
          <w:sz w:val="22"/>
          <w:szCs w:val="22"/>
        </w:rPr>
      </w:pPr>
    </w:p>
    <w:p w14:paraId="0B8A4EA6" w14:textId="77777777" w:rsidR="005C63AD" w:rsidRPr="00F83E6D" w:rsidRDefault="005C63AD" w:rsidP="005C63AD">
      <w:pPr>
        <w:rPr>
          <w:rFonts w:ascii="Arial" w:hAnsi="Arial"/>
          <w:sz w:val="22"/>
          <w:szCs w:val="22"/>
        </w:rPr>
      </w:pPr>
    </w:p>
    <w:p w14:paraId="53F7F060" w14:textId="77777777" w:rsidR="005C63AD" w:rsidRDefault="005C63AD" w:rsidP="005C63AD">
      <w:pPr>
        <w:pStyle w:val="Header"/>
        <w:spacing w:before="120"/>
        <w:rPr>
          <w:rFonts w:ascii="Arial" w:hAnsi="Arial"/>
          <w:b/>
          <w:sz w:val="28"/>
          <w:szCs w:val="28"/>
          <w:u w:val="single"/>
        </w:rPr>
        <w:sectPr w:rsidR="005C63AD" w:rsidSect="0085330A">
          <w:headerReference w:type="default" r:id="rId73"/>
          <w:footerReference w:type="default" r:id="rId74"/>
          <w:pgSz w:w="12240" w:h="15840" w:code="1"/>
          <w:pgMar w:top="1440" w:right="1440" w:bottom="1440" w:left="1440" w:header="720" w:footer="720" w:gutter="0"/>
          <w:pgNumType w:start="1"/>
          <w:cols w:space="720"/>
          <w:docGrid w:linePitch="360"/>
        </w:sectPr>
      </w:pPr>
    </w:p>
    <w:p w14:paraId="69CD63F2" w14:textId="77777777" w:rsidR="00843CFB" w:rsidRPr="0012653A" w:rsidRDefault="00843CFB" w:rsidP="00843CFB">
      <w:pPr>
        <w:pStyle w:val="Heading1"/>
        <w:spacing w:before="0"/>
      </w:pPr>
      <w:r w:rsidRPr="0012653A">
        <w:lastRenderedPageBreak/>
        <w:t>FORM SCD</w:t>
      </w:r>
    </w:p>
    <w:p w14:paraId="0780294A" w14:textId="77777777" w:rsidR="005C63AD" w:rsidRDefault="005C63AD" w:rsidP="005C63AD">
      <w:pPr>
        <w:pStyle w:val="Form10Hdg1"/>
        <w:spacing w:before="120" w:after="240"/>
        <w:rPr>
          <w:sz w:val="28"/>
          <w:szCs w:val="28"/>
          <w:u w:val="single"/>
        </w:rPr>
      </w:pPr>
      <w:r>
        <w:rPr>
          <w:sz w:val="28"/>
          <w:szCs w:val="28"/>
          <w:u w:val="single"/>
        </w:rPr>
        <w:t>SCHEDULE OF CONTRACT DURATIONS</w:t>
      </w:r>
    </w:p>
    <w:p w14:paraId="6A1F6B3C" w14:textId="77777777" w:rsidR="003022A7" w:rsidRDefault="003022A7" w:rsidP="005C63AD">
      <w:pPr>
        <w:pStyle w:val="Form10Hdg1"/>
        <w:spacing w:before="120" w:after="120"/>
        <w:rPr>
          <w:sz w:val="20"/>
          <w:u w:val="single"/>
        </w:rPr>
      </w:pPr>
    </w:p>
    <w:p w14:paraId="5ABC9E59" w14:textId="5261DBA6" w:rsidR="005C63AD" w:rsidRPr="00ED74CE" w:rsidRDefault="005C63AD" w:rsidP="005C63AD">
      <w:pPr>
        <w:pStyle w:val="Form10Hdg1"/>
        <w:spacing w:before="120" w:after="120"/>
        <w:rPr>
          <w:sz w:val="20"/>
          <w:u w:val="single"/>
        </w:rPr>
      </w:pPr>
      <w:r w:rsidRPr="00ED74CE">
        <w:rPr>
          <w:sz w:val="20"/>
          <w:u w:val="single"/>
        </w:rPr>
        <w:t>Table SCD - 1</w:t>
      </w:r>
    </w:p>
    <w:tbl>
      <w:tblPr>
        <w:tblStyle w:val="TableGrid"/>
        <w:tblW w:w="9558" w:type="dxa"/>
        <w:tblLayout w:type="fixed"/>
        <w:tblLook w:val="04A0" w:firstRow="1" w:lastRow="0" w:firstColumn="1" w:lastColumn="0" w:noHBand="0" w:noVBand="1"/>
      </w:tblPr>
      <w:tblGrid>
        <w:gridCol w:w="1908"/>
        <w:gridCol w:w="1800"/>
        <w:gridCol w:w="1890"/>
        <w:gridCol w:w="2070"/>
        <w:gridCol w:w="1890"/>
      </w:tblGrid>
      <w:tr w:rsidR="009E583E" w:rsidRPr="001F3310" w14:paraId="3AA542EE" w14:textId="77777777" w:rsidTr="009E583E">
        <w:trPr>
          <w:trHeight w:val="432"/>
        </w:trPr>
        <w:tc>
          <w:tcPr>
            <w:tcW w:w="9558" w:type="dxa"/>
            <w:gridSpan w:val="5"/>
            <w:shd w:val="clear" w:color="auto" w:fill="F2F2F2" w:themeFill="background1" w:themeFillShade="F2"/>
            <w:vAlign w:val="center"/>
          </w:tcPr>
          <w:p w14:paraId="1113AB74" w14:textId="512CCBE6" w:rsidR="009E583E" w:rsidRPr="001F3310" w:rsidRDefault="009E583E" w:rsidP="009E583E">
            <w:pPr>
              <w:spacing w:before="120" w:after="120"/>
              <w:jc w:val="center"/>
              <w:rPr>
                <w:rFonts w:ascii="Arial" w:hAnsi="Arial"/>
                <w:b/>
                <w:bCs/>
                <w:caps/>
                <w:sz w:val="20"/>
              </w:rPr>
            </w:pPr>
            <w:r w:rsidRPr="001F3310">
              <w:rPr>
                <w:rFonts w:ascii="Arial" w:hAnsi="Arial"/>
                <w:b/>
                <w:bCs/>
                <w:caps/>
                <w:sz w:val="20"/>
              </w:rPr>
              <w:t>OVERALL PROJECT COMPLETION</w:t>
            </w:r>
          </w:p>
        </w:tc>
      </w:tr>
      <w:tr w:rsidR="009E583E" w:rsidRPr="001F3310" w14:paraId="45B894E2" w14:textId="77777777" w:rsidTr="009E583E">
        <w:trPr>
          <w:trHeight w:val="432"/>
        </w:trPr>
        <w:tc>
          <w:tcPr>
            <w:tcW w:w="1908" w:type="dxa"/>
            <w:shd w:val="clear" w:color="auto" w:fill="F2F2F2" w:themeFill="background1" w:themeFillShade="F2"/>
            <w:vAlign w:val="center"/>
          </w:tcPr>
          <w:p w14:paraId="71056A5E" w14:textId="77777777" w:rsidR="009E583E" w:rsidRPr="001F3310" w:rsidRDefault="009E583E" w:rsidP="007D7876">
            <w:pPr>
              <w:jc w:val="center"/>
              <w:rPr>
                <w:rFonts w:ascii="Arial" w:hAnsi="Arial"/>
                <w:b/>
                <w:bCs/>
                <w:caps/>
                <w:sz w:val="20"/>
              </w:rPr>
            </w:pPr>
            <w:r w:rsidRPr="001F3310">
              <w:rPr>
                <w:rFonts w:ascii="Arial" w:hAnsi="Arial"/>
                <w:b/>
                <w:bCs/>
                <w:caps/>
                <w:sz w:val="20"/>
              </w:rPr>
              <w:t>Activity</w:t>
            </w:r>
          </w:p>
        </w:tc>
        <w:tc>
          <w:tcPr>
            <w:tcW w:w="1800" w:type="dxa"/>
            <w:shd w:val="clear" w:color="auto" w:fill="F2F2F2" w:themeFill="background1" w:themeFillShade="F2"/>
            <w:vAlign w:val="center"/>
          </w:tcPr>
          <w:p w14:paraId="77CE840B" w14:textId="77777777" w:rsidR="009E583E" w:rsidRPr="001F3310" w:rsidRDefault="009E583E" w:rsidP="007D7876">
            <w:pPr>
              <w:jc w:val="center"/>
              <w:rPr>
                <w:rFonts w:ascii="Arial" w:hAnsi="Arial"/>
                <w:b/>
                <w:bCs/>
                <w:caps/>
                <w:sz w:val="20"/>
              </w:rPr>
            </w:pPr>
            <w:r w:rsidRPr="001F3310">
              <w:rPr>
                <w:rFonts w:ascii="Arial" w:hAnsi="Arial"/>
                <w:b/>
                <w:bCs/>
                <w:caps/>
                <w:sz w:val="20"/>
              </w:rPr>
              <w:t xml:space="preserve">Duration </w:t>
            </w:r>
          </w:p>
          <w:p w14:paraId="3CE7D6E4" w14:textId="77777777" w:rsidR="009E583E" w:rsidRDefault="009E583E" w:rsidP="007D7876">
            <w:pPr>
              <w:jc w:val="center"/>
              <w:rPr>
                <w:rFonts w:ascii="Arial" w:hAnsi="Arial"/>
                <w:b/>
                <w:sz w:val="20"/>
              </w:rPr>
            </w:pPr>
            <w:r w:rsidRPr="001F3310">
              <w:rPr>
                <w:rFonts w:ascii="Arial" w:hAnsi="Arial"/>
                <w:b/>
                <w:sz w:val="20"/>
              </w:rPr>
              <w:t>(Calendar Days past NTP)</w:t>
            </w:r>
          </w:p>
          <w:p w14:paraId="48AC896A" w14:textId="0E671A26" w:rsidR="009E583E" w:rsidRPr="001F3310" w:rsidRDefault="009E583E" w:rsidP="007D7876">
            <w:pPr>
              <w:jc w:val="center"/>
              <w:rPr>
                <w:rFonts w:ascii="Arial" w:hAnsi="Arial"/>
                <w:b/>
                <w:sz w:val="20"/>
              </w:rPr>
            </w:pPr>
          </w:p>
        </w:tc>
        <w:tc>
          <w:tcPr>
            <w:tcW w:w="1890" w:type="dxa"/>
            <w:shd w:val="clear" w:color="auto" w:fill="F2F2F2" w:themeFill="background1" w:themeFillShade="F2"/>
            <w:vAlign w:val="center"/>
          </w:tcPr>
          <w:p w14:paraId="1E20853F" w14:textId="77777777" w:rsidR="009E583E" w:rsidRPr="001F3310" w:rsidRDefault="009E583E" w:rsidP="007D7876">
            <w:pPr>
              <w:jc w:val="center"/>
              <w:rPr>
                <w:rFonts w:ascii="Arial" w:hAnsi="Arial"/>
                <w:b/>
                <w:sz w:val="20"/>
              </w:rPr>
            </w:pPr>
            <w:r w:rsidRPr="001F3310">
              <w:rPr>
                <w:rFonts w:ascii="Arial" w:hAnsi="Arial"/>
                <w:b/>
                <w:bCs/>
                <w:caps/>
                <w:sz w:val="20"/>
              </w:rPr>
              <w:t>Projected Completion Date (MM/DD/YYYY)</w:t>
            </w:r>
          </w:p>
        </w:tc>
        <w:tc>
          <w:tcPr>
            <w:tcW w:w="2070" w:type="dxa"/>
            <w:shd w:val="clear" w:color="auto" w:fill="F2F2F2" w:themeFill="background1" w:themeFillShade="F2"/>
          </w:tcPr>
          <w:p w14:paraId="2B75D60D" w14:textId="77777777" w:rsidR="009E583E" w:rsidRDefault="009E583E" w:rsidP="009E583E">
            <w:pPr>
              <w:jc w:val="center"/>
              <w:rPr>
                <w:rFonts w:ascii="Arial" w:hAnsi="Arial"/>
                <w:b/>
                <w:bCs/>
                <w:caps/>
                <w:sz w:val="20"/>
              </w:rPr>
            </w:pPr>
            <w:r>
              <w:rPr>
                <w:rFonts w:ascii="Arial" w:hAnsi="Arial"/>
                <w:b/>
                <w:bCs/>
                <w:caps/>
                <w:sz w:val="20"/>
              </w:rPr>
              <w:t>Liquidated Damages amount (per day)</w:t>
            </w:r>
          </w:p>
          <w:p w14:paraId="279CD7E0" w14:textId="62A17D26" w:rsidR="009E583E" w:rsidRDefault="009E583E" w:rsidP="009E583E">
            <w:pPr>
              <w:jc w:val="center"/>
              <w:rPr>
                <w:rFonts w:ascii="Arial" w:hAnsi="Arial"/>
                <w:b/>
                <w:bCs/>
                <w:caps/>
                <w:sz w:val="20"/>
              </w:rPr>
            </w:pPr>
            <w:r w:rsidRPr="00BA7546">
              <w:rPr>
                <w:rFonts w:ascii="Arial" w:hAnsi="Arial"/>
                <w:bCs/>
                <w:sz w:val="20"/>
              </w:rPr>
              <w:t xml:space="preserve">(See Note </w:t>
            </w:r>
            <w:r>
              <w:rPr>
                <w:rFonts w:ascii="Arial" w:hAnsi="Arial"/>
                <w:bCs/>
                <w:sz w:val="20"/>
              </w:rPr>
              <w:t>3</w:t>
            </w:r>
            <w:r w:rsidRPr="00BA7546">
              <w:rPr>
                <w:rFonts w:ascii="Arial" w:hAnsi="Arial"/>
                <w:bCs/>
                <w:sz w:val="20"/>
              </w:rPr>
              <w:t>)</w:t>
            </w:r>
          </w:p>
        </w:tc>
        <w:tc>
          <w:tcPr>
            <w:tcW w:w="1890" w:type="dxa"/>
            <w:shd w:val="clear" w:color="auto" w:fill="F2F2F2" w:themeFill="background1" w:themeFillShade="F2"/>
            <w:vAlign w:val="center"/>
          </w:tcPr>
          <w:p w14:paraId="40371238" w14:textId="77777777" w:rsidR="009E583E" w:rsidRDefault="009E583E" w:rsidP="00ED64DE">
            <w:pPr>
              <w:jc w:val="center"/>
              <w:rPr>
                <w:rFonts w:ascii="Arial" w:hAnsi="Arial"/>
                <w:b/>
                <w:sz w:val="20"/>
              </w:rPr>
            </w:pPr>
            <w:r>
              <w:rPr>
                <w:rFonts w:ascii="Arial" w:hAnsi="Arial"/>
                <w:b/>
                <w:sz w:val="20"/>
              </w:rPr>
              <w:t>Early Completion Bonus Project Completion</w:t>
            </w:r>
          </w:p>
          <w:p w14:paraId="218D5312" w14:textId="5750576F" w:rsidR="009E583E" w:rsidRPr="009E583E" w:rsidRDefault="009E583E" w:rsidP="00ED64DE">
            <w:pPr>
              <w:jc w:val="center"/>
              <w:rPr>
                <w:rFonts w:ascii="Arial" w:hAnsi="Arial"/>
                <w:sz w:val="20"/>
              </w:rPr>
            </w:pPr>
            <w:r w:rsidRPr="009E583E">
              <w:rPr>
                <w:rFonts w:ascii="Arial" w:hAnsi="Arial"/>
                <w:sz w:val="20"/>
              </w:rPr>
              <w:t>(See Note 5)</w:t>
            </w:r>
          </w:p>
        </w:tc>
      </w:tr>
      <w:tr w:rsidR="009E583E" w:rsidRPr="001F3310" w14:paraId="5C02DDDA" w14:textId="77777777" w:rsidTr="009E583E">
        <w:trPr>
          <w:trHeight w:val="432"/>
        </w:trPr>
        <w:tc>
          <w:tcPr>
            <w:tcW w:w="1908" w:type="dxa"/>
            <w:vAlign w:val="center"/>
          </w:tcPr>
          <w:p w14:paraId="5534768B" w14:textId="77777777" w:rsidR="009E583E" w:rsidRPr="001F3310" w:rsidRDefault="009E583E" w:rsidP="007D7876">
            <w:pPr>
              <w:spacing w:before="60" w:after="60"/>
              <w:jc w:val="center"/>
              <w:rPr>
                <w:rFonts w:ascii="Arial" w:hAnsi="Arial"/>
                <w:b/>
                <w:caps/>
                <w:sz w:val="20"/>
              </w:rPr>
            </w:pPr>
            <w:r w:rsidRPr="001F3310">
              <w:rPr>
                <w:rFonts w:ascii="Arial" w:hAnsi="Arial"/>
                <w:b/>
                <w:caps/>
                <w:sz w:val="20"/>
              </w:rPr>
              <w:t>Project Completion</w:t>
            </w:r>
          </w:p>
          <w:p w14:paraId="58B4A788" w14:textId="2462E91E" w:rsidR="009E583E" w:rsidRPr="001F3310" w:rsidRDefault="009E583E" w:rsidP="007D7876">
            <w:pPr>
              <w:spacing w:before="60" w:after="60"/>
              <w:jc w:val="center"/>
              <w:rPr>
                <w:rFonts w:ascii="Arial" w:hAnsi="Arial"/>
                <w:sz w:val="20"/>
              </w:rPr>
            </w:pPr>
            <w:r>
              <w:rPr>
                <w:rFonts w:ascii="Arial" w:hAnsi="Arial"/>
                <w:sz w:val="20"/>
              </w:rPr>
              <w:t>(See Notes 1, 3</w:t>
            </w:r>
            <w:r w:rsidRPr="001F3310">
              <w:rPr>
                <w:rFonts w:ascii="Arial" w:hAnsi="Arial"/>
                <w:sz w:val="20"/>
              </w:rPr>
              <w:t>)</w:t>
            </w:r>
          </w:p>
        </w:tc>
        <w:tc>
          <w:tcPr>
            <w:tcW w:w="1800" w:type="dxa"/>
            <w:shd w:val="clear" w:color="auto" w:fill="auto"/>
            <w:vAlign w:val="center"/>
          </w:tcPr>
          <w:p w14:paraId="258C01F8" w14:textId="77777777" w:rsidR="009E583E" w:rsidRPr="001F3310" w:rsidRDefault="009E583E" w:rsidP="007D7876">
            <w:pPr>
              <w:spacing w:before="60" w:after="60"/>
              <w:jc w:val="center"/>
              <w:rPr>
                <w:rFonts w:ascii="Arial" w:hAnsi="Arial"/>
                <w:bCs/>
                <w:sz w:val="20"/>
              </w:rPr>
            </w:pPr>
          </w:p>
        </w:tc>
        <w:tc>
          <w:tcPr>
            <w:tcW w:w="1890" w:type="dxa"/>
            <w:shd w:val="clear" w:color="auto" w:fill="auto"/>
            <w:vAlign w:val="center"/>
          </w:tcPr>
          <w:p w14:paraId="073460B6" w14:textId="77777777" w:rsidR="009E583E" w:rsidRPr="001F3310" w:rsidRDefault="009E583E" w:rsidP="007D7876">
            <w:pPr>
              <w:spacing w:before="60" w:after="60"/>
              <w:jc w:val="center"/>
              <w:rPr>
                <w:rFonts w:ascii="Arial" w:hAnsi="Arial"/>
                <w:bCs/>
                <w:sz w:val="20"/>
              </w:rPr>
            </w:pPr>
          </w:p>
        </w:tc>
        <w:tc>
          <w:tcPr>
            <w:tcW w:w="2070" w:type="dxa"/>
            <w:vAlign w:val="center"/>
          </w:tcPr>
          <w:p w14:paraId="28C2CB0C" w14:textId="3B7C34A9" w:rsidR="009E583E" w:rsidRDefault="009E583E" w:rsidP="007D7876">
            <w:pPr>
              <w:spacing w:before="60" w:after="60"/>
              <w:jc w:val="center"/>
              <w:rPr>
                <w:rFonts w:ascii="Arial" w:hAnsi="Arial"/>
                <w:b/>
                <w:bCs/>
                <w:sz w:val="20"/>
              </w:rPr>
            </w:pPr>
            <w:r>
              <w:rPr>
                <w:rFonts w:ascii="Arial" w:hAnsi="Arial"/>
                <w:b/>
                <w:bCs/>
                <w:sz w:val="20"/>
              </w:rPr>
              <w:t>$20,000.00</w:t>
            </w:r>
          </w:p>
        </w:tc>
        <w:tc>
          <w:tcPr>
            <w:tcW w:w="1890" w:type="dxa"/>
            <w:shd w:val="clear" w:color="auto" w:fill="F2F2F2" w:themeFill="background1" w:themeFillShade="F2"/>
            <w:vAlign w:val="center"/>
          </w:tcPr>
          <w:p w14:paraId="7F6EE2E1" w14:textId="59AB1B01" w:rsidR="009E583E" w:rsidRPr="001F3310" w:rsidRDefault="009E583E" w:rsidP="007D7876">
            <w:pPr>
              <w:spacing w:before="60" w:after="60"/>
              <w:jc w:val="center"/>
              <w:rPr>
                <w:rFonts w:ascii="Arial" w:hAnsi="Arial"/>
                <w:b/>
                <w:bCs/>
                <w:sz w:val="20"/>
              </w:rPr>
            </w:pPr>
            <w:r>
              <w:rPr>
                <w:rFonts w:ascii="Arial" w:hAnsi="Arial"/>
                <w:b/>
                <w:bCs/>
                <w:sz w:val="20"/>
              </w:rPr>
              <w:t>$20,000.00</w:t>
            </w:r>
          </w:p>
        </w:tc>
      </w:tr>
    </w:tbl>
    <w:p w14:paraId="7505E7CF" w14:textId="77777777" w:rsidR="005C63AD" w:rsidRDefault="005C63AD" w:rsidP="005C63AD">
      <w:pPr>
        <w:jc w:val="both"/>
        <w:rPr>
          <w:rFonts w:ascii="Arial" w:hAnsi="Arial"/>
          <w:bCs/>
          <w:szCs w:val="22"/>
        </w:rPr>
      </w:pPr>
    </w:p>
    <w:p w14:paraId="7E9AD473" w14:textId="7CCCC65E" w:rsidR="005C63AD" w:rsidRDefault="005C63AD" w:rsidP="005C63AD">
      <w:pPr>
        <w:pStyle w:val="Form10Hdg1"/>
        <w:spacing w:before="120" w:after="120"/>
        <w:rPr>
          <w:sz w:val="20"/>
          <w:u w:val="single"/>
        </w:rPr>
      </w:pPr>
      <w:r w:rsidRPr="00ED74CE">
        <w:rPr>
          <w:sz w:val="20"/>
          <w:u w:val="single"/>
        </w:rPr>
        <w:t xml:space="preserve">Table SCD </w:t>
      </w:r>
      <w:r w:rsidR="00E75A08">
        <w:rPr>
          <w:sz w:val="20"/>
          <w:u w:val="single"/>
        </w:rPr>
        <w:t>–</w:t>
      </w:r>
      <w:r w:rsidRPr="00ED74CE">
        <w:rPr>
          <w:sz w:val="20"/>
          <w:u w:val="single"/>
        </w:rPr>
        <w:t xml:space="preserve"> </w:t>
      </w:r>
      <w:r>
        <w:rPr>
          <w:sz w:val="20"/>
          <w:u w:val="single"/>
        </w:rPr>
        <w:t>2</w:t>
      </w:r>
    </w:p>
    <w:tbl>
      <w:tblPr>
        <w:tblStyle w:val="TableGrid1"/>
        <w:tblW w:w="9558" w:type="dxa"/>
        <w:tblLayout w:type="fixed"/>
        <w:tblLook w:val="04A0" w:firstRow="1" w:lastRow="0" w:firstColumn="1" w:lastColumn="0" w:noHBand="0" w:noVBand="1"/>
      </w:tblPr>
      <w:tblGrid>
        <w:gridCol w:w="2448"/>
        <w:gridCol w:w="1710"/>
        <w:gridCol w:w="1620"/>
        <w:gridCol w:w="2070"/>
        <w:gridCol w:w="1710"/>
      </w:tblGrid>
      <w:tr w:rsidR="009E583E" w:rsidRPr="00E75A08" w14:paraId="3C68E7FA" w14:textId="77777777" w:rsidTr="005E5199">
        <w:trPr>
          <w:trHeight w:val="432"/>
        </w:trPr>
        <w:tc>
          <w:tcPr>
            <w:tcW w:w="9558" w:type="dxa"/>
            <w:gridSpan w:val="5"/>
            <w:shd w:val="clear" w:color="auto" w:fill="F2F2F2" w:themeFill="background1" w:themeFillShade="F2"/>
            <w:vAlign w:val="center"/>
          </w:tcPr>
          <w:p w14:paraId="6D53A189" w14:textId="34BEB20B" w:rsidR="009E583E" w:rsidRPr="00E75A08" w:rsidRDefault="009E583E" w:rsidP="009E583E">
            <w:pPr>
              <w:spacing w:before="120" w:after="120"/>
              <w:jc w:val="center"/>
              <w:rPr>
                <w:rFonts w:ascii="Arial" w:hAnsi="Arial"/>
                <w:b/>
                <w:bCs/>
                <w:caps/>
                <w:sz w:val="20"/>
              </w:rPr>
            </w:pPr>
            <w:r>
              <w:rPr>
                <w:rFonts w:ascii="Arial" w:hAnsi="Arial"/>
                <w:b/>
                <w:bCs/>
                <w:caps/>
                <w:sz w:val="20"/>
              </w:rPr>
              <w:t xml:space="preserve">defined </w:t>
            </w:r>
            <w:r w:rsidRPr="00E75A08">
              <w:rPr>
                <w:rFonts w:ascii="Arial" w:hAnsi="Arial"/>
                <w:b/>
                <w:bCs/>
                <w:caps/>
                <w:sz w:val="20"/>
              </w:rPr>
              <w:t xml:space="preserve">Completion </w:t>
            </w:r>
            <w:r w:rsidR="004068A5">
              <w:rPr>
                <w:rFonts w:ascii="Arial" w:hAnsi="Arial"/>
                <w:b/>
                <w:bCs/>
                <w:caps/>
                <w:sz w:val="20"/>
              </w:rPr>
              <w:t>Date</w:t>
            </w:r>
          </w:p>
        </w:tc>
      </w:tr>
      <w:tr w:rsidR="009E583E" w:rsidRPr="00E75A08" w14:paraId="156A9944" w14:textId="77777777" w:rsidTr="005E5199">
        <w:trPr>
          <w:trHeight w:val="432"/>
        </w:trPr>
        <w:tc>
          <w:tcPr>
            <w:tcW w:w="2448" w:type="dxa"/>
            <w:shd w:val="clear" w:color="auto" w:fill="F2F2F2" w:themeFill="background1" w:themeFillShade="F2"/>
            <w:vAlign w:val="center"/>
          </w:tcPr>
          <w:p w14:paraId="1F98282E" w14:textId="77777777" w:rsidR="009E583E" w:rsidRPr="00E75A08" w:rsidRDefault="009E583E" w:rsidP="00E75A08">
            <w:pPr>
              <w:jc w:val="center"/>
              <w:rPr>
                <w:rFonts w:ascii="Arial" w:hAnsi="Arial"/>
                <w:b/>
                <w:bCs/>
                <w:caps/>
                <w:sz w:val="20"/>
              </w:rPr>
            </w:pPr>
            <w:r w:rsidRPr="00E75A08">
              <w:rPr>
                <w:rFonts w:ascii="Arial" w:hAnsi="Arial"/>
                <w:b/>
                <w:bCs/>
                <w:caps/>
                <w:sz w:val="20"/>
              </w:rPr>
              <w:t>Milestone</w:t>
            </w:r>
          </w:p>
          <w:p w14:paraId="2B4A35B1" w14:textId="77777777" w:rsidR="009E583E" w:rsidRPr="00E75A08" w:rsidRDefault="009E583E" w:rsidP="00E75A08">
            <w:pPr>
              <w:jc w:val="center"/>
              <w:rPr>
                <w:rFonts w:ascii="Arial" w:hAnsi="Arial"/>
                <w:bCs/>
                <w:sz w:val="20"/>
              </w:rPr>
            </w:pPr>
            <w:r w:rsidRPr="00E75A08">
              <w:rPr>
                <w:rFonts w:ascii="Arial" w:hAnsi="Arial"/>
                <w:bCs/>
                <w:sz w:val="20"/>
              </w:rPr>
              <w:t>(See Notes 2, 4)</w:t>
            </w:r>
          </w:p>
        </w:tc>
        <w:tc>
          <w:tcPr>
            <w:tcW w:w="1710" w:type="dxa"/>
            <w:shd w:val="clear" w:color="auto" w:fill="F2F2F2" w:themeFill="background1" w:themeFillShade="F2"/>
            <w:vAlign w:val="center"/>
          </w:tcPr>
          <w:p w14:paraId="58FA9DFE" w14:textId="77777777" w:rsidR="009E583E" w:rsidRPr="00E75A08" w:rsidRDefault="009E583E" w:rsidP="00E75A08">
            <w:pPr>
              <w:jc w:val="center"/>
              <w:rPr>
                <w:rFonts w:ascii="Arial" w:hAnsi="Arial"/>
                <w:b/>
                <w:bCs/>
                <w:caps/>
                <w:sz w:val="20"/>
              </w:rPr>
            </w:pPr>
            <w:r w:rsidRPr="00E75A08">
              <w:rPr>
                <w:rFonts w:ascii="Arial" w:hAnsi="Arial"/>
                <w:b/>
                <w:bCs/>
                <w:caps/>
                <w:sz w:val="20"/>
              </w:rPr>
              <w:t>Duration</w:t>
            </w:r>
          </w:p>
          <w:p w14:paraId="218BF92F" w14:textId="77777777" w:rsidR="009E583E" w:rsidRPr="00E75A08" w:rsidRDefault="009E583E" w:rsidP="00E75A08">
            <w:pPr>
              <w:jc w:val="center"/>
              <w:rPr>
                <w:rFonts w:ascii="Arial" w:hAnsi="Arial"/>
                <w:b/>
                <w:bCs/>
                <w:caps/>
                <w:sz w:val="20"/>
              </w:rPr>
            </w:pPr>
            <w:r w:rsidRPr="00E75A08">
              <w:rPr>
                <w:rFonts w:ascii="Arial" w:hAnsi="Arial"/>
                <w:b/>
                <w:sz w:val="20"/>
              </w:rPr>
              <w:t>(Calendar Days past NTP)</w:t>
            </w:r>
          </w:p>
        </w:tc>
        <w:tc>
          <w:tcPr>
            <w:tcW w:w="1620" w:type="dxa"/>
            <w:shd w:val="clear" w:color="auto" w:fill="F2F2F2" w:themeFill="background1" w:themeFillShade="F2"/>
            <w:vAlign w:val="center"/>
          </w:tcPr>
          <w:p w14:paraId="11E346BC" w14:textId="26EE7D99" w:rsidR="009E583E" w:rsidRPr="00E75A08" w:rsidRDefault="009E583E" w:rsidP="00E75A08">
            <w:pPr>
              <w:jc w:val="center"/>
              <w:rPr>
                <w:rFonts w:ascii="Arial" w:hAnsi="Arial"/>
                <w:b/>
                <w:bCs/>
                <w:caps/>
                <w:sz w:val="20"/>
              </w:rPr>
            </w:pPr>
            <w:r w:rsidRPr="00E75A08">
              <w:rPr>
                <w:rFonts w:ascii="Arial" w:hAnsi="Arial"/>
                <w:b/>
                <w:bCs/>
                <w:caps/>
                <w:sz w:val="20"/>
              </w:rPr>
              <w:t xml:space="preserve">Projected </w:t>
            </w:r>
            <w:r>
              <w:rPr>
                <w:rFonts w:ascii="Arial" w:hAnsi="Arial"/>
                <w:b/>
                <w:bCs/>
                <w:caps/>
                <w:sz w:val="20"/>
              </w:rPr>
              <w:t xml:space="preserve">AETC </w:t>
            </w:r>
            <w:r w:rsidRPr="00E75A08">
              <w:rPr>
                <w:rFonts w:ascii="Arial" w:hAnsi="Arial"/>
                <w:b/>
                <w:bCs/>
                <w:caps/>
                <w:sz w:val="20"/>
              </w:rPr>
              <w:t>Completion Date (MM/DD/YYYY)</w:t>
            </w:r>
          </w:p>
        </w:tc>
        <w:tc>
          <w:tcPr>
            <w:tcW w:w="2070" w:type="dxa"/>
            <w:shd w:val="clear" w:color="auto" w:fill="F2F2F2" w:themeFill="background1" w:themeFillShade="F2"/>
          </w:tcPr>
          <w:p w14:paraId="4D49181C" w14:textId="77777777" w:rsidR="009E583E" w:rsidRPr="00E75A08" w:rsidRDefault="009E583E" w:rsidP="009E583E">
            <w:pPr>
              <w:jc w:val="center"/>
              <w:rPr>
                <w:rFonts w:ascii="Arial" w:hAnsi="Arial"/>
                <w:b/>
                <w:bCs/>
                <w:caps/>
                <w:sz w:val="20"/>
              </w:rPr>
            </w:pPr>
            <w:r w:rsidRPr="00E75A08">
              <w:rPr>
                <w:rFonts w:ascii="Arial" w:hAnsi="Arial"/>
                <w:b/>
                <w:bCs/>
                <w:caps/>
                <w:sz w:val="20"/>
              </w:rPr>
              <w:t>Liquidated Damages amount (per day)</w:t>
            </w:r>
          </w:p>
          <w:p w14:paraId="315758F1" w14:textId="082EC6B6" w:rsidR="009E583E" w:rsidRPr="00E75A08" w:rsidRDefault="009E583E" w:rsidP="009E583E">
            <w:pPr>
              <w:jc w:val="center"/>
              <w:rPr>
                <w:rFonts w:ascii="Arial" w:hAnsi="Arial"/>
                <w:b/>
                <w:bCs/>
                <w:caps/>
                <w:sz w:val="20"/>
              </w:rPr>
            </w:pPr>
            <w:r w:rsidRPr="00E75A08">
              <w:rPr>
                <w:rFonts w:ascii="Arial" w:hAnsi="Arial"/>
                <w:bCs/>
                <w:sz w:val="20"/>
              </w:rPr>
              <w:t>(See Note 4)</w:t>
            </w:r>
          </w:p>
        </w:tc>
        <w:tc>
          <w:tcPr>
            <w:tcW w:w="1710" w:type="dxa"/>
            <w:shd w:val="clear" w:color="auto" w:fill="F2F2F2" w:themeFill="background1" w:themeFillShade="F2"/>
            <w:vAlign w:val="center"/>
          </w:tcPr>
          <w:p w14:paraId="0B382E70" w14:textId="70369926" w:rsidR="005E5199" w:rsidRDefault="005E5199" w:rsidP="005E5199">
            <w:pPr>
              <w:jc w:val="center"/>
              <w:rPr>
                <w:rFonts w:ascii="Arial" w:hAnsi="Arial"/>
                <w:b/>
                <w:sz w:val="20"/>
              </w:rPr>
            </w:pPr>
            <w:r>
              <w:rPr>
                <w:rFonts w:ascii="Arial" w:hAnsi="Arial"/>
                <w:b/>
                <w:sz w:val="20"/>
              </w:rPr>
              <w:t xml:space="preserve">Early Completion Bonus </w:t>
            </w:r>
            <w:r w:rsidR="00F91181">
              <w:rPr>
                <w:rFonts w:ascii="Arial" w:hAnsi="Arial"/>
                <w:b/>
                <w:sz w:val="20"/>
              </w:rPr>
              <w:t>Amount per Day</w:t>
            </w:r>
          </w:p>
          <w:p w14:paraId="1BE40398" w14:textId="213B5762" w:rsidR="009E583E" w:rsidRPr="00E75A08" w:rsidRDefault="005E5199" w:rsidP="005E5199">
            <w:pPr>
              <w:jc w:val="center"/>
              <w:rPr>
                <w:rFonts w:ascii="Arial" w:hAnsi="Arial"/>
                <w:b/>
                <w:bCs/>
                <w:caps/>
                <w:sz w:val="20"/>
              </w:rPr>
            </w:pPr>
            <w:r w:rsidRPr="009E583E">
              <w:rPr>
                <w:rFonts w:ascii="Arial" w:hAnsi="Arial"/>
                <w:sz w:val="20"/>
              </w:rPr>
              <w:t xml:space="preserve">(See Note </w:t>
            </w:r>
            <w:r w:rsidR="00F80C7A">
              <w:rPr>
                <w:rFonts w:ascii="Arial" w:hAnsi="Arial"/>
                <w:sz w:val="20"/>
              </w:rPr>
              <w:t>6</w:t>
            </w:r>
            <w:r w:rsidRPr="009E583E">
              <w:rPr>
                <w:rFonts w:ascii="Arial" w:hAnsi="Arial"/>
                <w:sz w:val="20"/>
              </w:rPr>
              <w:t>)</w:t>
            </w:r>
          </w:p>
        </w:tc>
      </w:tr>
      <w:tr w:rsidR="009E583E" w:rsidRPr="00E75A08" w14:paraId="7245B23A" w14:textId="77777777" w:rsidTr="005E5199">
        <w:trPr>
          <w:trHeight w:val="432"/>
        </w:trPr>
        <w:tc>
          <w:tcPr>
            <w:tcW w:w="2448" w:type="dxa"/>
          </w:tcPr>
          <w:p w14:paraId="35867E46" w14:textId="47395EBE" w:rsidR="009E583E" w:rsidRDefault="009E583E" w:rsidP="009E583E">
            <w:pPr>
              <w:spacing w:before="60"/>
              <w:jc w:val="center"/>
              <w:rPr>
                <w:rFonts w:ascii="Arial" w:hAnsi="Arial"/>
                <w:b/>
                <w:caps/>
                <w:sz w:val="20"/>
              </w:rPr>
            </w:pPr>
            <w:r w:rsidRPr="00E75A08">
              <w:rPr>
                <w:rFonts w:ascii="Arial" w:hAnsi="Arial"/>
                <w:b/>
                <w:caps/>
                <w:sz w:val="20"/>
              </w:rPr>
              <w:t xml:space="preserve">all </w:t>
            </w:r>
            <w:r>
              <w:rPr>
                <w:rFonts w:ascii="Arial" w:hAnsi="Arial"/>
                <w:b/>
                <w:caps/>
                <w:sz w:val="20"/>
              </w:rPr>
              <w:t>electronic cashless tolling completion date</w:t>
            </w:r>
          </w:p>
          <w:p w14:paraId="03A72298" w14:textId="17B5CC97" w:rsidR="009E583E" w:rsidRPr="00E75A08" w:rsidRDefault="009E583E" w:rsidP="009E583E">
            <w:pPr>
              <w:spacing w:before="60"/>
              <w:jc w:val="center"/>
              <w:rPr>
                <w:rFonts w:ascii="Arial" w:hAnsi="Arial"/>
                <w:bCs/>
                <w:sz w:val="20"/>
              </w:rPr>
            </w:pPr>
            <w:r>
              <w:rPr>
                <w:rFonts w:ascii="Arial" w:hAnsi="Arial"/>
                <w:b/>
                <w:caps/>
                <w:sz w:val="20"/>
              </w:rPr>
              <w:t>(Aetc completion dates)</w:t>
            </w:r>
          </w:p>
        </w:tc>
        <w:tc>
          <w:tcPr>
            <w:tcW w:w="1710" w:type="dxa"/>
            <w:shd w:val="clear" w:color="auto" w:fill="auto"/>
            <w:vAlign w:val="center"/>
          </w:tcPr>
          <w:p w14:paraId="3DE6C88E" w14:textId="77777777" w:rsidR="009E583E" w:rsidRPr="00E75A08" w:rsidRDefault="009E583E" w:rsidP="009E583E">
            <w:pPr>
              <w:spacing w:before="60" w:after="60"/>
              <w:jc w:val="center"/>
              <w:rPr>
                <w:rFonts w:ascii="Arial" w:hAnsi="Arial"/>
                <w:bCs/>
                <w:sz w:val="20"/>
              </w:rPr>
            </w:pPr>
          </w:p>
        </w:tc>
        <w:tc>
          <w:tcPr>
            <w:tcW w:w="1620" w:type="dxa"/>
            <w:shd w:val="clear" w:color="auto" w:fill="auto"/>
            <w:vAlign w:val="center"/>
          </w:tcPr>
          <w:p w14:paraId="59A8D749" w14:textId="77777777" w:rsidR="009E583E" w:rsidRPr="00E75A08" w:rsidRDefault="009E583E" w:rsidP="009E583E">
            <w:pPr>
              <w:spacing w:before="60" w:after="60"/>
              <w:jc w:val="center"/>
              <w:rPr>
                <w:rFonts w:ascii="Arial" w:hAnsi="Arial"/>
                <w:bCs/>
                <w:sz w:val="20"/>
              </w:rPr>
            </w:pPr>
          </w:p>
        </w:tc>
        <w:tc>
          <w:tcPr>
            <w:tcW w:w="2070" w:type="dxa"/>
            <w:vAlign w:val="center"/>
          </w:tcPr>
          <w:p w14:paraId="226C1D62" w14:textId="70A2E792" w:rsidR="009E583E" w:rsidRPr="00A715B3" w:rsidRDefault="009E583E" w:rsidP="009E583E">
            <w:pPr>
              <w:spacing w:before="60" w:after="60"/>
              <w:jc w:val="center"/>
              <w:rPr>
                <w:rFonts w:ascii="Arial" w:hAnsi="Arial"/>
                <w:b/>
                <w:bCs/>
                <w:sz w:val="20"/>
              </w:rPr>
            </w:pPr>
            <w:r w:rsidRPr="00A715B3">
              <w:rPr>
                <w:rFonts w:ascii="Arial" w:hAnsi="Arial"/>
                <w:b/>
                <w:bCs/>
                <w:sz w:val="20"/>
              </w:rPr>
              <w:t>$1</w:t>
            </w:r>
            <w:r w:rsidR="002B5ED7">
              <w:rPr>
                <w:rFonts w:ascii="Arial" w:hAnsi="Arial"/>
                <w:b/>
                <w:bCs/>
                <w:sz w:val="20"/>
              </w:rPr>
              <w:t>2</w:t>
            </w:r>
            <w:r w:rsidRPr="00A715B3">
              <w:rPr>
                <w:rFonts w:ascii="Arial" w:hAnsi="Arial"/>
                <w:b/>
                <w:bCs/>
                <w:sz w:val="20"/>
              </w:rPr>
              <w:t>5,000.00</w:t>
            </w:r>
          </w:p>
        </w:tc>
        <w:tc>
          <w:tcPr>
            <w:tcW w:w="1710" w:type="dxa"/>
            <w:shd w:val="clear" w:color="auto" w:fill="F2F2F2" w:themeFill="background1" w:themeFillShade="F2"/>
            <w:vAlign w:val="center"/>
          </w:tcPr>
          <w:p w14:paraId="3D57F458" w14:textId="2E6CBCCC" w:rsidR="009E583E" w:rsidRPr="00A715B3" w:rsidRDefault="009E583E" w:rsidP="009E583E">
            <w:pPr>
              <w:spacing w:before="60" w:after="60"/>
              <w:jc w:val="center"/>
              <w:rPr>
                <w:rFonts w:ascii="Arial" w:hAnsi="Arial"/>
                <w:b/>
                <w:bCs/>
                <w:sz w:val="20"/>
              </w:rPr>
            </w:pPr>
            <w:r w:rsidRPr="00A715B3">
              <w:rPr>
                <w:rFonts w:ascii="Arial" w:hAnsi="Arial"/>
                <w:b/>
                <w:bCs/>
                <w:sz w:val="20"/>
              </w:rPr>
              <w:t>$1</w:t>
            </w:r>
            <w:r w:rsidR="002B5ED7">
              <w:rPr>
                <w:rFonts w:ascii="Arial" w:hAnsi="Arial"/>
                <w:b/>
                <w:bCs/>
                <w:sz w:val="20"/>
              </w:rPr>
              <w:t>2</w:t>
            </w:r>
            <w:r w:rsidRPr="00A715B3">
              <w:rPr>
                <w:rFonts w:ascii="Arial" w:hAnsi="Arial"/>
                <w:b/>
                <w:bCs/>
                <w:sz w:val="20"/>
              </w:rPr>
              <w:t>5,000.00</w:t>
            </w:r>
          </w:p>
        </w:tc>
      </w:tr>
    </w:tbl>
    <w:p w14:paraId="2D9FD132" w14:textId="77777777" w:rsidR="00E75A08" w:rsidRDefault="00E75A08" w:rsidP="005C63AD">
      <w:pPr>
        <w:pStyle w:val="Form10Hdg1"/>
        <w:spacing w:before="120" w:after="120"/>
        <w:rPr>
          <w:bCs w:val="0"/>
          <w:szCs w:val="22"/>
        </w:rPr>
      </w:pPr>
    </w:p>
    <w:p w14:paraId="4B8CDF4B" w14:textId="77777777" w:rsidR="00863362" w:rsidRDefault="00863362">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65F20FA" w14:textId="34035D41" w:rsidR="005C63AD" w:rsidRDefault="005C63AD" w:rsidP="005C63AD">
      <w:pPr>
        <w:spacing w:after="60"/>
        <w:jc w:val="both"/>
        <w:rPr>
          <w:rFonts w:ascii="Arial" w:hAnsi="Arial"/>
          <w:bCs/>
          <w:sz w:val="22"/>
          <w:szCs w:val="22"/>
        </w:rPr>
      </w:pPr>
      <w:r w:rsidRPr="00BC576D">
        <w:rPr>
          <w:rFonts w:ascii="Arial" w:hAnsi="Arial"/>
          <w:b/>
          <w:bCs/>
          <w:sz w:val="22"/>
          <w:szCs w:val="22"/>
        </w:rPr>
        <w:lastRenderedPageBreak/>
        <w:t>Note</w:t>
      </w:r>
      <w:r>
        <w:rPr>
          <w:rFonts w:ascii="Arial" w:hAnsi="Arial"/>
          <w:b/>
          <w:bCs/>
          <w:sz w:val="22"/>
          <w:szCs w:val="22"/>
        </w:rPr>
        <w:t>s</w:t>
      </w:r>
      <w:r w:rsidRPr="00BC576D">
        <w:rPr>
          <w:rFonts w:ascii="Arial" w:hAnsi="Arial"/>
          <w:b/>
          <w:bCs/>
          <w:sz w:val="22"/>
          <w:szCs w:val="22"/>
        </w:rPr>
        <w:t>:</w:t>
      </w:r>
      <w:r w:rsidRPr="00BC576D">
        <w:rPr>
          <w:rFonts w:ascii="Arial" w:hAnsi="Arial"/>
          <w:bCs/>
          <w:sz w:val="22"/>
          <w:szCs w:val="22"/>
        </w:rPr>
        <w:t xml:space="preserve"> </w:t>
      </w:r>
    </w:p>
    <w:p w14:paraId="0F564509" w14:textId="3EE80C64"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bCs/>
          <w:sz w:val="22"/>
          <w:szCs w:val="22"/>
        </w:rPr>
        <w:t xml:space="preserve">The Project Completion Date, to be included in the DB Agreement, Article 2.3, shall be defined by the number of calendar days past NTP as proposed by the successful Proposer and agreed to by the </w:t>
      </w:r>
      <w:r w:rsidR="00CE7748">
        <w:rPr>
          <w:rFonts w:ascii="Arial" w:hAnsi="Arial"/>
          <w:bCs/>
          <w:sz w:val="22"/>
          <w:szCs w:val="22"/>
        </w:rPr>
        <w:t>Authority</w:t>
      </w:r>
      <w:r w:rsidRPr="00B90D7A">
        <w:rPr>
          <w:rFonts w:ascii="Arial" w:hAnsi="Arial"/>
          <w:bCs/>
          <w:sz w:val="22"/>
          <w:szCs w:val="22"/>
        </w:rPr>
        <w:t>.  Project Completion for the purposes of this Form SCD is defined as all construction activities completed, no additional impacts to traffic, and complete demobilization from the work site(s).  Remaining paperwork (i.e. As-Builts, close-out documentation, payments) may occur after the Project Completion date for the purposes of this Form SCD.</w:t>
      </w:r>
    </w:p>
    <w:p w14:paraId="7BA3321F" w14:textId="4D8A2275"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bCs/>
          <w:sz w:val="22"/>
          <w:szCs w:val="22"/>
        </w:rPr>
        <w:t xml:space="preserve">The </w:t>
      </w:r>
      <w:r w:rsidR="001C7F7F">
        <w:rPr>
          <w:rFonts w:ascii="Arial" w:hAnsi="Arial"/>
          <w:bCs/>
          <w:sz w:val="22"/>
          <w:szCs w:val="22"/>
        </w:rPr>
        <w:t>Defined</w:t>
      </w:r>
      <w:r w:rsidRPr="00B90D7A">
        <w:rPr>
          <w:rFonts w:ascii="Arial" w:hAnsi="Arial"/>
          <w:bCs/>
          <w:sz w:val="22"/>
          <w:szCs w:val="22"/>
        </w:rPr>
        <w:t xml:space="preserve"> Completion Dates, to be included in the DB Agreement, Article 2.</w:t>
      </w:r>
      <w:r w:rsidR="004068A5">
        <w:rPr>
          <w:rFonts w:ascii="Arial" w:hAnsi="Arial"/>
          <w:bCs/>
          <w:sz w:val="22"/>
          <w:szCs w:val="22"/>
        </w:rPr>
        <w:t>4</w:t>
      </w:r>
      <w:r w:rsidRPr="00B90D7A">
        <w:rPr>
          <w:rFonts w:ascii="Arial" w:hAnsi="Arial"/>
          <w:bCs/>
          <w:sz w:val="22"/>
          <w:szCs w:val="22"/>
        </w:rPr>
        <w:t xml:space="preserve">, shall be defined by the number of calendar days past NTP as proposed by the successful Proposer and agreed to by the </w:t>
      </w:r>
      <w:r w:rsidR="00CE7748">
        <w:rPr>
          <w:rFonts w:ascii="Arial" w:hAnsi="Arial"/>
          <w:bCs/>
          <w:sz w:val="22"/>
          <w:szCs w:val="22"/>
        </w:rPr>
        <w:t>Authority</w:t>
      </w:r>
      <w:r w:rsidRPr="00B90D7A">
        <w:rPr>
          <w:rFonts w:ascii="Arial" w:hAnsi="Arial"/>
          <w:bCs/>
          <w:sz w:val="22"/>
          <w:szCs w:val="22"/>
        </w:rPr>
        <w:t>.</w:t>
      </w:r>
    </w:p>
    <w:p w14:paraId="3EC6D6E2" w14:textId="777A9CBA"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bCs/>
          <w:sz w:val="22"/>
          <w:szCs w:val="22"/>
        </w:rPr>
        <w:t xml:space="preserve">Liquidated Damages will be assessed, in the amount indicated, </w:t>
      </w:r>
      <w:r w:rsidRPr="00B90D7A">
        <w:rPr>
          <w:rFonts w:ascii="Arial" w:hAnsi="Arial"/>
          <w:sz w:val="22"/>
          <w:szCs w:val="22"/>
        </w:rPr>
        <w:t xml:space="preserve">, </w:t>
      </w:r>
      <w:r w:rsidRPr="00B90D7A">
        <w:rPr>
          <w:rFonts w:ascii="Arial" w:hAnsi="Arial"/>
          <w:bCs/>
          <w:sz w:val="22"/>
          <w:szCs w:val="22"/>
        </w:rPr>
        <w:t>for failure to achieve Project Completion by the Project Completion Date in accordance with Articles 2.3 and 1</w:t>
      </w:r>
      <w:r w:rsidR="00CE7748">
        <w:rPr>
          <w:rFonts w:ascii="Arial" w:hAnsi="Arial"/>
          <w:bCs/>
          <w:sz w:val="22"/>
          <w:szCs w:val="22"/>
        </w:rPr>
        <w:t>5</w:t>
      </w:r>
      <w:r w:rsidRPr="00B90D7A">
        <w:rPr>
          <w:rFonts w:ascii="Arial" w:hAnsi="Arial"/>
          <w:bCs/>
          <w:sz w:val="22"/>
          <w:szCs w:val="22"/>
        </w:rPr>
        <w:t xml:space="preserve"> of the DB Agreement.</w:t>
      </w:r>
    </w:p>
    <w:p w14:paraId="6D2E6D3F" w14:textId="615C6BDF"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sz w:val="22"/>
          <w:szCs w:val="22"/>
        </w:rPr>
        <w:t xml:space="preserve">Liquidated Damages will be assessed, in the amount indicated, for failure to achieve the </w:t>
      </w:r>
      <w:r w:rsidR="004068A5">
        <w:rPr>
          <w:rFonts w:ascii="Arial" w:hAnsi="Arial"/>
          <w:sz w:val="22"/>
          <w:szCs w:val="22"/>
        </w:rPr>
        <w:t>D</w:t>
      </w:r>
      <w:r w:rsidR="001C7F7F">
        <w:rPr>
          <w:rFonts w:ascii="Arial" w:hAnsi="Arial"/>
          <w:sz w:val="22"/>
          <w:szCs w:val="22"/>
        </w:rPr>
        <w:t>efined</w:t>
      </w:r>
      <w:r w:rsidRPr="00B90D7A">
        <w:rPr>
          <w:rFonts w:ascii="Arial" w:hAnsi="Arial"/>
          <w:sz w:val="22"/>
          <w:szCs w:val="22"/>
        </w:rPr>
        <w:t xml:space="preserve"> Completion Date in accordance with Article 2.</w:t>
      </w:r>
      <w:r w:rsidR="004068A5">
        <w:rPr>
          <w:rFonts w:ascii="Arial" w:hAnsi="Arial"/>
          <w:sz w:val="22"/>
          <w:szCs w:val="22"/>
        </w:rPr>
        <w:t>4</w:t>
      </w:r>
      <w:r w:rsidRPr="00B90D7A">
        <w:rPr>
          <w:rFonts w:ascii="Arial" w:hAnsi="Arial"/>
          <w:sz w:val="22"/>
          <w:szCs w:val="22"/>
        </w:rPr>
        <w:t xml:space="preserve"> and 1</w:t>
      </w:r>
      <w:r w:rsidR="00CE7748">
        <w:rPr>
          <w:rFonts w:ascii="Arial" w:hAnsi="Arial"/>
          <w:sz w:val="22"/>
          <w:szCs w:val="22"/>
        </w:rPr>
        <w:t>5</w:t>
      </w:r>
      <w:r w:rsidRPr="00B90D7A">
        <w:rPr>
          <w:rFonts w:ascii="Arial" w:hAnsi="Arial"/>
          <w:sz w:val="22"/>
          <w:szCs w:val="22"/>
        </w:rPr>
        <w:t xml:space="preserve"> of the DB Agreement.</w:t>
      </w:r>
    </w:p>
    <w:p w14:paraId="42A9C262" w14:textId="0E1E757D" w:rsidR="00863362" w:rsidRDefault="00A14387" w:rsidP="00236AB8">
      <w:pPr>
        <w:pStyle w:val="ListParagraph"/>
        <w:numPr>
          <w:ilvl w:val="0"/>
          <w:numId w:val="18"/>
        </w:numPr>
        <w:spacing w:after="60"/>
        <w:ind w:left="547"/>
        <w:rPr>
          <w:rFonts w:ascii="Arial" w:hAnsi="Arial"/>
          <w:bCs/>
          <w:sz w:val="22"/>
          <w:szCs w:val="22"/>
        </w:rPr>
      </w:pPr>
      <w:r>
        <w:rPr>
          <w:rFonts w:ascii="Arial" w:hAnsi="Arial"/>
          <w:bCs/>
          <w:sz w:val="22"/>
          <w:szCs w:val="22"/>
        </w:rPr>
        <w:t>An Early Completion Bonus will be paid for</w:t>
      </w:r>
      <w:r w:rsidR="00863362">
        <w:rPr>
          <w:rFonts w:ascii="Arial" w:hAnsi="Arial"/>
          <w:bCs/>
          <w:sz w:val="22"/>
          <w:szCs w:val="22"/>
        </w:rPr>
        <w:t>: each calendar day work is completed in advance of the Overall Project Completion date submitted by the Design-Builder; each calendar day work is com</w:t>
      </w:r>
      <w:r w:rsidR="00123203">
        <w:rPr>
          <w:rFonts w:ascii="Arial" w:hAnsi="Arial"/>
          <w:bCs/>
          <w:sz w:val="22"/>
          <w:szCs w:val="22"/>
        </w:rPr>
        <w:t xml:space="preserve">pleted in advance of the </w:t>
      </w:r>
      <w:r w:rsidR="00CE7748">
        <w:rPr>
          <w:rFonts w:ascii="Arial" w:hAnsi="Arial"/>
          <w:bCs/>
          <w:sz w:val="22"/>
          <w:szCs w:val="22"/>
        </w:rPr>
        <w:t xml:space="preserve">Overall </w:t>
      </w:r>
      <w:r w:rsidR="00863362">
        <w:rPr>
          <w:rFonts w:ascii="Arial" w:hAnsi="Arial"/>
          <w:bCs/>
          <w:sz w:val="22"/>
          <w:szCs w:val="22"/>
        </w:rPr>
        <w:t>Completion Date submitted by the Des</w:t>
      </w:r>
      <w:r w:rsidR="001B4317">
        <w:rPr>
          <w:rFonts w:ascii="Arial" w:hAnsi="Arial"/>
          <w:bCs/>
          <w:sz w:val="22"/>
          <w:szCs w:val="22"/>
        </w:rPr>
        <w:t>ign-Builder. Such bonus</w:t>
      </w:r>
      <w:r w:rsidR="00123203">
        <w:rPr>
          <w:rFonts w:ascii="Arial" w:hAnsi="Arial"/>
          <w:bCs/>
          <w:sz w:val="22"/>
          <w:szCs w:val="22"/>
        </w:rPr>
        <w:t xml:space="preserve"> day</w:t>
      </w:r>
      <w:r w:rsidR="001B4317">
        <w:rPr>
          <w:rFonts w:ascii="Arial" w:hAnsi="Arial"/>
          <w:bCs/>
          <w:sz w:val="22"/>
          <w:szCs w:val="22"/>
        </w:rPr>
        <w:t>s</w:t>
      </w:r>
      <w:r w:rsidR="00123203">
        <w:rPr>
          <w:rFonts w:ascii="Arial" w:hAnsi="Arial"/>
          <w:bCs/>
          <w:sz w:val="22"/>
          <w:szCs w:val="22"/>
        </w:rPr>
        <w:t xml:space="preserve"> </w:t>
      </w:r>
      <w:r w:rsidR="00863362">
        <w:rPr>
          <w:rFonts w:ascii="Arial" w:hAnsi="Arial"/>
          <w:bCs/>
          <w:sz w:val="22"/>
          <w:szCs w:val="22"/>
        </w:rPr>
        <w:t>shall be based on the durations / number of days listed in Tables SCD-1, subject to the daily bonus amounts and maximum bonus amounts listed in SP-6</w:t>
      </w:r>
      <w:r>
        <w:rPr>
          <w:rFonts w:ascii="Arial" w:hAnsi="Arial"/>
          <w:bCs/>
          <w:sz w:val="22"/>
          <w:szCs w:val="22"/>
        </w:rPr>
        <w:t>.</w:t>
      </w:r>
    </w:p>
    <w:p w14:paraId="7EF876B0" w14:textId="293CABAB" w:rsidR="00CE7748" w:rsidRDefault="001E2C15" w:rsidP="00236AB8">
      <w:pPr>
        <w:pStyle w:val="ListParagraph"/>
        <w:numPr>
          <w:ilvl w:val="0"/>
          <w:numId w:val="18"/>
        </w:numPr>
        <w:spacing w:after="60"/>
        <w:ind w:left="547"/>
        <w:rPr>
          <w:rFonts w:ascii="Arial" w:hAnsi="Arial"/>
          <w:bCs/>
          <w:sz w:val="22"/>
          <w:szCs w:val="22"/>
        </w:rPr>
      </w:pPr>
      <w:r>
        <w:rPr>
          <w:rFonts w:ascii="Arial" w:hAnsi="Arial"/>
          <w:bCs/>
          <w:sz w:val="22"/>
          <w:szCs w:val="22"/>
        </w:rPr>
        <w:t xml:space="preserve">An Early Completion Bonus will be paid for: each calendar day work is completed in advance of the </w:t>
      </w:r>
      <w:r w:rsidR="00394CA7">
        <w:rPr>
          <w:rFonts w:ascii="Arial" w:hAnsi="Arial"/>
          <w:bCs/>
          <w:sz w:val="22"/>
          <w:szCs w:val="22"/>
        </w:rPr>
        <w:t>Defined</w:t>
      </w:r>
      <w:r>
        <w:rPr>
          <w:rFonts w:ascii="Arial" w:hAnsi="Arial"/>
          <w:bCs/>
          <w:sz w:val="22"/>
          <w:szCs w:val="22"/>
        </w:rPr>
        <w:t xml:space="preserve"> Project Completion date submitted by the Design-Builder; each calendar day work is completed in advance of the </w:t>
      </w:r>
      <w:r w:rsidR="00394CA7">
        <w:rPr>
          <w:rFonts w:ascii="Arial" w:hAnsi="Arial"/>
          <w:bCs/>
          <w:sz w:val="22"/>
          <w:szCs w:val="22"/>
        </w:rPr>
        <w:t>Defined</w:t>
      </w:r>
      <w:r>
        <w:rPr>
          <w:rFonts w:ascii="Arial" w:hAnsi="Arial"/>
          <w:bCs/>
          <w:sz w:val="22"/>
          <w:szCs w:val="22"/>
        </w:rPr>
        <w:t xml:space="preserve"> Completion Date submitted by the Design-Builder. Such bonus days shall be based on the durations / numbe</w:t>
      </w:r>
      <w:r w:rsidR="00394CA7">
        <w:rPr>
          <w:rFonts w:ascii="Arial" w:hAnsi="Arial"/>
          <w:bCs/>
          <w:sz w:val="22"/>
          <w:szCs w:val="22"/>
        </w:rPr>
        <w:t>r of days listed in Tables SCD-2</w:t>
      </w:r>
      <w:r>
        <w:rPr>
          <w:rFonts w:ascii="Arial" w:hAnsi="Arial"/>
          <w:bCs/>
          <w:sz w:val="22"/>
          <w:szCs w:val="22"/>
        </w:rPr>
        <w:t>, subject to the daily bonus amounts and maximum bonus amounts listed in SP-6.</w:t>
      </w:r>
    </w:p>
    <w:p w14:paraId="737C3D48" w14:textId="7452FA6A" w:rsidR="005C63AD" w:rsidRPr="001E2C15" w:rsidRDefault="00581516" w:rsidP="000066CB">
      <w:pPr>
        <w:pStyle w:val="ListParagraph"/>
        <w:numPr>
          <w:ilvl w:val="0"/>
          <w:numId w:val="18"/>
        </w:numPr>
        <w:spacing w:after="60"/>
        <w:ind w:left="547"/>
        <w:jc w:val="both"/>
        <w:rPr>
          <w:rFonts w:ascii="Arial" w:hAnsi="Arial"/>
          <w:bCs/>
          <w:szCs w:val="22"/>
        </w:rPr>
      </w:pPr>
      <w:r w:rsidRPr="001E2C15">
        <w:rPr>
          <w:rFonts w:ascii="Arial" w:hAnsi="Arial"/>
          <w:bCs/>
          <w:sz w:val="22"/>
          <w:szCs w:val="22"/>
        </w:rPr>
        <w:t>The duration</w:t>
      </w:r>
      <w:r w:rsidR="001E2C15">
        <w:rPr>
          <w:rFonts w:ascii="Arial" w:hAnsi="Arial"/>
          <w:bCs/>
          <w:sz w:val="22"/>
          <w:szCs w:val="22"/>
        </w:rPr>
        <w:t>(s)</w:t>
      </w:r>
      <w:r w:rsidRPr="001E2C15">
        <w:rPr>
          <w:rFonts w:ascii="Arial" w:hAnsi="Arial"/>
          <w:bCs/>
          <w:sz w:val="22"/>
          <w:szCs w:val="22"/>
        </w:rPr>
        <w:t xml:space="preserve"> shall be inclusive of the Notice to Proceed date and the </w:t>
      </w:r>
      <w:r w:rsidR="00783BCA" w:rsidRPr="001E2C15">
        <w:rPr>
          <w:rFonts w:ascii="Arial" w:hAnsi="Arial"/>
          <w:bCs/>
          <w:sz w:val="22"/>
          <w:szCs w:val="22"/>
        </w:rPr>
        <w:t>projected completion</w:t>
      </w:r>
      <w:r w:rsidRPr="001E2C15">
        <w:rPr>
          <w:rFonts w:ascii="Arial" w:hAnsi="Arial"/>
          <w:bCs/>
          <w:sz w:val="22"/>
          <w:szCs w:val="22"/>
        </w:rPr>
        <w:t xml:space="preserve"> date</w:t>
      </w:r>
      <w:r w:rsidR="00E25BA4" w:rsidRPr="001E2C15">
        <w:rPr>
          <w:rFonts w:ascii="Arial" w:hAnsi="Arial"/>
          <w:bCs/>
          <w:sz w:val="22"/>
          <w:szCs w:val="22"/>
        </w:rPr>
        <w:t xml:space="preserve"> SCD-1</w:t>
      </w:r>
      <w:r w:rsidR="001E2C15" w:rsidRPr="001E2C15">
        <w:rPr>
          <w:rFonts w:ascii="Arial" w:hAnsi="Arial"/>
          <w:bCs/>
          <w:sz w:val="22"/>
          <w:szCs w:val="22"/>
        </w:rPr>
        <w:t xml:space="preserve"> and SCD-2</w:t>
      </w:r>
    </w:p>
    <w:p w14:paraId="0047E44D" w14:textId="77777777" w:rsidR="005C63AD" w:rsidRPr="0012653A" w:rsidRDefault="005C63AD" w:rsidP="005C63AD">
      <w:pPr>
        <w:jc w:val="both"/>
        <w:rPr>
          <w:rFonts w:ascii="Arial" w:hAnsi="Arial"/>
          <w:bCs/>
          <w:szCs w:val="22"/>
        </w:rPr>
      </w:pPr>
      <w:r w:rsidRPr="0012653A">
        <w:rPr>
          <w:rFonts w:ascii="Arial" w:hAnsi="Arial"/>
          <w:bCs/>
          <w:szCs w:val="22"/>
        </w:rPr>
        <w:t xml:space="preserve">The Proposer commits to meet </w:t>
      </w:r>
      <w:r>
        <w:rPr>
          <w:rFonts w:ascii="Arial" w:hAnsi="Arial"/>
          <w:bCs/>
          <w:szCs w:val="22"/>
        </w:rPr>
        <w:t xml:space="preserve">the Contract Durations </w:t>
      </w:r>
      <w:r w:rsidRPr="0012653A">
        <w:rPr>
          <w:rFonts w:ascii="Arial" w:hAnsi="Arial"/>
          <w:bCs/>
          <w:szCs w:val="22"/>
        </w:rPr>
        <w:t>specified above.</w:t>
      </w:r>
    </w:p>
    <w:p w14:paraId="610E1C3D" w14:textId="77777777" w:rsidR="005C63AD" w:rsidRPr="0012653A" w:rsidRDefault="005C63AD" w:rsidP="005C63AD">
      <w:pPr>
        <w:ind w:left="79" w:right="61"/>
      </w:pPr>
    </w:p>
    <w:tbl>
      <w:tblPr>
        <w:tblW w:w="93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7257"/>
      </w:tblGrid>
      <w:tr w:rsidR="005C63AD" w:rsidRPr="0012653A" w14:paraId="5BF36F4A" w14:textId="77777777" w:rsidTr="0085330A">
        <w:trPr>
          <w:trHeight w:val="432"/>
        </w:trPr>
        <w:tc>
          <w:tcPr>
            <w:tcW w:w="2132" w:type="dxa"/>
            <w:shd w:val="clear" w:color="auto" w:fill="D9D9D9"/>
            <w:vAlign w:val="center"/>
          </w:tcPr>
          <w:p w14:paraId="755E27D3" w14:textId="77777777" w:rsidR="005C63AD" w:rsidRPr="0012653A" w:rsidRDefault="005C63AD" w:rsidP="0085330A">
            <w:pPr>
              <w:ind w:right="61"/>
              <w:jc w:val="right"/>
              <w:rPr>
                <w:rFonts w:ascii="Arial" w:hAnsi="Arial"/>
                <w:b/>
              </w:rPr>
            </w:pPr>
            <w:r>
              <w:rPr>
                <w:rFonts w:ascii="Arial" w:hAnsi="Arial"/>
                <w:b/>
              </w:rPr>
              <w:t>PROPOSER</w:t>
            </w:r>
          </w:p>
        </w:tc>
        <w:tc>
          <w:tcPr>
            <w:tcW w:w="7257" w:type="dxa"/>
            <w:vAlign w:val="center"/>
          </w:tcPr>
          <w:p w14:paraId="382AC5CF" w14:textId="77777777" w:rsidR="005C63AD" w:rsidRPr="0012653A" w:rsidRDefault="005C63AD" w:rsidP="0085330A">
            <w:pPr>
              <w:ind w:right="61"/>
            </w:pPr>
          </w:p>
        </w:tc>
      </w:tr>
      <w:tr w:rsidR="005C63AD" w:rsidRPr="0012653A" w14:paraId="00B919C6" w14:textId="77777777" w:rsidTr="0085330A">
        <w:trPr>
          <w:trHeight w:val="432"/>
        </w:trPr>
        <w:tc>
          <w:tcPr>
            <w:tcW w:w="2132" w:type="dxa"/>
            <w:shd w:val="clear" w:color="auto" w:fill="D9D9D9"/>
            <w:vAlign w:val="center"/>
          </w:tcPr>
          <w:p w14:paraId="2501429A" w14:textId="77777777" w:rsidR="005C63AD" w:rsidRPr="0012653A" w:rsidRDefault="005C63AD" w:rsidP="0085330A">
            <w:pPr>
              <w:ind w:right="61"/>
              <w:jc w:val="right"/>
              <w:rPr>
                <w:rFonts w:ascii="Arial" w:hAnsi="Arial"/>
                <w:b/>
              </w:rPr>
            </w:pPr>
            <w:r w:rsidRPr="0012653A">
              <w:rPr>
                <w:rFonts w:ascii="Arial" w:hAnsi="Arial"/>
                <w:b/>
              </w:rPr>
              <w:t>SIGNED</w:t>
            </w:r>
          </w:p>
        </w:tc>
        <w:tc>
          <w:tcPr>
            <w:tcW w:w="7257" w:type="dxa"/>
            <w:vAlign w:val="center"/>
          </w:tcPr>
          <w:p w14:paraId="3C64C3D2" w14:textId="77777777" w:rsidR="005C63AD" w:rsidRPr="0012653A" w:rsidRDefault="005C63AD" w:rsidP="0085330A">
            <w:pPr>
              <w:ind w:right="61"/>
            </w:pPr>
          </w:p>
        </w:tc>
      </w:tr>
      <w:tr w:rsidR="005C63AD" w:rsidRPr="0012653A" w14:paraId="5003A324" w14:textId="77777777" w:rsidTr="0085330A">
        <w:trPr>
          <w:trHeight w:val="432"/>
        </w:trPr>
        <w:tc>
          <w:tcPr>
            <w:tcW w:w="2132" w:type="dxa"/>
            <w:shd w:val="clear" w:color="auto" w:fill="D9D9D9"/>
            <w:vAlign w:val="center"/>
          </w:tcPr>
          <w:p w14:paraId="581E632C" w14:textId="77777777" w:rsidR="005C63AD" w:rsidRPr="0012653A" w:rsidRDefault="005C63AD" w:rsidP="0085330A">
            <w:pPr>
              <w:ind w:right="61"/>
              <w:jc w:val="right"/>
              <w:rPr>
                <w:rFonts w:ascii="Arial" w:hAnsi="Arial"/>
                <w:b/>
              </w:rPr>
            </w:pPr>
            <w:r w:rsidRPr="0012653A">
              <w:rPr>
                <w:rFonts w:ascii="Arial" w:hAnsi="Arial"/>
                <w:b/>
              </w:rPr>
              <w:t>DATE</w:t>
            </w:r>
          </w:p>
        </w:tc>
        <w:tc>
          <w:tcPr>
            <w:tcW w:w="7257" w:type="dxa"/>
            <w:vAlign w:val="center"/>
          </w:tcPr>
          <w:p w14:paraId="20CF6934" w14:textId="77777777" w:rsidR="005C63AD" w:rsidRPr="0012653A" w:rsidRDefault="005C63AD" w:rsidP="0085330A">
            <w:pPr>
              <w:ind w:right="61"/>
            </w:pPr>
          </w:p>
        </w:tc>
      </w:tr>
      <w:tr w:rsidR="005C63AD" w:rsidRPr="0012653A" w14:paraId="40E4FA55" w14:textId="77777777" w:rsidTr="0085330A">
        <w:trPr>
          <w:trHeight w:val="432"/>
        </w:trPr>
        <w:tc>
          <w:tcPr>
            <w:tcW w:w="2132" w:type="dxa"/>
            <w:shd w:val="clear" w:color="auto" w:fill="D9D9D9"/>
            <w:vAlign w:val="center"/>
          </w:tcPr>
          <w:p w14:paraId="36967F36"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69AFA02"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257" w:type="dxa"/>
            <w:vAlign w:val="center"/>
          </w:tcPr>
          <w:p w14:paraId="4275EBD4" w14:textId="77777777" w:rsidR="005C63AD" w:rsidRPr="0012653A" w:rsidRDefault="005C63AD" w:rsidP="0085330A">
            <w:pPr>
              <w:ind w:right="61"/>
              <w:jc w:val="center"/>
            </w:pPr>
          </w:p>
        </w:tc>
      </w:tr>
      <w:tr w:rsidR="005C63AD" w:rsidRPr="0012653A" w14:paraId="65778F58" w14:textId="77777777" w:rsidTr="0085330A">
        <w:trPr>
          <w:trHeight w:val="432"/>
        </w:trPr>
        <w:tc>
          <w:tcPr>
            <w:tcW w:w="2132" w:type="dxa"/>
            <w:shd w:val="clear" w:color="auto" w:fill="D9D9D9"/>
            <w:vAlign w:val="center"/>
          </w:tcPr>
          <w:p w14:paraId="2B64724F" w14:textId="77777777" w:rsidR="005C63AD" w:rsidRPr="0012653A" w:rsidRDefault="005C63AD" w:rsidP="0085330A">
            <w:pPr>
              <w:ind w:right="61"/>
              <w:jc w:val="right"/>
              <w:rPr>
                <w:rFonts w:ascii="Arial" w:hAnsi="Arial"/>
                <w:b/>
              </w:rPr>
            </w:pPr>
            <w:r w:rsidRPr="0012653A">
              <w:rPr>
                <w:rFonts w:ascii="Arial" w:hAnsi="Arial"/>
                <w:b/>
              </w:rPr>
              <w:t>TITLE</w:t>
            </w:r>
          </w:p>
        </w:tc>
        <w:tc>
          <w:tcPr>
            <w:tcW w:w="7257" w:type="dxa"/>
            <w:vAlign w:val="center"/>
          </w:tcPr>
          <w:p w14:paraId="47821BF6" w14:textId="77777777" w:rsidR="005C63AD" w:rsidRPr="0012653A" w:rsidRDefault="005C63AD" w:rsidP="0085330A">
            <w:pPr>
              <w:ind w:right="61"/>
            </w:pPr>
          </w:p>
        </w:tc>
      </w:tr>
    </w:tbl>
    <w:p w14:paraId="36C32126" w14:textId="77777777" w:rsidR="005C63AD" w:rsidRDefault="005C63AD" w:rsidP="005C63AD">
      <w:pPr>
        <w:pStyle w:val="Header"/>
        <w:spacing w:before="120"/>
        <w:rPr>
          <w:rFonts w:ascii="Arial" w:hAnsi="Arial"/>
          <w:b/>
          <w:sz w:val="28"/>
          <w:szCs w:val="28"/>
          <w:u w:val="single"/>
        </w:rPr>
        <w:sectPr w:rsidR="005C63AD" w:rsidSect="0085330A">
          <w:headerReference w:type="default" r:id="rId75"/>
          <w:footerReference w:type="default" r:id="rId76"/>
          <w:pgSz w:w="12240" w:h="15840" w:code="1"/>
          <w:pgMar w:top="1440" w:right="1440" w:bottom="1440" w:left="1440" w:header="720" w:footer="720" w:gutter="0"/>
          <w:pgNumType w:start="1"/>
          <w:cols w:space="720"/>
          <w:docGrid w:linePitch="360"/>
        </w:sectPr>
      </w:pPr>
    </w:p>
    <w:p w14:paraId="76DB8425" w14:textId="77777777" w:rsidR="005C63AD" w:rsidRPr="0012653A" w:rsidRDefault="005C63AD" w:rsidP="005C63AD">
      <w:pPr>
        <w:pStyle w:val="Header"/>
        <w:spacing w:before="120"/>
        <w:rPr>
          <w:rFonts w:ascii="Arial" w:hAnsi="Arial"/>
          <w:b/>
          <w:sz w:val="28"/>
          <w:szCs w:val="28"/>
          <w:u w:val="single"/>
        </w:rPr>
        <w:sectPr w:rsidR="005C63AD" w:rsidRPr="0012653A" w:rsidSect="0085330A">
          <w:type w:val="continuous"/>
          <w:pgSz w:w="12240" w:h="15840" w:code="1"/>
          <w:pgMar w:top="1440" w:right="1980" w:bottom="1440" w:left="1440" w:header="720" w:footer="720" w:gutter="0"/>
          <w:pgNumType w:start="1"/>
          <w:cols w:space="720"/>
          <w:docGrid w:linePitch="360"/>
        </w:sectPr>
      </w:pPr>
    </w:p>
    <w:bookmarkEnd w:id="467"/>
    <w:bookmarkEnd w:id="468"/>
    <w:p w14:paraId="5C46E007" w14:textId="77777777" w:rsidR="00D90426" w:rsidRDefault="00D90426" w:rsidP="00D90426">
      <w:pPr>
        <w:pStyle w:val="Heading1"/>
        <w:spacing w:before="0"/>
      </w:pPr>
      <w:r>
        <w:lastRenderedPageBreak/>
        <w:t>FORM SDU</w:t>
      </w:r>
      <w:r w:rsidRPr="00184560">
        <w:t xml:space="preserve"> - </w:t>
      </w:r>
      <w:r>
        <w:t>SCHEDULE OF PROPOSED MWBE/SDVOB UTILIZATION</w:t>
      </w:r>
    </w:p>
    <w:p w14:paraId="260D5BBD" w14:textId="77777777" w:rsidR="00D90426" w:rsidRPr="00184560" w:rsidRDefault="00D90426" w:rsidP="00D90426">
      <w:pPr>
        <w:overflowPunct/>
        <w:autoSpaceDE/>
        <w:autoSpaceDN/>
        <w:adjustRightInd/>
        <w:spacing w:before="120" w:after="120"/>
        <w:contextualSpacing/>
        <w:jc w:val="center"/>
        <w:textAlignment w:val="auto"/>
        <w:rPr>
          <w:b/>
          <w:u w:val="thick"/>
        </w:rPr>
      </w:pPr>
    </w:p>
    <w:p w14:paraId="69852A6A" w14:textId="77777777" w:rsidR="00D90426" w:rsidRPr="00503C34" w:rsidRDefault="00D90426" w:rsidP="00D90426">
      <w:pPr>
        <w:overflowPunct/>
        <w:autoSpaceDE/>
        <w:autoSpaceDN/>
        <w:adjustRightInd/>
        <w:spacing w:after="120"/>
        <w:textAlignment w:val="auto"/>
      </w:pPr>
      <w:r w:rsidRPr="00503C34">
        <w:t xml:space="preserve">List proposed </w:t>
      </w:r>
      <w:r>
        <w:rPr>
          <w:lang w:bidi="en-US"/>
        </w:rPr>
        <w:t>MWBE/SDVOB</w:t>
      </w:r>
      <w:r w:rsidRPr="00503C34">
        <w:rPr>
          <w:lang w:bidi="en-US"/>
        </w:rPr>
        <w:t xml:space="preserve"> Utilization by indicating percentages of the contract value that are anticipated for each 3 interval over the duration of the contract.  </w:t>
      </w:r>
      <w:r>
        <w:t xml:space="preserve"> Total MWBE/SDVOB</w:t>
      </w:r>
      <w:r w:rsidRPr="00503C34">
        <w:t xml:space="preserve"> utilization should agree with Forms LDB – Tables 1 &amp; 2.</w:t>
      </w:r>
    </w:p>
    <w:p w14:paraId="34B90CA9" w14:textId="77777777" w:rsidR="00D90426" w:rsidRPr="00184560" w:rsidRDefault="00D90426" w:rsidP="00D90426">
      <w:pPr>
        <w:overflowPunct/>
        <w:autoSpaceDE/>
        <w:autoSpaceDN/>
        <w:adjustRightInd/>
        <w:textAlignment w:val="auto"/>
        <w:rPr>
          <w:i/>
        </w:rPr>
      </w:pPr>
      <w:r w:rsidRPr="00184560">
        <w:rPr>
          <w:i/>
        </w:rPr>
        <w:t>Use additional rows as necessary.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9"/>
        <w:gridCol w:w="4071"/>
        <w:gridCol w:w="2589"/>
      </w:tblGrid>
      <w:tr w:rsidR="00D90426" w:rsidRPr="00184560" w14:paraId="16CBF6DF" w14:textId="77777777" w:rsidTr="004068A5">
        <w:trPr>
          <w:trHeight w:val="287"/>
          <w:jc w:val="center"/>
        </w:trPr>
        <w:tc>
          <w:tcPr>
            <w:tcW w:w="8979" w:type="dxa"/>
            <w:gridSpan w:val="3"/>
            <w:shd w:val="clear" w:color="auto" w:fill="D9D9D9" w:themeFill="background1" w:themeFillShade="D9"/>
            <w:vAlign w:val="center"/>
          </w:tcPr>
          <w:p w14:paraId="3A27754E" w14:textId="77777777" w:rsidR="00D90426" w:rsidRPr="005E45B2" w:rsidRDefault="00D90426" w:rsidP="004068A5">
            <w:pPr>
              <w:overflowPunct/>
              <w:autoSpaceDE/>
              <w:autoSpaceDN/>
              <w:adjustRightInd/>
              <w:spacing w:before="120"/>
              <w:jc w:val="center"/>
              <w:textAlignment w:val="auto"/>
              <w:rPr>
                <w:b/>
                <w:szCs w:val="22"/>
              </w:rPr>
            </w:pPr>
          </w:p>
        </w:tc>
      </w:tr>
      <w:tr w:rsidR="00D90426" w:rsidRPr="00184560" w14:paraId="0532B489" w14:textId="77777777" w:rsidTr="004068A5">
        <w:trPr>
          <w:trHeight w:val="593"/>
          <w:jc w:val="center"/>
        </w:trPr>
        <w:tc>
          <w:tcPr>
            <w:tcW w:w="2319" w:type="dxa"/>
            <w:shd w:val="clear" w:color="auto" w:fill="D9D9D9" w:themeFill="background1" w:themeFillShade="D9"/>
            <w:vAlign w:val="center"/>
          </w:tcPr>
          <w:p w14:paraId="29CA9212" w14:textId="77777777" w:rsidR="00D90426" w:rsidRPr="005E45B2" w:rsidRDefault="00D90426" w:rsidP="004068A5">
            <w:pPr>
              <w:overflowPunct/>
              <w:autoSpaceDE/>
              <w:autoSpaceDN/>
              <w:adjustRightInd/>
              <w:spacing w:before="120"/>
              <w:textAlignment w:val="auto"/>
              <w:rPr>
                <w:b/>
              </w:rPr>
            </w:pPr>
            <w:r w:rsidRPr="005E45B2">
              <w:rPr>
                <w:b/>
              </w:rPr>
              <w:t>PROPOSER</w:t>
            </w:r>
          </w:p>
        </w:tc>
        <w:tc>
          <w:tcPr>
            <w:tcW w:w="6660" w:type="dxa"/>
            <w:gridSpan w:val="2"/>
            <w:vAlign w:val="center"/>
          </w:tcPr>
          <w:p w14:paraId="5B5273D6" w14:textId="77777777" w:rsidR="00D90426" w:rsidRPr="00184560" w:rsidRDefault="00D90426" w:rsidP="004068A5">
            <w:pPr>
              <w:overflowPunct/>
              <w:autoSpaceDE/>
              <w:autoSpaceDN/>
              <w:adjustRightInd/>
              <w:spacing w:before="120"/>
              <w:textAlignment w:val="auto"/>
            </w:pPr>
          </w:p>
        </w:tc>
      </w:tr>
      <w:tr w:rsidR="00D90426" w:rsidRPr="00184560" w14:paraId="334C5EB5" w14:textId="77777777" w:rsidTr="004068A5">
        <w:trPr>
          <w:trHeight w:val="1223"/>
          <w:jc w:val="center"/>
        </w:trPr>
        <w:tc>
          <w:tcPr>
            <w:tcW w:w="2319" w:type="dxa"/>
            <w:shd w:val="clear" w:color="auto" w:fill="D9D9D9" w:themeFill="background1" w:themeFillShade="D9"/>
            <w:vAlign w:val="center"/>
          </w:tcPr>
          <w:p w14:paraId="05448C71" w14:textId="77777777" w:rsidR="00D90426" w:rsidRDefault="00D90426" w:rsidP="004068A5">
            <w:pPr>
              <w:overflowPunct/>
              <w:autoSpaceDE/>
              <w:autoSpaceDN/>
              <w:adjustRightInd/>
              <w:spacing w:before="120"/>
              <w:jc w:val="center"/>
              <w:textAlignment w:val="auto"/>
              <w:rPr>
                <w:b/>
              </w:rPr>
            </w:pPr>
            <w:r w:rsidRPr="005E45B2">
              <w:rPr>
                <w:b/>
              </w:rPr>
              <w:t>Time Interval</w:t>
            </w:r>
          </w:p>
          <w:p w14:paraId="31CC8605" w14:textId="77777777" w:rsidR="00D90426" w:rsidRPr="005E45B2" w:rsidRDefault="00D90426" w:rsidP="004068A5">
            <w:pPr>
              <w:overflowPunct/>
              <w:autoSpaceDE/>
              <w:autoSpaceDN/>
              <w:adjustRightInd/>
              <w:jc w:val="center"/>
              <w:textAlignment w:val="auto"/>
            </w:pPr>
            <w:r>
              <w:t>(Beginning at Notice to Proceed )</w:t>
            </w:r>
          </w:p>
        </w:tc>
        <w:tc>
          <w:tcPr>
            <w:tcW w:w="4071" w:type="dxa"/>
            <w:shd w:val="clear" w:color="auto" w:fill="D9D9D9" w:themeFill="background1" w:themeFillShade="D9"/>
            <w:vAlign w:val="center"/>
          </w:tcPr>
          <w:p w14:paraId="0E3E45C9" w14:textId="77777777" w:rsidR="00D90426" w:rsidRDefault="00D90426" w:rsidP="004068A5">
            <w:pPr>
              <w:overflowPunct/>
              <w:autoSpaceDE/>
              <w:autoSpaceDN/>
              <w:adjustRightInd/>
              <w:spacing w:before="120"/>
              <w:jc w:val="center"/>
              <w:textAlignment w:val="auto"/>
              <w:rPr>
                <w:b/>
              </w:rPr>
            </w:pPr>
            <w:r>
              <w:rPr>
                <w:b/>
              </w:rPr>
              <w:t>MWBE/SDVOB</w:t>
            </w:r>
            <w:r w:rsidRPr="005E45B2">
              <w:rPr>
                <w:b/>
              </w:rPr>
              <w:t xml:space="preserve"> Work Codes</w:t>
            </w:r>
          </w:p>
          <w:p w14:paraId="0607ECF1" w14:textId="77777777" w:rsidR="00D90426" w:rsidRPr="005E45B2" w:rsidRDefault="00D90426" w:rsidP="004068A5">
            <w:pPr>
              <w:overflowPunct/>
              <w:autoSpaceDE/>
              <w:autoSpaceDN/>
              <w:adjustRightInd/>
              <w:spacing w:before="120"/>
              <w:jc w:val="center"/>
              <w:textAlignment w:val="auto"/>
            </w:pPr>
            <w:r w:rsidRPr="005E45B2">
              <w:t>(</w:t>
            </w:r>
            <w:r>
              <w:t>To be utilized during interval)</w:t>
            </w:r>
          </w:p>
        </w:tc>
        <w:tc>
          <w:tcPr>
            <w:tcW w:w="2589" w:type="dxa"/>
            <w:shd w:val="clear" w:color="auto" w:fill="D9D9D9" w:themeFill="background1" w:themeFillShade="D9"/>
            <w:vAlign w:val="center"/>
          </w:tcPr>
          <w:p w14:paraId="79198083" w14:textId="77777777" w:rsidR="00D90426" w:rsidRDefault="00D90426" w:rsidP="004068A5">
            <w:pPr>
              <w:overflowPunct/>
              <w:autoSpaceDE/>
              <w:autoSpaceDN/>
              <w:adjustRightInd/>
              <w:spacing w:before="120"/>
              <w:jc w:val="center"/>
              <w:textAlignment w:val="auto"/>
              <w:rPr>
                <w:b/>
              </w:rPr>
            </w:pPr>
            <w:r w:rsidRPr="005E45B2">
              <w:rPr>
                <w:b/>
              </w:rPr>
              <w:t xml:space="preserve"> Anticipated </w:t>
            </w:r>
            <w:r>
              <w:rPr>
                <w:b/>
              </w:rPr>
              <w:t>Utiliz</w:t>
            </w:r>
            <w:r w:rsidRPr="005E45B2">
              <w:rPr>
                <w:b/>
              </w:rPr>
              <w:t xml:space="preserve">ation </w:t>
            </w:r>
          </w:p>
          <w:p w14:paraId="62640CCF" w14:textId="64E3F32B" w:rsidR="00D90426" w:rsidRPr="005E45B2" w:rsidRDefault="00D90426" w:rsidP="004068A5">
            <w:pPr>
              <w:overflowPunct/>
              <w:autoSpaceDE/>
              <w:autoSpaceDN/>
              <w:adjustRightInd/>
              <w:spacing w:before="120"/>
              <w:jc w:val="center"/>
              <w:textAlignment w:val="auto"/>
            </w:pPr>
            <w:r>
              <w:t xml:space="preserve">(Proposed Participation in </w:t>
            </w:r>
            <w:ins w:id="472" w:author="Elias, Tina" w:date="2019-02-14T09:04:00Z">
              <w:r w:rsidR="008E6109">
                <w:t>percentages (%)</w:t>
              </w:r>
            </w:ins>
            <w:del w:id="473" w:author="Elias, Tina" w:date="2019-02-14T09:04:00Z">
              <w:r w:rsidDel="008E6109">
                <w:delText>dollars</w:delText>
              </w:r>
            </w:del>
            <w:r>
              <w:t>)</w:t>
            </w:r>
          </w:p>
        </w:tc>
      </w:tr>
      <w:tr w:rsidR="00D90426" w:rsidRPr="00184560" w14:paraId="56A1FB81" w14:textId="77777777" w:rsidTr="004068A5">
        <w:trPr>
          <w:trHeight w:val="576"/>
          <w:jc w:val="center"/>
        </w:trPr>
        <w:tc>
          <w:tcPr>
            <w:tcW w:w="2319" w:type="dxa"/>
            <w:vAlign w:val="center"/>
          </w:tcPr>
          <w:p w14:paraId="13DA02C0" w14:textId="77777777" w:rsidR="00D90426" w:rsidRPr="00184560" w:rsidRDefault="00D90426" w:rsidP="004068A5">
            <w:pPr>
              <w:overflowPunct/>
              <w:autoSpaceDE/>
              <w:autoSpaceDN/>
              <w:adjustRightInd/>
              <w:spacing w:before="120"/>
              <w:textAlignment w:val="auto"/>
            </w:pPr>
            <w:r>
              <w:t>0 – 3 months</w:t>
            </w:r>
          </w:p>
        </w:tc>
        <w:tc>
          <w:tcPr>
            <w:tcW w:w="4071" w:type="dxa"/>
            <w:vAlign w:val="center"/>
          </w:tcPr>
          <w:p w14:paraId="2DA82DAF" w14:textId="77777777" w:rsidR="00D90426" w:rsidRPr="00184560" w:rsidRDefault="00D90426" w:rsidP="004068A5">
            <w:pPr>
              <w:overflowPunct/>
              <w:autoSpaceDE/>
              <w:autoSpaceDN/>
              <w:adjustRightInd/>
              <w:spacing w:before="120"/>
              <w:textAlignment w:val="auto"/>
            </w:pPr>
          </w:p>
        </w:tc>
        <w:tc>
          <w:tcPr>
            <w:tcW w:w="2589" w:type="dxa"/>
            <w:vAlign w:val="center"/>
          </w:tcPr>
          <w:p w14:paraId="27ED5350" w14:textId="77777777" w:rsidR="00D90426" w:rsidRPr="00184560" w:rsidRDefault="00D90426" w:rsidP="004068A5">
            <w:pPr>
              <w:overflowPunct/>
              <w:autoSpaceDE/>
              <w:autoSpaceDN/>
              <w:adjustRightInd/>
              <w:spacing w:before="120"/>
              <w:textAlignment w:val="auto"/>
            </w:pPr>
          </w:p>
        </w:tc>
      </w:tr>
      <w:tr w:rsidR="00D90426" w:rsidRPr="00184560" w14:paraId="0C019D7C" w14:textId="77777777" w:rsidTr="004068A5">
        <w:trPr>
          <w:trHeight w:val="576"/>
          <w:jc w:val="center"/>
        </w:trPr>
        <w:tc>
          <w:tcPr>
            <w:tcW w:w="2319" w:type="dxa"/>
            <w:vAlign w:val="center"/>
          </w:tcPr>
          <w:p w14:paraId="1F3A5CBB" w14:textId="77777777" w:rsidR="00D90426" w:rsidRPr="00184560" w:rsidRDefault="00D90426" w:rsidP="004068A5">
            <w:pPr>
              <w:overflowPunct/>
              <w:autoSpaceDE/>
              <w:autoSpaceDN/>
              <w:adjustRightInd/>
              <w:spacing w:before="120"/>
              <w:textAlignment w:val="auto"/>
            </w:pPr>
            <w:r>
              <w:t>4 – 6 months</w:t>
            </w:r>
          </w:p>
        </w:tc>
        <w:tc>
          <w:tcPr>
            <w:tcW w:w="4071" w:type="dxa"/>
            <w:vAlign w:val="center"/>
          </w:tcPr>
          <w:p w14:paraId="1D0435BF" w14:textId="77777777" w:rsidR="00D90426" w:rsidRPr="00184560" w:rsidRDefault="00D90426" w:rsidP="004068A5">
            <w:pPr>
              <w:overflowPunct/>
              <w:autoSpaceDE/>
              <w:autoSpaceDN/>
              <w:adjustRightInd/>
              <w:spacing w:before="120"/>
              <w:textAlignment w:val="auto"/>
            </w:pPr>
          </w:p>
        </w:tc>
        <w:tc>
          <w:tcPr>
            <w:tcW w:w="2589" w:type="dxa"/>
            <w:vAlign w:val="center"/>
          </w:tcPr>
          <w:p w14:paraId="458EA2A0" w14:textId="77777777" w:rsidR="00D90426" w:rsidRPr="00184560" w:rsidRDefault="00D90426" w:rsidP="004068A5">
            <w:pPr>
              <w:overflowPunct/>
              <w:autoSpaceDE/>
              <w:autoSpaceDN/>
              <w:adjustRightInd/>
              <w:spacing w:before="120"/>
              <w:textAlignment w:val="auto"/>
            </w:pPr>
          </w:p>
        </w:tc>
      </w:tr>
      <w:tr w:rsidR="00D90426" w:rsidRPr="00184560" w14:paraId="4AD8A12C" w14:textId="77777777" w:rsidTr="004068A5">
        <w:trPr>
          <w:trHeight w:val="576"/>
          <w:jc w:val="center"/>
        </w:trPr>
        <w:tc>
          <w:tcPr>
            <w:tcW w:w="2319" w:type="dxa"/>
            <w:vAlign w:val="center"/>
          </w:tcPr>
          <w:p w14:paraId="35034ADB" w14:textId="77777777" w:rsidR="00D90426" w:rsidRPr="00184560" w:rsidRDefault="00D90426" w:rsidP="004068A5">
            <w:pPr>
              <w:overflowPunct/>
              <w:autoSpaceDE/>
              <w:autoSpaceDN/>
              <w:adjustRightInd/>
              <w:spacing w:before="120"/>
              <w:textAlignment w:val="auto"/>
            </w:pPr>
            <w:r>
              <w:t>7 – 9 months</w:t>
            </w:r>
          </w:p>
        </w:tc>
        <w:tc>
          <w:tcPr>
            <w:tcW w:w="4071" w:type="dxa"/>
            <w:vAlign w:val="center"/>
          </w:tcPr>
          <w:p w14:paraId="5A5B7EDC" w14:textId="77777777" w:rsidR="00D90426" w:rsidRPr="00184560" w:rsidRDefault="00D90426" w:rsidP="004068A5">
            <w:pPr>
              <w:overflowPunct/>
              <w:autoSpaceDE/>
              <w:autoSpaceDN/>
              <w:adjustRightInd/>
              <w:spacing w:before="120"/>
              <w:textAlignment w:val="auto"/>
            </w:pPr>
          </w:p>
        </w:tc>
        <w:tc>
          <w:tcPr>
            <w:tcW w:w="2589" w:type="dxa"/>
            <w:vAlign w:val="center"/>
          </w:tcPr>
          <w:p w14:paraId="031EACD2" w14:textId="77777777" w:rsidR="00D90426" w:rsidRPr="00184560" w:rsidRDefault="00D90426" w:rsidP="004068A5">
            <w:pPr>
              <w:overflowPunct/>
              <w:autoSpaceDE/>
              <w:autoSpaceDN/>
              <w:adjustRightInd/>
              <w:spacing w:before="120"/>
              <w:textAlignment w:val="auto"/>
            </w:pPr>
          </w:p>
        </w:tc>
      </w:tr>
      <w:tr w:rsidR="00D90426" w:rsidRPr="00184560" w14:paraId="185C15AE" w14:textId="77777777" w:rsidTr="004068A5">
        <w:trPr>
          <w:trHeight w:val="576"/>
          <w:jc w:val="center"/>
        </w:trPr>
        <w:tc>
          <w:tcPr>
            <w:tcW w:w="2319" w:type="dxa"/>
            <w:vAlign w:val="center"/>
          </w:tcPr>
          <w:p w14:paraId="73ABE741" w14:textId="77777777" w:rsidR="00D90426" w:rsidRPr="00184560" w:rsidRDefault="00D90426" w:rsidP="004068A5">
            <w:pPr>
              <w:overflowPunct/>
              <w:autoSpaceDE/>
              <w:autoSpaceDN/>
              <w:adjustRightInd/>
              <w:spacing w:before="120"/>
              <w:textAlignment w:val="auto"/>
            </w:pPr>
            <w:r>
              <w:t xml:space="preserve">10 – 12 months </w:t>
            </w:r>
          </w:p>
        </w:tc>
        <w:tc>
          <w:tcPr>
            <w:tcW w:w="4071" w:type="dxa"/>
            <w:vAlign w:val="center"/>
          </w:tcPr>
          <w:p w14:paraId="24D3AA64" w14:textId="77777777" w:rsidR="00D90426" w:rsidRPr="00184560" w:rsidRDefault="00D90426" w:rsidP="004068A5">
            <w:pPr>
              <w:overflowPunct/>
              <w:autoSpaceDE/>
              <w:autoSpaceDN/>
              <w:adjustRightInd/>
              <w:spacing w:before="120"/>
              <w:textAlignment w:val="auto"/>
            </w:pPr>
          </w:p>
        </w:tc>
        <w:tc>
          <w:tcPr>
            <w:tcW w:w="2589" w:type="dxa"/>
            <w:vAlign w:val="center"/>
          </w:tcPr>
          <w:p w14:paraId="673C88E1" w14:textId="77777777" w:rsidR="00D90426" w:rsidRPr="00184560" w:rsidRDefault="00D90426" w:rsidP="004068A5">
            <w:pPr>
              <w:overflowPunct/>
              <w:autoSpaceDE/>
              <w:autoSpaceDN/>
              <w:adjustRightInd/>
              <w:spacing w:before="120"/>
              <w:textAlignment w:val="auto"/>
            </w:pPr>
          </w:p>
        </w:tc>
      </w:tr>
      <w:tr w:rsidR="00D90426" w:rsidRPr="00184560" w14:paraId="16F117FA" w14:textId="77777777" w:rsidTr="004068A5">
        <w:trPr>
          <w:trHeight w:val="576"/>
          <w:jc w:val="center"/>
        </w:trPr>
        <w:tc>
          <w:tcPr>
            <w:tcW w:w="2319" w:type="dxa"/>
            <w:vAlign w:val="center"/>
          </w:tcPr>
          <w:p w14:paraId="1FB863F1" w14:textId="77777777" w:rsidR="00D90426" w:rsidRPr="00184560" w:rsidRDefault="00D90426" w:rsidP="004068A5">
            <w:pPr>
              <w:overflowPunct/>
              <w:autoSpaceDE/>
              <w:autoSpaceDN/>
              <w:adjustRightInd/>
              <w:spacing w:before="120"/>
              <w:textAlignment w:val="auto"/>
            </w:pPr>
            <w:r>
              <w:t>13 – 15 months</w:t>
            </w:r>
          </w:p>
        </w:tc>
        <w:tc>
          <w:tcPr>
            <w:tcW w:w="4071" w:type="dxa"/>
            <w:vAlign w:val="center"/>
          </w:tcPr>
          <w:p w14:paraId="7FDEE312" w14:textId="77777777" w:rsidR="00D90426" w:rsidRPr="00184560" w:rsidRDefault="00D90426" w:rsidP="004068A5">
            <w:pPr>
              <w:overflowPunct/>
              <w:autoSpaceDE/>
              <w:autoSpaceDN/>
              <w:adjustRightInd/>
              <w:spacing w:before="120"/>
              <w:textAlignment w:val="auto"/>
            </w:pPr>
          </w:p>
        </w:tc>
        <w:tc>
          <w:tcPr>
            <w:tcW w:w="2589" w:type="dxa"/>
            <w:vAlign w:val="center"/>
          </w:tcPr>
          <w:p w14:paraId="24BA3788" w14:textId="77777777" w:rsidR="00D90426" w:rsidRPr="00184560" w:rsidRDefault="00D90426" w:rsidP="004068A5">
            <w:pPr>
              <w:overflowPunct/>
              <w:autoSpaceDE/>
              <w:autoSpaceDN/>
              <w:adjustRightInd/>
              <w:spacing w:before="120"/>
              <w:textAlignment w:val="auto"/>
            </w:pPr>
          </w:p>
        </w:tc>
      </w:tr>
      <w:tr w:rsidR="00D90426" w:rsidRPr="00184560" w14:paraId="41A1100F" w14:textId="77777777" w:rsidTr="004068A5">
        <w:trPr>
          <w:trHeight w:val="576"/>
          <w:jc w:val="center"/>
        </w:trPr>
        <w:tc>
          <w:tcPr>
            <w:tcW w:w="2319" w:type="dxa"/>
            <w:vAlign w:val="center"/>
          </w:tcPr>
          <w:p w14:paraId="3A3194CF" w14:textId="77777777" w:rsidR="00D90426" w:rsidRPr="00184560" w:rsidRDefault="00D90426" w:rsidP="004068A5">
            <w:pPr>
              <w:overflowPunct/>
              <w:autoSpaceDE/>
              <w:autoSpaceDN/>
              <w:adjustRightInd/>
              <w:spacing w:before="120"/>
              <w:textAlignment w:val="auto"/>
            </w:pPr>
            <w:r>
              <w:t>16 – 18 months</w:t>
            </w:r>
          </w:p>
        </w:tc>
        <w:tc>
          <w:tcPr>
            <w:tcW w:w="4071" w:type="dxa"/>
            <w:vAlign w:val="center"/>
          </w:tcPr>
          <w:p w14:paraId="1B268B83" w14:textId="77777777" w:rsidR="00D90426" w:rsidRPr="00184560" w:rsidRDefault="00D90426" w:rsidP="004068A5">
            <w:pPr>
              <w:overflowPunct/>
              <w:autoSpaceDE/>
              <w:autoSpaceDN/>
              <w:adjustRightInd/>
              <w:spacing w:before="120"/>
              <w:textAlignment w:val="auto"/>
            </w:pPr>
          </w:p>
        </w:tc>
        <w:tc>
          <w:tcPr>
            <w:tcW w:w="2589" w:type="dxa"/>
            <w:vAlign w:val="center"/>
          </w:tcPr>
          <w:p w14:paraId="30C2F0EA" w14:textId="77777777" w:rsidR="00D90426" w:rsidRPr="00184560" w:rsidRDefault="00D90426" w:rsidP="004068A5">
            <w:pPr>
              <w:overflowPunct/>
              <w:autoSpaceDE/>
              <w:autoSpaceDN/>
              <w:adjustRightInd/>
              <w:spacing w:before="120"/>
              <w:textAlignment w:val="auto"/>
            </w:pPr>
          </w:p>
        </w:tc>
      </w:tr>
      <w:tr w:rsidR="00D90426" w:rsidRPr="00184560" w14:paraId="6BCF63B8" w14:textId="77777777" w:rsidTr="004068A5">
        <w:trPr>
          <w:trHeight w:val="576"/>
          <w:jc w:val="center"/>
        </w:trPr>
        <w:tc>
          <w:tcPr>
            <w:tcW w:w="2319" w:type="dxa"/>
            <w:vAlign w:val="center"/>
          </w:tcPr>
          <w:p w14:paraId="5AF1DB20" w14:textId="77777777" w:rsidR="00D90426" w:rsidRPr="00184560" w:rsidRDefault="00D90426" w:rsidP="004068A5">
            <w:pPr>
              <w:overflowPunct/>
              <w:autoSpaceDE/>
              <w:autoSpaceDN/>
              <w:adjustRightInd/>
              <w:spacing w:before="120"/>
              <w:textAlignment w:val="auto"/>
            </w:pPr>
            <w:r>
              <w:t>19 – 21 months</w:t>
            </w:r>
          </w:p>
        </w:tc>
        <w:tc>
          <w:tcPr>
            <w:tcW w:w="4071" w:type="dxa"/>
            <w:vAlign w:val="center"/>
          </w:tcPr>
          <w:p w14:paraId="0B704600" w14:textId="77777777" w:rsidR="00D90426" w:rsidRPr="00184560" w:rsidRDefault="00D90426" w:rsidP="004068A5">
            <w:pPr>
              <w:overflowPunct/>
              <w:autoSpaceDE/>
              <w:autoSpaceDN/>
              <w:adjustRightInd/>
              <w:spacing w:before="120"/>
              <w:textAlignment w:val="auto"/>
            </w:pPr>
          </w:p>
        </w:tc>
        <w:tc>
          <w:tcPr>
            <w:tcW w:w="2589" w:type="dxa"/>
            <w:vAlign w:val="center"/>
          </w:tcPr>
          <w:p w14:paraId="6D3A2CA3" w14:textId="77777777" w:rsidR="00D90426" w:rsidRPr="00184560" w:rsidRDefault="00D90426" w:rsidP="004068A5">
            <w:pPr>
              <w:overflowPunct/>
              <w:autoSpaceDE/>
              <w:autoSpaceDN/>
              <w:adjustRightInd/>
              <w:spacing w:before="120"/>
              <w:textAlignment w:val="auto"/>
            </w:pPr>
          </w:p>
        </w:tc>
      </w:tr>
      <w:tr w:rsidR="00D90426" w:rsidRPr="00184560" w14:paraId="7CC6361A" w14:textId="77777777" w:rsidTr="004068A5">
        <w:trPr>
          <w:trHeight w:val="576"/>
          <w:jc w:val="center"/>
        </w:trPr>
        <w:tc>
          <w:tcPr>
            <w:tcW w:w="2319" w:type="dxa"/>
            <w:vAlign w:val="center"/>
          </w:tcPr>
          <w:p w14:paraId="0E318973" w14:textId="77777777" w:rsidR="00D90426" w:rsidRPr="00184560" w:rsidRDefault="00D90426" w:rsidP="004068A5">
            <w:pPr>
              <w:overflowPunct/>
              <w:autoSpaceDE/>
              <w:autoSpaceDN/>
              <w:adjustRightInd/>
              <w:spacing w:before="120"/>
              <w:textAlignment w:val="auto"/>
            </w:pPr>
            <w:r>
              <w:t>22 – 24 months</w:t>
            </w:r>
          </w:p>
        </w:tc>
        <w:tc>
          <w:tcPr>
            <w:tcW w:w="4071" w:type="dxa"/>
            <w:vAlign w:val="center"/>
          </w:tcPr>
          <w:p w14:paraId="1D72C125" w14:textId="77777777" w:rsidR="00D90426" w:rsidRPr="00184560" w:rsidRDefault="00D90426" w:rsidP="004068A5">
            <w:pPr>
              <w:overflowPunct/>
              <w:autoSpaceDE/>
              <w:autoSpaceDN/>
              <w:adjustRightInd/>
              <w:spacing w:before="120"/>
              <w:textAlignment w:val="auto"/>
            </w:pPr>
          </w:p>
        </w:tc>
        <w:tc>
          <w:tcPr>
            <w:tcW w:w="2589" w:type="dxa"/>
            <w:vAlign w:val="center"/>
          </w:tcPr>
          <w:p w14:paraId="56685D0A" w14:textId="77777777" w:rsidR="00D90426" w:rsidRPr="00184560" w:rsidRDefault="00D90426" w:rsidP="004068A5">
            <w:pPr>
              <w:overflowPunct/>
              <w:autoSpaceDE/>
              <w:autoSpaceDN/>
              <w:adjustRightInd/>
              <w:spacing w:before="120"/>
              <w:textAlignment w:val="auto"/>
            </w:pPr>
          </w:p>
        </w:tc>
      </w:tr>
      <w:tr w:rsidR="00D90426" w:rsidRPr="00184560" w14:paraId="62318D28" w14:textId="77777777" w:rsidTr="004068A5">
        <w:trPr>
          <w:trHeight w:val="576"/>
          <w:jc w:val="center"/>
        </w:trPr>
        <w:tc>
          <w:tcPr>
            <w:tcW w:w="2319" w:type="dxa"/>
            <w:vAlign w:val="center"/>
          </w:tcPr>
          <w:p w14:paraId="5B166BBF" w14:textId="77777777" w:rsidR="00D90426" w:rsidRPr="00184560" w:rsidRDefault="00D90426" w:rsidP="004068A5">
            <w:pPr>
              <w:overflowPunct/>
              <w:autoSpaceDE/>
              <w:autoSpaceDN/>
              <w:adjustRightInd/>
              <w:spacing w:before="120"/>
              <w:textAlignment w:val="auto"/>
            </w:pPr>
            <w:r>
              <w:t>25</w:t>
            </w:r>
            <w:r w:rsidRPr="00A329AF">
              <w:t xml:space="preserve"> – </w:t>
            </w:r>
            <w:r>
              <w:t>27</w:t>
            </w:r>
            <w:r w:rsidRPr="00A329AF">
              <w:t xml:space="preserve"> months</w:t>
            </w:r>
          </w:p>
        </w:tc>
        <w:tc>
          <w:tcPr>
            <w:tcW w:w="4071" w:type="dxa"/>
            <w:vAlign w:val="center"/>
          </w:tcPr>
          <w:p w14:paraId="0630523C" w14:textId="77777777" w:rsidR="00D90426" w:rsidRPr="00184560" w:rsidRDefault="00D90426" w:rsidP="004068A5">
            <w:pPr>
              <w:overflowPunct/>
              <w:autoSpaceDE/>
              <w:autoSpaceDN/>
              <w:adjustRightInd/>
              <w:spacing w:before="120"/>
              <w:textAlignment w:val="auto"/>
            </w:pPr>
          </w:p>
        </w:tc>
        <w:tc>
          <w:tcPr>
            <w:tcW w:w="2589" w:type="dxa"/>
            <w:vAlign w:val="center"/>
          </w:tcPr>
          <w:p w14:paraId="06CF8518" w14:textId="77777777" w:rsidR="00D90426" w:rsidRPr="00184560" w:rsidRDefault="00D90426" w:rsidP="004068A5">
            <w:pPr>
              <w:overflowPunct/>
              <w:autoSpaceDE/>
              <w:autoSpaceDN/>
              <w:adjustRightInd/>
              <w:spacing w:before="120"/>
              <w:textAlignment w:val="auto"/>
            </w:pPr>
          </w:p>
        </w:tc>
      </w:tr>
      <w:tr w:rsidR="00D90426" w:rsidRPr="00184560" w14:paraId="25E0B98E" w14:textId="77777777" w:rsidTr="004068A5">
        <w:trPr>
          <w:trHeight w:val="576"/>
          <w:jc w:val="center"/>
        </w:trPr>
        <w:tc>
          <w:tcPr>
            <w:tcW w:w="2319" w:type="dxa"/>
            <w:vAlign w:val="center"/>
          </w:tcPr>
          <w:p w14:paraId="22013484" w14:textId="77777777" w:rsidR="00D90426" w:rsidRPr="00184560" w:rsidRDefault="00D90426" w:rsidP="004068A5">
            <w:pPr>
              <w:overflowPunct/>
              <w:autoSpaceDE/>
              <w:autoSpaceDN/>
              <w:adjustRightInd/>
              <w:spacing w:before="120"/>
              <w:textAlignment w:val="auto"/>
            </w:pPr>
            <w:r>
              <w:t>28</w:t>
            </w:r>
            <w:r w:rsidRPr="00A329AF">
              <w:t xml:space="preserve"> – </w:t>
            </w:r>
            <w:r>
              <w:t>30</w:t>
            </w:r>
            <w:r w:rsidRPr="00A329AF">
              <w:t xml:space="preserve"> months</w:t>
            </w:r>
          </w:p>
        </w:tc>
        <w:tc>
          <w:tcPr>
            <w:tcW w:w="4071" w:type="dxa"/>
            <w:vAlign w:val="center"/>
          </w:tcPr>
          <w:p w14:paraId="23485E88" w14:textId="77777777" w:rsidR="00D90426" w:rsidRPr="00184560" w:rsidRDefault="00D90426" w:rsidP="004068A5">
            <w:pPr>
              <w:overflowPunct/>
              <w:autoSpaceDE/>
              <w:autoSpaceDN/>
              <w:adjustRightInd/>
              <w:spacing w:before="120"/>
              <w:textAlignment w:val="auto"/>
            </w:pPr>
          </w:p>
        </w:tc>
        <w:tc>
          <w:tcPr>
            <w:tcW w:w="2589" w:type="dxa"/>
            <w:vAlign w:val="center"/>
          </w:tcPr>
          <w:p w14:paraId="2A5F5230" w14:textId="77777777" w:rsidR="00D90426" w:rsidRPr="00184560" w:rsidRDefault="00D90426" w:rsidP="004068A5">
            <w:pPr>
              <w:overflowPunct/>
              <w:autoSpaceDE/>
              <w:autoSpaceDN/>
              <w:adjustRightInd/>
              <w:spacing w:before="120"/>
              <w:textAlignment w:val="auto"/>
            </w:pPr>
          </w:p>
        </w:tc>
      </w:tr>
      <w:tr w:rsidR="00D90426" w:rsidRPr="00184560" w14:paraId="629AB822" w14:textId="77777777" w:rsidTr="004068A5">
        <w:trPr>
          <w:trHeight w:val="576"/>
          <w:jc w:val="center"/>
        </w:trPr>
        <w:tc>
          <w:tcPr>
            <w:tcW w:w="2319" w:type="dxa"/>
            <w:vAlign w:val="center"/>
          </w:tcPr>
          <w:p w14:paraId="393B4651" w14:textId="77777777" w:rsidR="00D90426" w:rsidRPr="00184560" w:rsidRDefault="00D90426" w:rsidP="004068A5">
            <w:pPr>
              <w:overflowPunct/>
              <w:autoSpaceDE/>
              <w:autoSpaceDN/>
              <w:adjustRightInd/>
              <w:spacing w:before="120"/>
              <w:textAlignment w:val="auto"/>
            </w:pPr>
            <w:r>
              <w:t>31</w:t>
            </w:r>
            <w:r w:rsidRPr="00A329AF">
              <w:t xml:space="preserve"> – </w:t>
            </w:r>
            <w:r>
              <w:t>33</w:t>
            </w:r>
            <w:r w:rsidRPr="00A329AF">
              <w:t xml:space="preserve"> months</w:t>
            </w:r>
          </w:p>
        </w:tc>
        <w:tc>
          <w:tcPr>
            <w:tcW w:w="4071" w:type="dxa"/>
            <w:vAlign w:val="center"/>
          </w:tcPr>
          <w:p w14:paraId="32056113" w14:textId="77777777" w:rsidR="00D90426" w:rsidRPr="00184560" w:rsidRDefault="00D90426" w:rsidP="004068A5">
            <w:pPr>
              <w:overflowPunct/>
              <w:autoSpaceDE/>
              <w:autoSpaceDN/>
              <w:adjustRightInd/>
              <w:spacing w:before="120"/>
              <w:textAlignment w:val="auto"/>
            </w:pPr>
          </w:p>
        </w:tc>
        <w:tc>
          <w:tcPr>
            <w:tcW w:w="2589" w:type="dxa"/>
            <w:vAlign w:val="center"/>
          </w:tcPr>
          <w:p w14:paraId="1369F2F7" w14:textId="77777777" w:rsidR="00D90426" w:rsidRPr="00184560" w:rsidRDefault="00D90426" w:rsidP="004068A5">
            <w:pPr>
              <w:overflowPunct/>
              <w:autoSpaceDE/>
              <w:autoSpaceDN/>
              <w:adjustRightInd/>
              <w:spacing w:before="120"/>
              <w:textAlignment w:val="auto"/>
            </w:pPr>
          </w:p>
        </w:tc>
      </w:tr>
      <w:tr w:rsidR="00D90426" w:rsidRPr="00184560" w14:paraId="7CCFACE0" w14:textId="77777777" w:rsidTr="004068A5">
        <w:trPr>
          <w:trHeight w:val="576"/>
          <w:jc w:val="center"/>
        </w:trPr>
        <w:tc>
          <w:tcPr>
            <w:tcW w:w="2319" w:type="dxa"/>
            <w:vAlign w:val="center"/>
          </w:tcPr>
          <w:p w14:paraId="6496D85A" w14:textId="77777777" w:rsidR="00D90426" w:rsidRPr="00184560" w:rsidRDefault="00D90426" w:rsidP="004068A5">
            <w:pPr>
              <w:overflowPunct/>
              <w:autoSpaceDE/>
              <w:autoSpaceDN/>
              <w:adjustRightInd/>
              <w:spacing w:before="120"/>
              <w:textAlignment w:val="auto"/>
            </w:pPr>
            <w:r>
              <w:t>34</w:t>
            </w:r>
            <w:r w:rsidRPr="00A329AF">
              <w:t xml:space="preserve"> – </w:t>
            </w:r>
            <w:r>
              <w:t>36</w:t>
            </w:r>
            <w:r w:rsidRPr="00A329AF">
              <w:t xml:space="preserve"> months</w:t>
            </w:r>
          </w:p>
        </w:tc>
        <w:tc>
          <w:tcPr>
            <w:tcW w:w="4071" w:type="dxa"/>
            <w:vAlign w:val="center"/>
          </w:tcPr>
          <w:p w14:paraId="09F6D309" w14:textId="77777777" w:rsidR="00D90426" w:rsidRPr="00184560" w:rsidRDefault="00D90426" w:rsidP="004068A5">
            <w:pPr>
              <w:overflowPunct/>
              <w:autoSpaceDE/>
              <w:autoSpaceDN/>
              <w:adjustRightInd/>
              <w:spacing w:before="120"/>
              <w:textAlignment w:val="auto"/>
            </w:pPr>
          </w:p>
        </w:tc>
        <w:tc>
          <w:tcPr>
            <w:tcW w:w="2589" w:type="dxa"/>
            <w:vAlign w:val="center"/>
          </w:tcPr>
          <w:p w14:paraId="5D0AA7AE" w14:textId="77777777" w:rsidR="00D90426" w:rsidRPr="00184560" w:rsidRDefault="00D90426" w:rsidP="004068A5">
            <w:pPr>
              <w:overflowPunct/>
              <w:autoSpaceDE/>
              <w:autoSpaceDN/>
              <w:adjustRightInd/>
              <w:spacing w:before="120"/>
              <w:textAlignment w:val="auto"/>
            </w:pPr>
          </w:p>
        </w:tc>
      </w:tr>
      <w:tr w:rsidR="00D90426" w:rsidRPr="00184560" w14:paraId="7EC68CE3" w14:textId="77777777" w:rsidTr="004068A5">
        <w:trPr>
          <w:trHeight w:val="576"/>
          <w:jc w:val="center"/>
        </w:trPr>
        <w:tc>
          <w:tcPr>
            <w:tcW w:w="2319" w:type="dxa"/>
            <w:vAlign w:val="center"/>
          </w:tcPr>
          <w:p w14:paraId="46281871" w14:textId="77777777" w:rsidR="00D90426" w:rsidRPr="00184560" w:rsidRDefault="00D90426" w:rsidP="004068A5">
            <w:pPr>
              <w:overflowPunct/>
              <w:autoSpaceDE/>
              <w:autoSpaceDN/>
              <w:adjustRightInd/>
              <w:spacing w:before="120"/>
              <w:textAlignment w:val="auto"/>
            </w:pPr>
            <w:r>
              <w:t>Etc.</w:t>
            </w:r>
          </w:p>
        </w:tc>
        <w:tc>
          <w:tcPr>
            <w:tcW w:w="4071" w:type="dxa"/>
            <w:vAlign w:val="center"/>
          </w:tcPr>
          <w:p w14:paraId="0B3E85B0" w14:textId="77777777" w:rsidR="00D90426" w:rsidRPr="00184560" w:rsidRDefault="00D90426" w:rsidP="004068A5">
            <w:pPr>
              <w:overflowPunct/>
              <w:autoSpaceDE/>
              <w:autoSpaceDN/>
              <w:adjustRightInd/>
              <w:spacing w:before="120"/>
              <w:textAlignment w:val="auto"/>
            </w:pPr>
          </w:p>
        </w:tc>
        <w:tc>
          <w:tcPr>
            <w:tcW w:w="2589" w:type="dxa"/>
            <w:vAlign w:val="center"/>
          </w:tcPr>
          <w:p w14:paraId="789B7438" w14:textId="77777777" w:rsidR="00D90426" w:rsidRPr="00184560" w:rsidRDefault="00D90426" w:rsidP="004068A5">
            <w:pPr>
              <w:overflowPunct/>
              <w:autoSpaceDE/>
              <w:autoSpaceDN/>
              <w:adjustRightInd/>
              <w:spacing w:before="120"/>
              <w:textAlignment w:val="auto"/>
            </w:pPr>
          </w:p>
        </w:tc>
      </w:tr>
    </w:tbl>
    <w:p w14:paraId="2217ED1B" w14:textId="77777777" w:rsidR="00D90426" w:rsidRPr="00184560" w:rsidRDefault="00D90426" w:rsidP="00D90426">
      <w:pPr>
        <w:overflowPunct/>
        <w:autoSpaceDE/>
        <w:autoSpaceDN/>
        <w:adjustRightInd/>
        <w:spacing w:before="120"/>
        <w:textAlignment w:val="auto"/>
        <w:rPr>
          <w:b/>
          <w:u w:val="thick"/>
        </w:rPr>
      </w:pPr>
    </w:p>
    <w:p w14:paraId="39A54668" w14:textId="77777777" w:rsidR="005C63AD" w:rsidRPr="00184560" w:rsidRDefault="005C63AD" w:rsidP="005C63AD">
      <w:pPr>
        <w:overflowPunct/>
        <w:autoSpaceDE/>
        <w:autoSpaceDN/>
        <w:adjustRightInd/>
        <w:spacing w:before="120"/>
        <w:textAlignment w:val="auto"/>
        <w:rPr>
          <w:b/>
          <w:u w:val="thick"/>
        </w:rPr>
      </w:pPr>
    </w:p>
    <w:p w14:paraId="148AC858" w14:textId="77777777" w:rsidR="005C63AD" w:rsidRDefault="005C63AD" w:rsidP="005C63AD">
      <w:pPr>
        <w:jc w:val="center"/>
        <w:rPr>
          <w:rFonts w:ascii="Arial" w:hAnsi="Arial"/>
          <w:b/>
          <w:sz w:val="28"/>
          <w:szCs w:val="28"/>
          <w:u w:val="thick"/>
        </w:rPr>
        <w:sectPr w:rsidR="005C63AD" w:rsidSect="0085330A">
          <w:footerReference w:type="default" r:id="rId77"/>
          <w:pgSz w:w="12240" w:h="15840" w:code="1"/>
          <w:pgMar w:top="1440" w:right="1440" w:bottom="1440" w:left="1440" w:header="720" w:footer="720" w:gutter="0"/>
          <w:pgNumType w:start="1"/>
          <w:cols w:space="720"/>
          <w:docGrid w:linePitch="360"/>
        </w:sectPr>
      </w:pPr>
    </w:p>
    <w:p w14:paraId="2B34932A" w14:textId="77777777" w:rsidR="00843CFB" w:rsidRPr="0012653A" w:rsidRDefault="00843CFB" w:rsidP="00843CFB">
      <w:pPr>
        <w:pStyle w:val="Heading1"/>
        <w:spacing w:before="0"/>
      </w:pPr>
      <w:r w:rsidRPr="0012653A">
        <w:lastRenderedPageBreak/>
        <w:t>FORM U</w:t>
      </w:r>
    </w:p>
    <w:p w14:paraId="1AFE78C5" w14:textId="77777777" w:rsidR="005C63AD" w:rsidRDefault="005C63AD" w:rsidP="005C63AD">
      <w:pPr>
        <w:pStyle w:val="bodytext0"/>
        <w:jc w:val="center"/>
        <w:rPr>
          <w:rFonts w:ascii="Arial" w:hAnsi="Arial"/>
          <w:b/>
          <w:sz w:val="28"/>
          <w:szCs w:val="28"/>
          <w:u w:val="single"/>
        </w:rPr>
      </w:pPr>
      <w:r>
        <w:rPr>
          <w:rFonts w:ascii="Arial" w:hAnsi="Arial"/>
          <w:b/>
          <w:sz w:val="28"/>
          <w:szCs w:val="28"/>
          <w:u w:val="single"/>
        </w:rPr>
        <w:t>CONFLICT QUESTIONNAIRE</w:t>
      </w:r>
    </w:p>
    <w:p w14:paraId="2F6BCE1F" w14:textId="77777777" w:rsidR="005C63AD" w:rsidRDefault="005C63AD" w:rsidP="005C63AD">
      <w:pPr>
        <w:jc w:val="both"/>
        <w:rPr>
          <w:rStyle w:val="StyleTimesNewRoman"/>
          <w:rFonts w:ascii="Arial" w:hAnsi="Arial"/>
          <w:szCs w:val="22"/>
        </w:rPr>
      </w:pPr>
    </w:p>
    <w:p w14:paraId="55CF49B6" w14:textId="77777777" w:rsidR="005C63AD" w:rsidRPr="006779D1" w:rsidRDefault="005C63AD" w:rsidP="005C63AD">
      <w:pPr>
        <w:pStyle w:val="dbNormal"/>
      </w:pPr>
      <w:r w:rsidRPr="006779D1">
        <w:t>To be completed for Principal Participants, Constructor(s), Designer(s), Construction Inspection Professional Engineering Firm(s), and the Materials Testing Firm(s) or Laboratories.</w:t>
      </w:r>
    </w:p>
    <w:p w14:paraId="0C4BABC7"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E09B0E8" w14:textId="77777777" w:rsidR="005C63AD" w:rsidRPr="0012653A" w:rsidRDefault="005C63AD" w:rsidP="005C63AD">
      <w:pPr>
        <w:jc w:val="both"/>
        <w:rPr>
          <w:rFonts w:ascii="Arial" w:hAnsi="Arial"/>
          <w:sz w:val="22"/>
          <w:szCs w:val="22"/>
        </w:rPr>
      </w:pPr>
    </w:p>
    <w:p w14:paraId="64D49649" w14:textId="77777777" w:rsidR="005C63AD" w:rsidRPr="0012653A" w:rsidRDefault="005C63AD" w:rsidP="005C63AD">
      <w:pPr>
        <w:jc w:val="both"/>
        <w:rPr>
          <w:rFonts w:ascii="Arial" w:hAnsi="Arial"/>
        </w:rPr>
      </w:pPr>
      <w:r w:rsidRPr="0012653A">
        <w:rPr>
          <w:rFonts w:ascii="Arial" w:hAnsi="Arial"/>
          <w:b/>
          <w:bCs/>
        </w:rPr>
        <w:t xml:space="preserve">PIN: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A965ED6" w14:textId="77777777" w:rsidR="005C63AD" w:rsidRPr="0012653A" w:rsidRDefault="005C63AD" w:rsidP="005C63AD">
      <w:pPr>
        <w:jc w:val="both"/>
        <w:rPr>
          <w:rFonts w:ascii="Arial" w:hAnsi="Arial"/>
          <w:sz w:val="22"/>
          <w:szCs w:val="22"/>
        </w:rPr>
      </w:pPr>
    </w:p>
    <w:p w14:paraId="05C11C4D"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5C67604E" w14:textId="77777777" w:rsidR="005C63AD" w:rsidRPr="0012653A" w:rsidRDefault="005C63AD" w:rsidP="005C63AD">
      <w:pPr>
        <w:jc w:val="both"/>
        <w:rPr>
          <w:rFonts w:ascii="Arial" w:hAnsi="Arial"/>
        </w:rPr>
      </w:pPr>
    </w:p>
    <w:p w14:paraId="04E6823B" w14:textId="77777777" w:rsidR="005C63AD" w:rsidRPr="006779D1" w:rsidRDefault="005C63AD" w:rsidP="005C63AD">
      <w:pPr>
        <w:pStyle w:val="dbNormal"/>
      </w:pPr>
      <w:r w:rsidRPr="006779D1">
        <w:t xml:space="preserve">The purpose of this Conflict Questionnaire is to help identify potential conflicts of interest with regard to the Project.  There may be potential conflicts that are not covered by the questions below.  If a proposer or team member has knowledge of circumstances that may be, or present the appearance of, a potential conflict of interest, the proposer or team member must disclose that potential conflict, even if it is not covered by any of the Conflict Questionnaire’s inquiries.    </w:t>
      </w:r>
    </w:p>
    <w:p w14:paraId="1A1EC882" w14:textId="77777777" w:rsidR="005C63AD" w:rsidRDefault="005C63AD" w:rsidP="005C63AD">
      <w:pPr>
        <w:pStyle w:val="dbNormal"/>
        <w:rPr>
          <w:rStyle w:val="StyleTimesNewRoman"/>
        </w:rPr>
      </w:pPr>
      <w:r>
        <w:t>Proposers should undertake reasonable due diligence, including conflict searches, to determine whether actual, potential or perceived conflicts of interest exist.  Due diligence should extend to investigation of past relationships and to officers, directors, and other employees of the proposer and its team members.</w:t>
      </w:r>
    </w:p>
    <w:p w14:paraId="29FEEA1C" w14:textId="77777777" w:rsidR="005C63AD" w:rsidRPr="006779D1" w:rsidRDefault="005C63AD" w:rsidP="005C63AD">
      <w:pPr>
        <w:pStyle w:val="dbNormal"/>
      </w:pPr>
      <w:r w:rsidRPr="006779D1">
        <w:t xml:space="preserve">The disclosure of a potential conflict will not necessarily result in the disqualification of the proposer or team member.  When a proposer or team member discovers and discloses a potential conflict of interest, the proposer or team member should propose a process whereby the potential conflict may be mitigated.  </w:t>
      </w:r>
      <w:r w:rsidRPr="00A206C8">
        <w:t xml:space="preserve">The </w:t>
      </w:r>
      <w:r>
        <w:t>proposer</w:t>
      </w:r>
      <w:r w:rsidRPr="00A206C8">
        <w:t xml:space="preserve"> must provide all details of the potential conflict of interest and the proposed mitigation methods in its submission.  </w:t>
      </w:r>
    </w:p>
    <w:p w14:paraId="33680791" w14:textId="77777777" w:rsidR="005C63AD" w:rsidRPr="00F47A24" w:rsidRDefault="005C63AD" w:rsidP="005C63AD">
      <w:pPr>
        <w:pStyle w:val="dbNormal"/>
        <w:rPr>
          <w:rStyle w:val="StyleTimesNewRoman"/>
          <w:b/>
          <w:u w:val="single"/>
        </w:rPr>
      </w:pPr>
      <w:r>
        <w:rPr>
          <w:rStyle w:val="StyleTimesNewRoman"/>
          <w:b/>
          <w:u w:val="single"/>
        </w:rPr>
        <w:t>Instructions</w:t>
      </w:r>
    </w:p>
    <w:p w14:paraId="38F725E2" w14:textId="2DF9C544" w:rsidR="005C63AD" w:rsidRDefault="005C63AD" w:rsidP="005C63AD">
      <w:pPr>
        <w:pStyle w:val="dbNormal"/>
      </w:pPr>
      <w:r>
        <w:t>All terms used in the Conflict Question</w:t>
      </w:r>
      <w:r w:rsidR="003C5BCA">
        <w:t>naire shall have the same meaning</w:t>
      </w:r>
      <w:r>
        <w:t xml:space="preserve"> as set forth in the </w:t>
      </w:r>
      <w:r w:rsidR="00EC33EC">
        <w:t>Authority</w:t>
      </w:r>
      <w:r>
        <w:t>’s Conflict of Interest Policy.  Evaluation of potential conflicts of interest will follow the procedure set forth in that Policy.</w:t>
      </w:r>
    </w:p>
    <w:p w14:paraId="7C7531A1" w14:textId="1A4DB5FF" w:rsidR="005C63AD" w:rsidRDefault="005C63AD" w:rsidP="005C63AD">
      <w:pPr>
        <w:pStyle w:val="dbNormal"/>
      </w:pPr>
      <w:r>
        <w:t>The Conflict Q</w:t>
      </w:r>
      <w:r w:rsidRPr="00DE05E7">
        <w:t xml:space="preserve">uestionnaire must be filled out by </w:t>
      </w:r>
      <w:r>
        <w:t>the proposer and each team member.</w:t>
      </w:r>
      <w:r>
        <w:rPr>
          <w:rStyle w:val="FootnoteReference"/>
        </w:rPr>
        <w:footnoteReference w:id="1"/>
      </w:r>
      <w:r>
        <w:t xml:space="preserve">  </w:t>
      </w:r>
      <w:r w:rsidRPr="00DE05E7">
        <w:t>As</w:t>
      </w:r>
      <w:r>
        <w:t xml:space="preserve"> team members are added, additional and/or amended C</w:t>
      </w:r>
      <w:r w:rsidRPr="00DE05E7">
        <w:t xml:space="preserve">onflict </w:t>
      </w:r>
      <w:r>
        <w:t>Q</w:t>
      </w:r>
      <w:r w:rsidRPr="00DE05E7">
        <w:t>uestionnaire</w:t>
      </w:r>
      <w:r>
        <w:t>s</w:t>
      </w:r>
      <w:r w:rsidRPr="00DE05E7">
        <w:t xml:space="preserve"> must be </w:t>
      </w:r>
      <w:r>
        <w:t>submitted</w:t>
      </w:r>
      <w:r w:rsidRPr="00DE05E7">
        <w:t>.</w:t>
      </w:r>
      <w:r>
        <w:t xml:space="preserve">  If potential conflicts arise or are discovered in the course of the Contract, the proposer or team member must inform the </w:t>
      </w:r>
      <w:r w:rsidR="00EC33EC">
        <w:t>Authority</w:t>
      </w:r>
      <w:r>
        <w:t xml:space="preserve"> of the situation as soon as possible.</w:t>
      </w:r>
    </w:p>
    <w:p w14:paraId="36FDE839" w14:textId="77777777" w:rsidR="005C63AD" w:rsidRDefault="005C63AD" w:rsidP="005C63AD">
      <w:pPr>
        <w:pStyle w:val="dbNormal"/>
      </w:pPr>
      <w:r>
        <w:t>If the answer to any of the questions below is “yes,” provide:  (1) complete details of the facts underlying that response; and (2) a proposed method of mitigating the potential conflict.  The mitigation method may include releasing non-public documents or information to all potential bidders, the strict “quarantining” of individuals or information, or any other means that the proposer or team member believes will eliminate any appearance of conflict.</w:t>
      </w:r>
    </w:p>
    <w:p w14:paraId="45C29A90" w14:textId="77777777" w:rsidR="005C63AD" w:rsidRDefault="005C63AD" w:rsidP="005C63AD">
      <w:pPr>
        <w:pStyle w:val="dbNormal"/>
      </w:pPr>
      <w:r>
        <w:t>If proposers or team members consider information submitted in response to a Questionnaire to be confidential, it should be clearly labeled as such.</w:t>
      </w:r>
    </w:p>
    <w:p w14:paraId="55B06792" w14:textId="2B3DD041" w:rsidR="005C63AD" w:rsidRPr="00DE05E7" w:rsidRDefault="005C63AD" w:rsidP="005C63AD">
      <w:pPr>
        <w:pStyle w:val="dbNormal"/>
      </w:pPr>
      <w:r>
        <w:t xml:space="preserve">After award of the Contract, the </w:t>
      </w:r>
      <w:r w:rsidR="00EC33EC">
        <w:t>Authority</w:t>
      </w:r>
      <w:r>
        <w:t xml:space="preserve"> </w:t>
      </w:r>
      <w:r w:rsidRPr="00DE05E7">
        <w:t xml:space="preserve">reserves the right to cancel or amend </w:t>
      </w:r>
      <w:r>
        <w:t>the Contract, or declare the winning proposer to be in breach,</w:t>
      </w:r>
      <w:r w:rsidRPr="00DE05E7">
        <w:t xml:space="preserve"> if the </w:t>
      </w:r>
      <w:r>
        <w:t>proposer or team member</w:t>
      </w:r>
      <w:r w:rsidRPr="00DE05E7">
        <w:t>:  (1)</w:t>
      </w:r>
      <w:r>
        <w:t> </w:t>
      </w:r>
      <w:r w:rsidRPr="00DE05E7">
        <w:t xml:space="preserve">failed to disclose a potential conflict </w:t>
      </w:r>
      <w:r>
        <w:t xml:space="preserve">about </w:t>
      </w:r>
      <w:r w:rsidRPr="00DE05E7">
        <w:t>which it knew or should have known; (2) failed to</w:t>
      </w:r>
      <w:r>
        <w:t xml:space="preserve"> provide </w:t>
      </w:r>
      <w:r>
        <w:lastRenderedPageBreak/>
        <w:t>timely updates of the C</w:t>
      </w:r>
      <w:r w:rsidRPr="00DE05E7">
        <w:t xml:space="preserve">onflict </w:t>
      </w:r>
      <w:r>
        <w:t>Q</w:t>
      </w:r>
      <w:r w:rsidRPr="00DE05E7">
        <w:t>uestionnaire reflecting new team members; or (3) provided false, misleading, or incomplete information</w:t>
      </w:r>
      <w:r>
        <w:t xml:space="preserve"> regarding potential conflicts of interest</w:t>
      </w:r>
      <w:r w:rsidRPr="00DE05E7">
        <w:t xml:space="preserve">.  If the </w:t>
      </w:r>
      <w:r>
        <w:t>C</w:t>
      </w:r>
      <w:r w:rsidRPr="00DE05E7">
        <w:t xml:space="preserve">ontract with the </w:t>
      </w:r>
      <w:r>
        <w:t>proposer</w:t>
      </w:r>
      <w:r w:rsidRPr="00DE05E7">
        <w:t xml:space="preserve"> is terminated or amended due to a previously undisclosed conflict</w:t>
      </w:r>
      <w:r>
        <w:t xml:space="preserve">, the </w:t>
      </w:r>
      <w:r w:rsidR="00EC33EC">
        <w:t>Authority</w:t>
      </w:r>
      <w:r>
        <w:t xml:space="preserve"> </w:t>
      </w:r>
      <w:r w:rsidRPr="00DE05E7">
        <w:t>assumes no obligations, responsibilities</w:t>
      </w:r>
      <w:r>
        <w:t xml:space="preserve">, or </w:t>
      </w:r>
      <w:r w:rsidRPr="00DE05E7">
        <w:t xml:space="preserve">liabilities to reimburse all or any part of the costs incurred or alleged to have been incurred by the </w:t>
      </w:r>
      <w:r>
        <w:t>proposer or any team member</w:t>
      </w:r>
      <w:r w:rsidRPr="00DE05E7">
        <w:t>.</w:t>
      </w:r>
    </w:p>
    <w:p w14:paraId="6B821D09" w14:textId="77777777" w:rsidR="005C63AD" w:rsidRPr="00DD3A40" w:rsidRDefault="005C63AD" w:rsidP="005C63AD">
      <w:pPr>
        <w:pStyle w:val="dbNormal"/>
        <w:rPr>
          <w:b/>
          <w:u w:val="single"/>
        </w:rPr>
      </w:pPr>
      <w:r w:rsidRPr="00DD3A40">
        <w:rPr>
          <w:b/>
          <w:u w:val="single"/>
        </w:rPr>
        <w:t>Questions</w:t>
      </w:r>
    </w:p>
    <w:p w14:paraId="79A0C9AB" w14:textId="1353D920"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team member </w:t>
      </w:r>
      <w:r w:rsidRPr="00FB35DC">
        <w:rPr>
          <w:rFonts w:ascii="Arial" w:hAnsi="Arial"/>
          <w:sz w:val="22"/>
          <w:szCs w:val="22"/>
        </w:rPr>
        <w:t xml:space="preserve">use the resources of any current or former </w:t>
      </w:r>
      <w:r w:rsidR="00EC33EC">
        <w:rPr>
          <w:rFonts w:ascii="Arial" w:hAnsi="Arial"/>
          <w:sz w:val="22"/>
          <w:szCs w:val="22"/>
        </w:rPr>
        <w:t>Authority</w:t>
      </w:r>
      <w:r w:rsidRPr="00FB35DC">
        <w:rPr>
          <w:rFonts w:ascii="Arial" w:hAnsi="Arial"/>
          <w:sz w:val="22"/>
          <w:szCs w:val="22"/>
        </w:rPr>
        <w:t xml:space="preserve"> employee?  </w:t>
      </w:r>
    </w:p>
    <w:p w14:paraId="28659870" w14:textId="05D72988"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current or former </w:t>
      </w:r>
      <w:r w:rsidR="00EC33EC">
        <w:rPr>
          <w:rFonts w:ascii="Arial" w:hAnsi="Arial"/>
          <w:sz w:val="22"/>
          <w:szCs w:val="22"/>
        </w:rPr>
        <w:t>Authority</w:t>
      </w:r>
      <w:r w:rsidRPr="00FB35DC">
        <w:rPr>
          <w:rFonts w:ascii="Arial" w:hAnsi="Arial"/>
          <w:sz w:val="22"/>
          <w:szCs w:val="22"/>
        </w:rPr>
        <w:t xml:space="preserve"> employee have a financial interest in the businesses of the </w:t>
      </w:r>
      <w:r>
        <w:rPr>
          <w:rFonts w:ascii="Arial" w:hAnsi="Arial"/>
          <w:sz w:val="22"/>
          <w:szCs w:val="22"/>
        </w:rPr>
        <w:t>proposer or any team member</w:t>
      </w:r>
      <w:r w:rsidRPr="00FB35DC">
        <w:rPr>
          <w:rFonts w:ascii="Arial" w:hAnsi="Arial"/>
          <w:sz w:val="22"/>
          <w:szCs w:val="22"/>
        </w:rPr>
        <w:t>?</w:t>
      </w:r>
    </w:p>
    <w:p w14:paraId="5C95C924" w14:textId="678CCBAF"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assisted the </w:t>
      </w:r>
      <w:r w:rsidR="00EC33EC">
        <w:rPr>
          <w:rFonts w:ascii="Arial" w:hAnsi="Arial"/>
          <w:sz w:val="22"/>
          <w:szCs w:val="22"/>
        </w:rPr>
        <w:t>Authority</w:t>
      </w:r>
      <w:r w:rsidRPr="00FB35DC">
        <w:rPr>
          <w:rFonts w:ascii="Arial" w:hAnsi="Arial"/>
          <w:sz w:val="22"/>
          <w:szCs w:val="22"/>
        </w:rPr>
        <w:t xml:space="preserve"> in any phase of this project?</w:t>
      </w:r>
    </w:p>
    <w:p w14:paraId="79525CB7" w14:textId="7777777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had access to any private or nonpublic data relevant to the project?</w:t>
      </w:r>
    </w:p>
    <w:p w14:paraId="67BBD53C" w14:textId="7D7F7E13" w:rsidR="005C63AD" w:rsidRPr="00B21704"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under contract to perform oversi</w:t>
      </w:r>
      <w:r w:rsidR="003C5BCA">
        <w:rPr>
          <w:rFonts w:ascii="Arial" w:hAnsi="Arial"/>
          <w:sz w:val="22"/>
          <w:szCs w:val="22"/>
        </w:rPr>
        <w:t>ght of the project after the proposal due date</w:t>
      </w:r>
      <w:r w:rsidRPr="00FB35DC">
        <w:rPr>
          <w:rFonts w:ascii="Arial" w:hAnsi="Arial"/>
          <w:sz w:val="22"/>
          <w:szCs w:val="22"/>
        </w:rPr>
        <w:t>?</w:t>
      </w:r>
    </w:p>
    <w:p w14:paraId="2BF04946"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performed work related to this project</w:t>
      </w:r>
      <w:r>
        <w:rPr>
          <w:rFonts w:ascii="Arial" w:hAnsi="Arial"/>
          <w:sz w:val="22"/>
          <w:szCs w:val="22"/>
        </w:rPr>
        <w:t xml:space="preserve"> </w:t>
      </w:r>
      <w:r w:rsidRPr="00FB35DC">
        <w:rPr>
          <w:rFonts w:ascii="Arial" w:hAnsi="Arial"/>
          <w:sz w:val="22"/>
          <w:szCs w:val="22"/>
        </w:rPr>
        <w:t xml:space="preserve">for any other </w:t>
      </w:r>
      <w:r>
        <w:rPr>
          <w:rFonts w:ascii="Arial" w:hAnsi="Arial"/>
          <w:sz w:val="22"/>
          <w:szCs w:val="22"/>
        </w:rPr>
        <w:t>proposer or team member of another proposer’s team?</w:t>
      </w:r>
    </w:p>
    <w:p w14:paraId="3C37BA2D"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 xml:space="preserve">have a financial interest in any other </w:t>
      </w:r>
      <w:r>
        <w:rPr>
          <w:rFonts w:ascii="Arial" w:hAnsi="Arial"/>
          <w:sz w:val="22"/>
          <w:szCs w:val="22"/>
        </w:rPr>
        <w:t>proposer or team member of another proposer’s team?</w:t>
      </w:r>
    </w:p>
    <w:p w14:paraId="40EE2F95"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other </w:t>
      </w:r>
      <w:r>
        <w:rPr>
          <w:rFonts w:ascii="Arial" w:hAnsi="Arial"/>
          <w:sz w:val="22"/>
          <w:szCs w:val="22"/>
        </w:rPr>
        <w:t xml:space="preserve">proposer or team member of another proposer’s </w:t>
      </w:r>
      <w:r w:rsidRPr="00FB35DC">
        <w:rPr>
          <w:rFonts w:ascii="Arial" w:hAnsi="Arial"/>
          <w:sz w:val="22"/>
          <w:szCs w:val="22"/>
        </w:rPr>
        <w:t>team</w:t>
      </w:r>
      <w:r>
        <w:rPr>
          <w:rFonts w:ascii="Arial" w:hAnsi="Arial"/>
          <w:sz w:val="22"/>
          <w:szCs w:val="22"/>
        </w:rPr>
        <w:t xml:space="preserve"> </w:t>
      </w:r>
      <w:r w:rsidRPr="00FB35DC">
        <w:rPr>
          <w:rFonts w:ascii="Arial" w:hAnsi="Arial"/>
          <w:sz w:val="22"/>
          <w:szCs w:val="22"/>
        </w:rPr>
        <w:t xml:space="preserve">have a financial interest in this team’s </w:t>
      </w:r>
      <w:r>
        <w:rPr>
          <w:rFonts w:ascii="Arial" w:hAnsi="Arial"/>
          <w:sz w:val="22"/>
          <w:szCs w:val="22"/>
        </w:rPr>
        <w:t>proposer or team members</w:t>
      </w:r>
      <w:r w:rsidRPr="00FB35DC">
        <w:rPr>
          <w:rFonts w:ascii="Arial" w:hAnsi="Arial"/>
          <w:sz w:val="22"/>
          <w:szCs w:val="22"/>
        </w:rPr>
        <w:t>?</w:t>
      </w:r>
    </w:p>
    <w:p w14:paraId="0CA43BCD" w14:textId="77777777" w:rsidR="005C63AD" w:rsidRPr="00FB35DC" w:rsidRDefault="005C63AD" w:rsidP="00236AB8">
      <w:pPr>
        <w:numPr>
          <w:ilvl w:val="0"/>
          <w:numId w:val="19"/>
        </w:numPr>
        <w:overflowPunct/>
        <w:spacing w:after="120"/>
        <w:textAlignment w:val="auto"/>
        <w:rPr>
          <w:rFonts w:ascii="Arial" w:hAnsi="Arial"/>
          <w:sz w:val="22"/>
          <w:szCs w:val="22"/>
        </w:rPr>
      </w:pPr>
      <w:r>
        <w:rPr>
          <w:rFonts w:ascii="Arial" w:hAnsi="Arial"/>
          <w:sz w:val="22"/>
          <w:szCs w:val="22"/>
        </w:rPr>
        <w:t xml:space="preserve">Does the 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own real property in a location that may be positively</w:t>
      </w:r>
      <w:r>
        <w:rPr>
          <w:rFonts w:ascii="Arial" w:hAnsi="Arial"/>
          <w:sz w:val="22"/>
          <w:szCs w:val="22"/>
        </w:rPr>
        <w:t xml:space="preserve"> or adversely impacted by this C</w:t>
      </w:r>
      <w:r w:rsidRPr="00FB35DC">
        <w:rPr>
          <w:rFonts w:ascii="Arial" w:hAnsi="Arial"/>
          <w:sz w:val="22"/>
          <w:szCs w:val="22"/>
        </w:rPr>
        <w:t>ontract?</w:t>
      </w:r>
    </w:p>
    <w:p w14:paraId="1396E4B1" w14:textId="7A657459"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providing any services related to the project</w:t>
      </w:r>
      <w:r>
        <w:rPr>
          <w:rFonts w:ascii="Arial" w:hAnsi="Arial"/>
          <w:sz w:val="22"/>
          <w:szCs w:val="22"/>
        </w:rPr>
        <w:t>,</w:t>
      </w:r>
      <w:r w:rsidRPr="00FB35DC">
        <w:rPr>
          <w:rFonts w:ascii="Arial" w:hAnsi="Arial"/>
          <w:sz w:val="22"/>
          <w:szCs w:val="22"/>
        </w:rPr>
        <w:t xml:space="preserve"> or the areas to be impacted by the project</w:t>
      </w:r>
      <w:r>
        <w:rPr>
          <w:rFonts w:ascii="Arial" w:hAnsi="Arial"/>
          <w:sz w:val="22"/>
          <w:szCs w:val="22"/>
        </w:rPr>
        <w:t>,</w:t>
      </w:r>
      <w:r w:rsidRPr="00FB35DC">
        <w:rPr>
          <w:rFonts w:ascii="Arial" w:hAnsi="Arial"/>
          <w:sz w:val="22"/>
          <w:szCs w:val="22"/>
        </w:rPr>
        <w:t xml:space="preserve"> to any entity other than the </w:t>
      </w:r>
      <w:r w:rsidR="00EC33EC">
        <w:rPr>
          <w:rFonts w:ascii="Arial" w:hAnsi="Arial"/>
          <w:sz w:val="22"/>
          <w:szCs w:val="22"/>
        </w:rPr>
        <w:t>Authority</w:t>
      </w:r>
      <w:r>
        <w:rPr>
          <w:rFonts w:ascii="Arial" w:hAnsi="Arial"/>
          <w:sz w:val="22"/>
          <w:szCs w:val="22"/>
        </w:rPr>
        <w:t>, the proposer, or another team member</w:t>
      </w:r>
      <w:r w:rsidRPr="00FB35DC">
        <w:rPr>
          <w:rFonts w:ascii="Arial" w:hAnsi="Arial"/>
          <w:sz w:val="22"/>
          <w:szCs w:val="22"/>
        </w:rPr>
        <w:t>?</w:t>
      </w:r>
    </w:p>
    <w:p w14:paraId="1ED01D24" w14:textId="67BFF72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Is ther</w:t>
      </w:r>
      <w:r>
        <w:rPr>
          <w:rFonts w:ascii="Arial" w:hAnsi="Arial"/>
          <w:sz w:val="22"/>
          <w:szCs w:val="22"/>
        </w:rPr>
        <w:t>e</w:t>
      </w:r>
      <w:r w:rsidRPr="00FB35DC">
        <w:rPr>
          <w:rFonts w:ascii="Arial" w:hAnsi="Arial"/>
          <w:sz w:val="22"/>
          <w:szCs w:val="22"/>
        </w:rPr>
        <w:t xml:space="preserve"> a possibility that the </w:t>
      </w:r>
      <w:r>
        <w:rPr>
          <w:rFonts w:ascii="Arial" w:hAnsi="Arial"/>
          <w:sz w:val="22"/>
          <w:szCs w:val="22"/>
        </w:rPr>
        <w:t xml:space="preserve">proposer </w:t>
      </w:r>
      <w:r w:rsidRPr="00FB35DC">
        <w:rPr>
          <w:rFonts w:ascii="Arial" w:hAnsi="Arial"/>
          <w:sz w:val="22"/>
          <w:szCs w:val="22"/>
        </w:rPr>
        <w:t xml:space="preserve">or any team member, because of any current or planned business arrangement, investment interest, or ownership interest in any other business, may be unable to provide objective advice to the </w:t>
      </w:r>
      <w:r w:rsidR="00EC33EC">
        <w:rPr>
          <w:rFonts w:ascii="Arial" w:hAnsi="Arial"/>
          <w:sz w:val="22"/>
          <w:szCs w:val="22"/>
        </w:rPr>
        <w:t>Authority</w:t>
      </w:r>
      <w:r w:rsidRPr="00FB35DC">
        <w:rPr>
          <w:rFonts w:ascii="Arial" w:hAnsi="Arial"/>
          <w:sz w:val="22"/>
          <w:szCs w:val="22"/>
        </w:rPr>
        <w:t>?</w:t>
      </w:r>
    </w:p>
    <w:p w14:paraId="30FAA274" w14:textId="33CE9169" w:rsidR="005C63AD" w:rsidRDefault="003C5BCA" w:rsidP="00236AB8">
      <w:pPr>
        <w:numPr>
          <w:ilvl w:val="0"/>
          <w:numId w:val="19"/>
        </w:numPr>
        <w:overflowPunct/>
        <w:spacing w:after="120"/>
        <w:textAlignment w:val="auto"/>
        <w:rPr>
          <w:rFonts w:ascii="Arial" w:hAnsi="Arial"/>
          <w:sz w:val="22"/>
          <w:szCs w:val="22"/>
        </w:rPr>
      </w:pPr>
      <w:r>
        <w:rPr>
          <w:rFonts w:ascii="Arial" w:hAnsi="Arial"/>
          <w:sz w:val="22"/>
          <w:szCs w:val="22"/>
        </w:rPr>
        <w:t>Has the proposer s</w:t>
      </w:r>
      <w:r w:rsidR="005C63AD">
        <w:rPr>
          <w:rFonts w:ascii="Arial" w:hAnsi="Arial"/>
          <w:sz w:val="22"/>
          <w:szCs w:val="22"/>
        </w:rPr>
        <w:t xml:space="preserve">et forth any information not otherwise covered by this Questionnaire which may be perceived by the </w:t>
      </w:r>
      <w:r w:rsidR="00EC33EC">
        <w:rPr>
          <w:rFonts w:ascii="Arial" w:hAnsi="Arial"/>
          <w:sz w:val="22"/>
          <w:szCs w:val="22"/>
        </w:rPr>
        <w:t>Authority</w:t>
      </w:r>
      <w:r w:rsidR="005C63AD">
        <w:rPr>
          <w:rFonts w:ascii="Arial" w:hAnsi="Arial"/>
          <w:sz w:val="22"/>
          <w:szCs w:val="22"/>
        </w:rPr>
        <w:t xml:space="preserve"> or the general public as constituting a potential conflict of interest with regard to the </w:t>
      </w:r>
      <w:r w:rsidR="00EE48FF">
        <w:rPr>
          <w:rFonts w:ascii="Arial" w:hAnsi="Arial"/>
          <w:sz w:val="22"/>
          <w:szCs w:val="22"/>
        </w:rPr>
        <w:t>Project?</w:t>
      </w:r>
    </w:p>
    <w:p w14:paraId="1A3714B5" w14:textId="77777777" w:rsidR="005C63AD" w:rsidRPr="0012653A" w:rsidRDefault="005C63AD" w:rsidP="005C63AD">
      <w:pPr>
        <w:overflowPunct/>
        <w:textAlignment w:val="auto"/>
        <w:rPr>
          <w:rFonts w:ascii="Arial" w:hAnsi="Arial"/>
          <w:sz w:val="22"/>
          <w:szCs w:val="22"/>
        </w:rPr>
      </w:pPr>
    </w:p>
    <w:p w14:paraId="4E22320E" w14:textId="77777777" w:rsidR="005C63AD" w:rsidRPr="0012653A" w:rsidRDefault="005C63AD" w:rsidP="005C63AD">
      <w:pPr>
        <w:jc w:val="both"/>
        <w:rPr>
          <w:rFonts w:ascii="Arial" w:hAnsi="Arial"/>
          <w:sz w:val="22"/>
          <w:szCs w:val="22"/>
        </w:rPr>
      </w:pPr>
    </w:p>
    <w:p w14:paraId="10E715CF" w14:textId="77777777" w:rsidR="005C63AD" w:rsidRDefault="005C63AD" w:rsidP="005C63AD">
      <w:pPr>
        <w:jc w:val="both"/>
        <w:rPr>
          <w:rFonts w:ascii="Arial" w:hAnsi="Arial"/>
          <w:b/>
          <w:sz w:val="22"/>
          <w:szCs w:val="22"/>
        </w:rPr>
      </w:pPr>
      <w:r w:rsidRPr="0012653A">
        <w:rPr>
          <w:rFonts w:ascii="Arial" w:hAnsi="Arial"/>
          <w:b/>
          <w:sz w:val="22"/>
          <w:szCs w:val="22"/>
        </w:rPr>
        <w:t>[</w:t>
      </w:r>
      <w:r>
        <w:rPr>
          <w:rFonts w:ascii="Arial" w:hAnsi="Arial"/>
          <w:b/>
          <w:sz w:val="22"/>
          <w:szCs w:val="22"/>
        </w:rPr>
        <w:t>Submitting entity</w:t>
      </w:r>
      <w:r w:rsidRPr="0012653A">
        <w:rPr>
          <w:rFonts w:ascii="Arial" w:hAnsi="Arial"/>
          <w:b/>
          <w:sz w:val="22"/>
          <w:szCs w:val="22"/>
        </w:rPr>
        <w:t>]</w:t>
      </w:r>
    </w:p>
    <w:p w14:paraId="0C3C6E0F" w14:textId="77777777" w:rsidR="005C63AD" w:rsidRPr="0012653A" w:rsidRDefault="005C63AD" w:rsidP="005C63AD">
      <w:pPr>
        <w:jc w:val="both"/>
        <w:rPr>
          <w:rFonts w:ascii="Arial" w:hAnsi="Arial"/>
          <w:b/>
          <w:sz w:val="22"/>
          <w:szCs w:val="22"/>
        </w:rPr>
      </w:pPr>
    </w:p>
    <w:p w14:paraId="0556F059" w14:textId="77777777" w:rsidR="005C63AD" w:rsidRPr="0012653A" w:rsidRDefault="005C63AD" w:rsidP="005C63AD">
      <w:pPr>
        <w:jc w:val="both"/>
        <w:rPr>
          <w:rFonts w:ascii="Arial" w:hAnsi="Arial"/>
          <w:sz w:val="22"/>
          <w:szCs w:val="22"/>
        </w:rPr>
      </w:pPr>
    </w:p>
    <w:p w14:paraId="734F30F7" w14:textId="77777777" w:rsidR="005C63AD" w:rsidRPr="0012653A" w:rsidRDefault="005C63AD" w:rsidP="005C63AD">
      <w:pPr>
        <w:jc w:val="both"/>
        <w:rPr>
          <w:rFonts w:ascii="Arial" w:hAnsi="Arial"/>
          <w:sz w:val="22"/>
          <w:szCs w:val="22"/>
        </w:rPr>
      </w:pPr>
      <w:r w:rsidRPr="0012653A">
        <w:rPr>
          <w:rFonts w:ascii="Arial" w:hAnsi="Arial"/>
          <w:sz w:val="22"/>
          <w:szCs w:val="22"/>
        </w:rPr>
        <w:t>By ________________________________</w:t>
      </w:r>
    </w:p>
    <w:p w14:paraId="40165B22" w14:textId="77777777" w:rsidR="005C63AD" w:rsidRPr="0012653A" w:rsidRDefault="005C63AD" w:rsidP="005C63AD">
      <w:pPr>
        <w:overflowPunct/>
        <w:textAlignment w:val="auto"/>
        <w:rPr>
          <w:rFonts w:ascii="Arial" w:hAnsi="Arial"/>
          <w:sz w:val="22"/>
          <w:szCs w:val="22"/>
        </w:rPr>
      </w:pPr>
    </w:p>
    <w:p w14:paraId="34B2F44E" w14:textId="77777777" w:rsidR="005C63AD" w:rsidRPr="0012653A" w:rsidRDefault="005C63AD" w:rsidP="005C63AD">
      <w:pPr>
        <w:overflowPunct/>
        <w:autoSpaceDE/>
        <w:autoSpaceDN/>
        <w:adjustRightInd/>
        <w:spacing w:before="120"/>
        <w:ind w:left="1109"/>
        <w:jc w:val="center"/>
        <w:textAlignment w:val="auto"/>
      </w:pPr>
    </w:p>
    <w:p w14:paraId="50531CB7" w14:textId="77777777" w:rsidR="005C63AD" w:rsidRPr="0012653A" w:rsidRDefault="005C63AD" w:rsidP="005C63AD">
      <w:pPr>
        <w:pStyle w:val="Para1"/>
      </w:pPr>
    </w:p>
    <w:p w14:paraId="1F818428" w14:textId="77777777" w:rsidR="005C63AD" w:rsidRPr="0012653A" w:rsidRDefault="005C63AD" w:rsidP="005C63AD">
      <w:pPr>
        <w:pStyle w:val="Para1"/>
        <w:sectPr w:rsidR="005C63AD" w:rsidRPr="0012653A" w:rsidSect="0085330A">
          <w:footerReference w:type="default" r:id="rId78"/>
          <w:pgSz w:w="12240" w:h="15840" w:code="1"/>
          <w:pgMar w:top="1296" w:right="1526" w:bottom="1296" w:left="1440" w:header="432" w:footer="432" w:gutter="0"/>
          <w:pgNumType w:start="1"/>
          <w:cols w:space="720"/>
          <w:docGrid w:linePitch="360"/>
        </w:sectPr>
      </w:pPr>
    </w:p>
    <w:p w14:paraId="46B7A6AE" w14:textId="77777777" w:rsidR="00843CFB" w:rsidRPr="000A036D" w:rsidRDefault="00843CFB" w:rsidP="00843CFB">
      <w:pPr>
        <w:pStyle w:val="Heading1"/>
      </w:pPr>
      <w:r w:rsidRPr="000A036D">
        <w:rPr>
          <w:rStyle w:val="Heading1Char"/>
          <w:b/>
          <w:caps/>
        </w:rPr>
        <w:lastRenderedPageBreak/>
        <w:t>FORM</w:t>
      </w:r>
      <w:r w:rsidRPr="000A036D">
        <w:t xml:space="preserve"> PP</w:t>
      </w:r>
    </w:p>
    <w:p w14:paraId="0E824B3D" w14:textId="77777777" w:rsidR="005C63AD" w:rsidRPr="00190B80" w:rsidRDefault="005C63AD" w:rsidP="005C63AD">
      <w:pPr>
        <w:overflowPunct/>
        <w:autoSpaceDE/>
        <w:autoSpaceDN/>
        <w:adjustRightInd/>
        <w:spacing w:before="120"/>
        <w:ind w:left="90"/>
        <w:jc w:val="center"/>
        <w:textAlignment w:val="auto"/>
        <w:rPr>
          <w:rFonts w:ascii="Arial" w:hAnsi="Arial"/>
          <w:b/>
          <w:sz w:val="28"/>
          <w:szCs w:val="28"/>
          <w:u w:val="single"/>
        </w:rPr>
      </w:pPr>
      <w:r w:rsidRPr="00190B80">
        <w:rPr>
          <w:rFonts w:ascii="Arial" w:hAnsi="Arial"/>
          <w:b/>
          <w:sz w:val="28"/>
          <w:szCs w:val="28"/>
          <w:u w:val="single"/>
        </w:rPr>
        <w:t>PRICE PROPOSAL COVER SHEET</w:t>
      </w:r>
    </w:p>
    <w:p w14:paraId="378D1776" w14:textId="77777777" w:rsidR="005C63AD" w:rsidRPr="0012653A" w:rsidRDefault="005C63AD" w:rsidP="00843CFB">
      <w:pPr>
        <w:pStyle w:val="d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193"/>
      </w:tblGrid>
      <w:tr w:rsidR="005C63AD" w:rsidRPr="0012653A" w14:paraId="163E7704" w14:textId="77777777" w:rsidTr="0085330A">
        <w:tc>
          <w:tcPr>
            <w:tcW w:w="2088" w:type="dxa"/>
            <w:shd w:val="clear" w:color="auto" w:fill="D9D9D9"/>
          </w:tcPr>
          <w:p w14:paraId="3AC9DB77" w14:textId="77777777" w:rsidR="005C63AD" w:rsidRPr="0012653A" w:rsidRDefault="005C63AD" w:rsidP="0085330A">
            <w:pPr>
              <w:spacing w:before="120" w:after="120"/>
              <w:jc w:val="center"/>
              <w:rPr>
                <w:rFonts w:ascii="Arial" w:hAnsi="Arial"/>
                <w:b/>
              </w:rPr>
            </w:pPr>
            <w:r w:rsidRPr="0012653A">
              <w:rPr>
                <w:rFonts w:ascii="Arial" w:hAnsi="Arial"/>
                <w:b/>
              </w:rPr>
              <w:t>PROPOSER</w:t>
            </w:r>
          </w:p>
        </w:tc>
        <w:tc>
          <w:tcPr>
            <w:tcW w:w="7488" w:type="dxa"/>
            <w:vAlign w:val="center"/>
          </w:tcPr>
          <w:p w14:paraId="6CF536A6" w14:textId="77777777" w:rsidR="005C63AD" w:rsidRPr="0012653A" w:rsidRDefault="005C63AD" w:rsidP="0085330A">
            <w:pPr>
              <w:rPr>
                <w:rFonts w:ascii="Arial" w:hAnsi="Arial"/>
                <w:b/>
              </w:rPr>
            </w:pPr>
          </w:p>
        </w:tc>
      </w:tr>
    </w:tbl>
    <w:p w14:paraId="75689FE7" w14:textId="77777777" w:rsidR="005C63AD" w:rsidRPr="0012653A" w:rsidRDefault="005C63AD" w:rsidP="005C63AD">
      <w:pPr>
        <w:jc w:val="center"/>
        <w:rPr>
          <w:rFonts w:ascii="Arial" w:hAnsi="Arial"/>
          <w:b/>
        </w:rPr>
      </w:pPr>
    </w:p>
    <w:p w14:paraId="49CB5DC0" w14:textId="3C351907" w:rsidR="005C63AD" w:rsidRPr="0012653A" w:rsidRDefault="005C63AD" w:rsidP="005C63AD">
      <w:pPr>
        <w:rPr>
          <w:rFonts w:ascii="Arial" w:hAnsi="Arial"/>
        </w:rPr>
      </w:pPr>
      <w:r w:rsidRPr="0012653A">
        <w:rPr>
          <w:rFonts w:ascii="Arial" w:hAnsi="Arial"/>
        </w:rPr>
        <w:t>This Price Proposal is submitted in response to the Request for Proposals, date</w:t>
      </w:r>
      <w:r w:rsidR="009D59C3">
        <w:rPr>
          <w:rFonts w:ascii="Arial" w:hAnsi="Arial"/>
        </w:rPr>
        <w:t xml:space="preserve">d </w:t>
      </w:r>
      <w:ins w:id="474" w:author="Elias, Tina" w:date="2019-02-14T09:06:00Z">
        <w:r w:rsidR="008E6109">
          <w:rPr>
            <w:rFonts w:ascii="Arial" w:hAnsi="Arial"/>
          </w:rPr>
          <w:t>February</w:t>
        </w:r>
      </w:ins>
      <w:del w:id="475" w:author="Elias, Tina" w:date="2019-02-14T09:06:00Z">
        <w:r w:rsidR="009D59C3" w:rsidDel="008E6109">
          <w:rPr>
            <w:rFonts w:ascii="Arial" w:hAnsi="Arial"/>
          </w:rPr>
          <w:delText>July</w:delText>
        </w:r>
      </w:del>
      <w:r w:rsidR="009D59C3">
        <w:rPr>
          <w:rFonts w:ascii="Arial" w:hAnsi="Arial"/>
        </w:rPr>
        <w:t xml:space="preserve"> 2019 </w:t>
      </w:r>
      <w:r w:rsidRPr="0012653A">
        <w:rPr>
          <w:rFonts w:ascii="Arial" w:hAnsi="Arial"/>
        </w:rPr>
        <w:t>as amended by any Addenda, and includes the following:</w:t>
      </w:r>
    </w:p>
    <w:p w14:paraId="19D859E8" w14:textId="77777777" w:rsidR="005C63AD" w:rsidRPr="0012653A" w:rsidRDefault="005C63AD" w:rsidP="005C63AD">
      <w:pPr>
        <w:rPr>
          <w:rFonts w:ascii="Arial" w:hAnsi="Arial"/>
        </w:rPr>
      </w:pPr>
    </w:p>
    <w:p w14:paraId="1BFDD3E1" w14:textId="77777777" w:rsidR="005C63AD" w:rsidRPr="0012653A" w:rsidRDefault="005C63AD" w:rsidP="00843CFB">
      <w:pPr>
        <w:pStyle w:val="dbNormal"/>
        <w:spacing w:after="0"/>
        <w:contextualSpacing/>
      </w:pPr>
      <w:bookmarkStart w:id="476" w:name="_Toc318363537"/>
      <w:bookmarkStart w:id="477" w:name="_Toc337036079"/>
      <w:r w:rsidRPr="0012653A">
        <w:t>Section 1:</w:t>
      </w:r>
      <w:r>
        <w:tab/>
      </w:r>
      <w:r w:rsidRPr="0012653A">
        <w:t>Form PP, Price Proposal Cover Sheet.</w:t>
      </w:r>
      <w:bookmarkEnd w:id="476"/>
      <w:bookmarkEnd w:id="477"/>
    </w:p>
    <w:p w14:paraId="73B613DC" w14:textId="77777777" w:rsidR="005C63AD" w:rsidRDefault="005C63AD" w:rsidP="005C63AD">
      <w:pPr>
        <w:pStyle w:val="Header"/>
        <w:rPr>
          <w:rFonts w:ascii="Arial" w:hAnsi="Arial"/>
          <w:sz w:val="22"/>
          <w:szCs w:val="22"/>
        </w:rPr>
      </w:pPr>
      <w:r w:rsidRPr="00D57575">
        <w:rPr>
          <w:rFonts w:ascii="Arial" w:hAnsi="Arial"/>
          <w:sz w:val="22"/>
          <w:szCs w:val="22"/>
        </w:rPr>
        <w:t>Section 2:</w:t>
      </w:r>
      <w:r w:rsidRPr="00D57575">
        <w:rPr>
          <w:rFonts w:ascii="Arial" w:hAnsi="Arial"/>
          <w:sz w:val="22"/>
          <w:szCs w:val="22"/>
        </w:rPr>
        <w:tab/>
        <w:t>Form SP, Schedule of Prices;</w:t>
      </w:r>
    </w:p>
    <w:p w14:paraId="2B24D6CF" w14:textId="171CEBCA" w:rsidR="005C63AD" w:rsidRPr="00D57575" w:rsidRDefault="005C63AD" w:rsidP="005C63AD">
      <w:pPr>
        <w:pStyle w:val="Header"/>
        <w:rPr>
          <w:rFonts w:ascii="Arial" w:hAnsi="Arial"/>
          <w:sz w:val="22"/>
          <w:szCs w:val="22"/>
        </w:rPr>
      </w:pPr>
      <w:r>
        <w:rPr>
          <w:rFonts w:ascii="Arial" w:hAnsi="Arial"/>
          <w:sz w:val="22"/>
          <w:szCs w:val="22"/>
        </w:rPr>
        <w:tab/>
      </w:r>
      <w:r>
        <w:rPr>
          <w:rFonts w:ascii="Arial" w:hAnsi="Arial"/>
          <w:sz w:val="22"/>
          <w:szCs w:val="22"/>
        </w:rPr>
        <w:tab/>
        <w:t>Form WPS, Work Payment Schedule</w:t>
      </w:r>
      <w:r w:rsidR="004D7927">
        <w:rPr>
          <w:rFonts w:ascii="Arial" w:hAnsi="Arial"/>
          <w:sz w:val="22"/>
          <w:szCs w:val="22"/>
        </w:rPr>
        <w:t>.</w:t>
      </w:r>
    </w:p>
    <w:p w14:paraId="3F518EA7" w14:textId="21D3752C" w:rsidR="005C63AD"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ins w:id="478" w:author="Elias, Tina" w:date="2019-02-14T09:06:00Z"/>
          <w:rFonts w:ascii="Arial" w:hAnsi="Arial"/>
          <w:sz w:val="22"/>
          <w:szCs w:val="22"/>
        </w:rPr>
      </w:pPr>
      <w:r w:rsidRPr="00D57575">
        <w:rPr>
          <w:rFonts w:ascii="Arial" w:hAnsi="Arial"/>
          <w:bCs/>
          <w:sz w:val="22"/>
          <w:szCs w:val="22"/>
        </w:rPr>
        <w:t>Section 3</w:t>
      </w:r>
      <w:r w:rsidRPr="00D57575">
        <w:rPr>
          <w:rFonts w:ascii="Arial" w:hAnsi="Arial"/>
          <w:sz w:val="22"/>
          <w:szCs w:val="22"/>
        </w:rPr>
        <w:t xml:space="preserve">:   </w:t>
      </w:r>
      <w:r w:rsidRPr="00D57575">
        <w:rPr>
          <w:rFonts w:ascii="Arial" w:hAnsi="Arial"/>
          <w:sz w:val="22"/>
          <w:szCs w:val="22"/>
        </w:rPr>
        <w:tab/>
      </w:r>
      <w:r w:rsidR="004D7927" w:rsidRPr="004D7927">
        <w:rPr>
          <w:rFonts w:ascii="Arial" w:hAnsi="Arial"/>
          <w:sz w:val="22"/>
          <w:szCs w:val="22"/>
        </w:rPr>
        <w:t>Form PB</w:t>
      </w:r>
      <w:r w:rsidR="00540560">
        <w:rPr>
          <w:rFonts w:ascii="Arial" w:hAnsi="Arial"/>
          <w:sz w:val="22"/>
          <w:szCs w:val="22"/>
        </w:rPr>
        <w:t>,</w:t>
      </w:r>
      <w:r w:rsidR="004D7927" w:rsidRPr="004D7927">
        <w:rPr>
          <w:rFonts w:ascii="Arial" w:hAnsi="Arial"/>
          <w:sz w:val="22"/>
          <w:szCs w:val="22"/>
        </w:rPr>
        <w:t xml:space="preserve"> </w:t>
      </w:r>
      <w:r w:rsidR="004D7927">
        <w:rPr>
          <w:rFonts w:ascii="Arial" w:hAnsi="Arial"/>
          <w:sz w:val="22"/>
          <w:szCs w:val="22"/>
        </w:rPr>
        <w:t>Proposal Bond</w:t>
      </w:r>
      <w:r w:rsidRPr="00D57575">
        <w:rPr>
          <w:rFonts w:ascii="Arial" w:hAnsi="Arial"/>
          <w:sz w:val="22"/>
          <w:szCs w:val="22"/>
        </w:rPr>
        <w:t>.</w:t>
      </w:r>
    </w:p>
    <w:p w14:paraId="34BC525E" w14:textId="37FF1D16" w:rsidR="001316B8" w:rsidRDefault="008E6109"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ins w:id="479" w:author="Conlon, Kathryn" w:date="2019-02-14T10:31:00Z"/>
          <w:rFonts w:ascii="Arial" w:hAnsi="Arial"/>
          <w:sz w:val="22"/>
          <w:szCs w:val="22"/>
        </w:rPr>
      </w:pPr>
      <w:ins w:id="480" w:author="Elias, Tina" w:date="2019-02-14T09:06:00Z">
        <w:r>
          <w:rPr>
            <w:rFonts w:ascii="Arial" w:hAnsi="Arial"/>
            <w:sz w:val="22"/>
            <w:szCs w:val="22"/>
          </w:rPr>
          <w:t>Section 4:</w:t>
        </w:r>
        <w:r>
          <w:rPr>
            <w:rFonts w:ascii="Arial" w:hAnsi="Arial"/>
            <w:sz w:val="22"/>
            <w:szCs w:val="22"/>
          </w:rPr>
          <w:tab/>
        </w:r>
        <w:r>
          <w:rPr>
            <w:rFonts w:ascii="Arial" w:hAnsi="Arial"/>
            <w:sz w:val="22"/>
            <w:szCs w:val="22"/>
          </w:rPr>
          <w:tab/>
          <w:t>Updated</w:t>
        </w:r>
      </w:ins>
      <w:ins w:id="481" w:author="Elias, Tina" w:date="2019-02-14T09:07:00Z">
        <w:r>
          <w:rPr>
            <w:rFonts w:ascii="Arial" w:hAnsi="Arial"/>
            <w:sz w:val="22"/>
            <w:szCs w:val="22"/>
          </w:rPr>
          <w:t xml:space="preserve"> Forms: LSI, </w:t>
        </w:r>
      </w:ins>
      <w:ins w:id="482" w:author="Conlon, Kathryn" w:date="2019-02-14T10:32:00Z">
        <w:r w:rsidR="001316B8" w:rsidRPr="001316B8">
          <w:rPr>
            <w:rFonts w:ascii="Arial" w:hAnsi="Arial"/>
            <w:sz w:val="22"/>
            <w:szCs w:val="22"/>
          </w:rPr>
          <w:t>Letter of Subcontract Intent</w:t>
        </w:r>
        <w:r w:rsidR="001316B8">
          <w:rPr>
            <w:rFonts w:ascii="Arial" w:hAnsi="Arial"/>
            <w:sz w:val="22"/>
            <w:szCs w:val="22"/>
          </w:rPr>
          <w:t>;</w:t>
        </w:r>
      </w:ins>
    </w:p>
    <w:p w14:paraId="374DE38E" w14:textId="1FE67CC3" w:rsidR="001316B8" w:rsidRDefault="001316B8"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ins w:id="483" w:author="Conlon, Kathryn" w:date="2019-02-14T10:31:00Z"/>
          <w:rFonts w:ascii="Arial" w:hAnsi="Arial"/>
          <w:sz w:val="22"/>
          <w:szCs w:val="22"/>
        </w:rPr>
      </w:pPr>
      <w:ins w:id="484" w:author="Conlon, Kathryn" w:date="2019-02-14T10:31:00Z">
        <w:r>
          <w:rPr>
            <w:rFonts w:ascii="Arial" w:hAnsi="Arial"/>
            <w:sz w:val="22"/>
            <w:szCs w:val="22"/>
          </w:rPr>
          <w:tab/>
        </w:r>
        <w:r>
          <w:rPr>
            <w:rFonts w:ascii="Arial" w:hAnsi="Arial"/>
            <w:sz w:val="22"/>
            <w:szCs w:val="22"/>
          </w:rPr>
          <w:tab/>
        </w:r>
        <w:r>
          <w:rPr>
            <w:rFonts w:ascii="Arial" w:hAnsi="Arial"/>
            <w:sz w:val="22"/>
            <w:szCs w:val="22"/>
          </w:rPr>
          <w:tab/>
        </w:r>
      </w:ins>
      <w:ins w:id="485" w:author="Elias, Tina" w:date="2019-02-14T09:07:00Z">
        <w:r w:rsidR="008E6109">
          <w:rPr>
            <w:rFonts w:ascii="Arial" w:hAnsi="Arial"/>
            <w:sz w:val="22"/>
            <w:szCs w:val="22"/>
          </w:rPr>
          <w:t xml:space="preserve">LDB, </w:t>
        </w:r>
      </w:ins>
      <w:ins w:id="486" w:author="Conlon, Kathryn" w:date="2019-02-14T10:32:00Z">
        <w:r>
          <w:rPr>
            <w:rFonts w:ascii="Arial" w:hAnsi="Arial"/>
            <w:sz w:val="22"/>
            <w:szCs w:val="22"/>
          </w:rPr>
          <w:t>List of Proposed MWBEs/SDVOBs;</w:t>
        </w:r>
      </w:ins>
    </w:p>
    <w:p w14:paraId="54C3A6A7" w14:textId="0CB1F432" w:rsidR="001316B8" w:rsidRDefault="001316B8"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ins w:id="487" w:author="Conlon, Kathryn" w:date="2019-02-14T10:31:00Z"/>
          <w:rFonts w:ascii="Arial" w:hAnsi="Arial"/>
          <w:sz w:val="22"/>
          <w:szCs w:val="22"/>
        </w:rPr>
      </w:pPr>
      <w:ins w:id="488" w:author="Conlon, Kathryn" w:date="2019-02-14T10:31:00Z">
        <w:r>
          <w:rPr>
            <w:rFonts w:ascii="Arial" w:hAnsi="Arial"/>
            <w:sz w:val="22"/>
            <w:szCs w:val="22"/>
          </w:rPr>
          <w:tab/>
        </w:r>
        <w:r>
          <w:rPr>
            <w:rFonts w:ascii="Arial" w:hAnsi="Arial"/>
            <w:sz w:val="22"/>
            <w:szCs w:val="22"/>
          </w:rPr>
          <w:tab/>
        </w:r>
        <w:r>
          <w:rPr>
            <w:rFonts w:ascii="Arial" w:hAnsi="Arial"/>
            <w:sz w:val="22"/>
            <w:szCs w:val="22"/>
          </w:rPr>
          <w:tab/>
        </w:r>
      </w:ins>
      <w:ins w:id="489" w:author="Elias, Tina" w:date="2019-02-14T09:07:00Z">
        <w:r w:rsidR="008E6109">
          <w:rPr>
            <w:rFonts w:ascii="Arial" w:hAnsi="Arial"/>
            <w:sz w:val="22"/>
            <w:szCs w:val="22"/>
          </w:rPr>
          <w:t xml:space="preserve">AAP-10, </w:t>
        </w:r>
      </w:ins>
      <w:ins w:id="490" w:author="Conlon, Kathryn" w:date="2019-02-14T10:33:00Z">
        <w:r>
          <w:rPr>
            <w:rFonts w:ascii="Arial" w:hAnsi="Arial"/>
            <w:sz w:val="22"/>
            <w:szCs w:val="22"/>
          </w:rPr>
          <w:t xml:space="preserve">MWBEs/SDVOBs Solicitation Log; </w:t>
        </w:r>
      </w:ins>
      <w:ins w:id="491" w:author="Elias, Tina" w:date="2019-02-14T09:07:00Z">
        <w:r w:rsidR="008E6109">
          <w:rPr>
            <w:rFonts w:ascii="Arial" w:hAnsi="Arial"/>
            <w:sz w:val="22"/>
            <w:szCs w:val="22"/>
          </w:rPr>
          <w:t xml:space="preserve"> </w:t>
        </w:r>
      </w:ins>
    </w:p>
    <w:p w14:paraId="4842CB56" w14:textId="33AD8ED5" w:rsidR="008E6109" w:rsidRDefault="001316B8"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ins w:id="492" w:author="Conlon, Kathryn" w:date="2019-02-14T10:31:00Z">
        <w:r>
          <w:rPr>
            <w:rFonts w:ascii="Arial" w:hAnsi="Arial"/>
            <w:sz w:val="22"/>
            <w:szCs w:val="22"/>
          </w:rPr>
          <w:tab/>
        </w:r>
        <w:r>
          <w:rPr>
            <w:rFonts w:ascii="Arial" w:hAnsi="Arial"/>
            <w:sz w:val="22"/>
            <w:szCs w:val="22"/>
          </w:rPr>
          <w:tab/>
        </w:r>
        <w:r>
          <w:rPr>
            <w:rFonts w:ascii="Arial" w:hAnsi="Arial"/>
            <w:sz w:val="22"/>
            <w:szCs w:val="22"/>
          </w:rPr>
          <w:tab/>
        </w:r>
      </w:ins>
      <w:ins w:id="493" w:author="Elias, Tina" w:date="2019-02-14T09:07:00Z">
        <w:r w:rsidR="008E6109">
          <w:rPr>
            <w:rFonts w:ascii="Arial" w:hAnsi="Arial"/>
            <w:sz w:val="22"/>
            <w:szCs w:val="22"/>
          </w:rPr>
          <w:t>SDU</w:t>
        </w:r>
      </w:ins>
      <w:ins w:id="494" w:author="Conlon, Kathryn" w:date="2019-02-14T10:33:00Z">
        <w:r>
          <w:rPr>
            <w:rFonts w:ascii="Arial" w:hAnsi="Arial"/>
            <w:sz w:val="22"/>
            <w:szCs w:val="22"/>
          </w:rPr>
          <w:t xml:space="preserve">, Schedule of Proposed </w:t>
        </w:r>
      </w:ins>
      <w:ins w:id="495" w:author="Conlon, Kathryn" w:date="2019-02-14T10:34:00Z">
        <w:r>
          <w:rPr>
            <w:rFonts w:ascii="Arial" w:hAnsi="Arial"/>
            <w:sz w:val="22"/>
            <w:szCs w:val="22"/>
          </w:rPr>
          <w:t>MWBEs/SDVOBs Utilization.</w:t>
        </w:r>
      </w:ins>
    </w:p>
    <w:p w14:paraId="36DA7323" w14:textId="77777777" w:rsidR="005C63AD" w:rsidRPr="00D57575"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p>
    <w:p w14:paraId="757FD0B7" w14:textId="77777777" w:rsidR="005C63AD" w:rsidRPr="0012653A" w:rsidRDefault="005C63AD" w:rsidP="005C63AD">
      <w:pPr>
        <w:rPr>
          <w:rFonts w:ascii="Arial" w:hAnsi="Arial"/>
          <w:b/>
        </w:rPr>
      </w:pPr>
      <w:r w:rsidRPr="0012653A">
        <w:rPr>
          <w:rFonts w:ascii="Arial" w:hAnsi="Arial"/>
          <w:b/>
        </w:rPr>
        <w:t>Signed by Parties signing Proposal Form (Form FP):</w:t>
      </w:r>
    </w:p>
    <w:p w14:paraId="4376F5DD" w14:textId="77777777" w:rsidR="005C63AD" w:rsidRPr="0012653A" w:rsidRDefault="005C63AD" w:rsidP="005C63AD">
      <w:pPr>
        <w:jc w:val="right"/>
        <w:rPr>
          <w:rFonts w:ascii="Arial" w:hAnsi="Arial"/>
          <w:i/>
          <w:sz w:val="20"/>
        </w:rPr>
      </w:pPr>
      <w:r w:rsidRPr="0012653A">
        <w:rPr>
          <w:rFonts w:ascii="Arial" w:hAnsi="Arial"/>
          <w:i/>
          <w:sz w:val="20"/>
        </w:rPr>
        <w:t>Add rows as needed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113"/>
        <w:gridCol w:w="3057"/>
      </w:tblGrid>
      <w:tr w:rsidR="005C63AD" w:rsidRPr="0012653A" w14:paraId="0E5673FE" w14:textId="77777777" w:rsidTr="0085330A">
        <w:trPr>
          <w:cantSplit/>
          <w:tblHeader/>
        </w:trPr>
        <w:tc>
          <w:tcPr>
            <w:tcW w:w="3192" w:type="dxa"/>
            <w:shd w:val="clear" w:color="auto" w:fill="D9D9D9"/>
          </w:tcPr>
          <w:p w14:paraId="45C30304" w14:textId="77777777" w:rsidR="005C63AD" w:rsidRPr="0012653A" w:rsidRDefault="005C63AD" w:rsidP="0085330A">
            <w:pPr>
              <w:rPr>
                <w:rFonts w:ascii="Arial" w:hAnsi="Arial"/>
                <w:b/>
              </w:rPr>
            </w:pPr>
            <w:r w:rsidRPr="0012653A">
              <w:rPr>
                <w:rFonts w:ascii="Arial" w:hAnsi="Arial"/>
                <w:b/>
              </w:rPr>
              <w:t>Signature</w:t>
            </w:r>
          </w:p>
        </w:tc>
        <w:tc>
          <w:tcPr>
            <w:tcW w:w="3192" w:type="dxa"/>
            <w:shd w:val="clear" w:color="auto" w:fill="D9D9D9"/>
          </w:tcPr>
          <w:p w14:paraId="65578139" w14:textId="77777777" w:rsidR="005C63AD" w:rsidRPr="0012653A" w:rsidRDefault="005C63AD" w:rsidP="0085330A">
            <w:pPr>
              <w:rPr>
                <w:rFonts w:ascii="Arial" w:hAnsi="Arial"/>
                <w:b/>
              </w:rPr>
            </w:pPr>
            <w:r w:rsidRPr="0012653A">
              <w:rPr>
                <w:rFonts w:ascii="Arial" w:hAnsi="Arial"/>
                <w:b/>
              </w:rPr>
              <w:t>Representing</w:t>
            </w:r>
          </w:p>
        </w:tc>
        <w:tc>
          <w:tcPr>
            <w:tcW w:w="3192" w:type="dxa"/>
            <w:shd w:val="clear" w:color="auto" w:fill="D9D9D9"/>
          </w:tcPr>
          <w:p w14:paraId="69056090" w14:textId="77777777" w:rsidR="005C63AD" w:rsidRPr="0012653A" w:rsidRDefault="005C63AD" w:rsidP="0085330A">
            <w:pPr>
              <w:rPr>
                <w:rFonts w:ascii="Arial" w:hAnsi="Arial"/>
                <w:b/>
              </w:rPr>
            </w:pPr>
            <w:r w:rsidRPr="0012653A">
              <w:rPr>
                <w:rFonts w:ascii="Arial" w:hAnsi="Arial"/>
                <w:b/>
              </w:rPr>
              <w:t>Date</w:t>
            </w:r>
          </w:p>
        </w:tc>
      </w:tr>
      <w:tr w:rsidR="005C63AD" w:rsidRPr="0012653A" w14:paraId="21E4A6E2" w14:textId="77777777" w:rsidTr="0085330A">
        <w:tc>
          <w:tcPr>
            <w:tcW w:w="3192" w:type="dxa"/>
          </w:tcPr>
          <w:p w14:paraId="25AC9E88" w14:textId="77777777" w:rsidR="005C63AD" w:rsidRPr="0012653A" w:rsidRDefault="005C63AD" w:rsidP="0085330A">
            <w:pPr>
              <w:spacing w:before="120" w:after="120"/>
              <w:rPr>
                <w:rFonts w:ascii="Arial" w:hAnsi="Arial"/>
              </w:rPr>
            </w:pPr>
          </w:p>
        </w:tc>
        <w:tc>
          <w:tcPr>
            <w:tcW w:w="3192" w:type="dxa"/>
          </w:tcPr>
          <w:p w14:paraId="6A4A9747" w14:textId="77777777" w:rsidR="005C63AD" w:rsidRPr="0012653A" w:rsidRDefault="005C63AD" w:rsidP="0085330A">
            <w:pPr>
              <w:spacing w:before="120" w:after="120"/>
              <w:rPr>
                <w:rFonts w:ascii="Arial" w:hAnsi="Arial"/>
              </w:rPr>
            </w:pPr>
          </w:p>
        </w:tc>
        <w:tc>
          <w:tcPr>
            <w:tcW w:w="3192" w:type="dxa"/>
          </w:tcPr>
          <w:p w14:paraId="4A9A70C2" w14:textId="77777777" w:rsidR="005C63AD" w:rsidRPr="0012653A" w:rsidRDefault="005C63AD" w:rsidP="0085330A">
            <w:pPr>
              <w:spacing w:before="120" w:after="120"/>
              <w:rPr>
                <w:rFonts w:ascii="Arial" w:hAnsi="Arial"/>
              </w:rPr>
            </w:pPr>
          </w:p>
        </w:tc>
      </w:tr>
      <w:tr w:rsidR="005C63AD" w:rsidRPr="0012653A" w14:paraId="381322DB" w14:textId="77777777" w:rsidTr="0085330A">
        <w:tc>
          <w:tcPr>
            <w:tcW w:w="3192" w:type="dxa"/>
          </w:tcPr>
          <w:p w14:paraId="5BE2EEDC" w14:textId="77777777" w:rsidR="005C63AD" w:rsidRPr="0012653A" w:rsidRDefault="005C63AD" w:rsidP="0085330A">
            <w:pPr>
              <w:spacing w:before="120" w:after="120"/>
              <w:rPr>
                <w:rFonts w:ascii="Arial" w:hAnsi="Arial"/>
              </w:rPr>
            </w:pPr>
          </w:p>
        </w:tc>
        <w:tc>
          <w:tcPr>
            <w:tcW w:w="3192" w:type="dxa"/>
          </w:tcPr>
          <w:p w14:paraId="2BF2680E" w14:textId="77777777" w:rsidR="005C63AD" w:rsidRPr="0012653A" w:rsidRDefault="005C63AD" w:rsidP="0085330A">
            <w:pPr>
              <w:spacing w:before="120" w:after="120"/>
              <w:rPr>
                <w:rFonts w:ascii="Arial" w:hAnsi="Arial"/>
              </w:rPr>
            </w:pPr>
          </w:p>
        </w:tc>
        <w:tc>
          <w:tcPr>
            <w:tcW w:w="3192" w:type="dxa"/>
          </w:tcPr>
          <w:p w14:paraId="0D8EBDC7" w14:textId="77777777" w:rsidR="005C63AD" w:rsidRPr="0012653A" w:rsidRDefault="005C63AD" w:rsidP="0085330A">
            <w:pPr>
              <w:spacing w:before="120" w:after="120"/>
              <w:rPr>
                <w:rFonts w:ascii="Arial" w:hAnsi="Arial"/>
              </w:rPr>
            </w:pPr>
          </w:p>
        </w:tc>
      </w:tr>
      <w:tr w:rsidR="005C63AD" w:rsidRPr="0012653A" w14:paraId="3508FCDC" w14:textId="77777777" w:rsidTr="0085330A">
        <w:tc>
          <w:tcPr>
            <w:tcW w:w="3192" w:type="dxa"/>
          </w:tcPr>
          <w:p w14:paraId="512D01CD" w14:textId="77777777" w:rsidR="005C63AD" w:rsidRPr="0012653A" w:rsidRDefault="005C63AD" w:rsidP="0085330A">
            <w:pPr>
              <w:spacing w:before="120" w:after="120"/>
              <w:rPr>
                <w:rFonts w:ascii="Arial" w:hAnsi="Arial"/>
              </w:rPr>
            </w:pPr>
          </w:p>
        </w:tc>
        <w:tc>
          <w:tcPr>
            <w:tcW w:w="3192" w:type="dxa"/>
          </w:tcPr>
          <w:p w14:paraId="46AAF1EF" w14:textId="77777777" w:rsidR="005C63AD" w:rsidRPr="0012653A" w:rsidRDefault="005C63AD" w:rsidP="0085330A">
            <w:pPr>
              <w:spacing w:before="120" w:after="120"/>
              <w:rPr>
                <w:rFonts w:ascii="Arial" w:hAnsi="Arial"/>
              </w:rPr>
            </w:pPr>
          </w:p>
        </w:tc>
        <w:tc>
          <w:tcPr>
            <w:tcW w:w="3192" w:type="dxa"/>
          </w:tcPr>
          <w:p w14:paraId="27103D36" w14:textId="77777777" w:rsidR="005C63AD" w:rsidRPr="0012653A" w:rsidRDefault="005C63AD" w:rsidP="0085330A">
            <w:pPr>
              <w:spacing w:before="120" w:after="120"/>
              <w:rPr>
                <w:rFonts w:ascii="Arial" w:hAnsi="Arial"/>
              </w:rPr>
            </w:pPr>
          </w:p>
        </w:tc>
      </w:tr>
      <w:tr w:rsidR="005C63AD" w:rsidRPr="0012653A" w14:paraId="5D5BAC76" w14:textId="77777777" w:rsidTr="0085330A">
        <w:tc>
          <w:tcPr>
            <w:tcW w:w="3192" w:type="dxa"/>
          </w:tcPr>
          <w:p w14:paraId="34D95F43" w14:textId="77777777" w:rsidR="005C63AD" w:rsidRPr="0012653A" w:rsidRDefault="005C63AD" w:rsidP="0085330A">
            <w:pPr>
              <w:spacing w:before="120" w:after="120"/>
              <w:rPr>
                <w:rFonts w:ascii="Arial" w:hAnsi="Arial"/>
              </w:rPr>
            </w:pPr>
          </w:p>
        </w:tc>
        <w:tc>
          <w:tcPr>
            <w:tcW w:w="3192" w:type="dxa"/>
          </w:tcPr>
          <w:p w14:paraId="122850EE" w14:textId="77777777" w:rsidR="005C63AD" w:rsidRPr="0012653A" w:rsidRDefault="005C63AD" w:rsidP="0085330A">
            <w:pPr>
              <w:spacing w:before="120" w:after="120"/>
              <w:rPr>
                <w:rFonts w:ascii="Arial" w:hAnsi="Arial"/>
              </w:rPr>
            </w:pPr>
          </w:p>
        </w:tc>
        <w:tc>
          <w:tcPr>
            <w:tcW w:w="3192" w:type="dxa"/>
          </w:tcPr>
          <w:p w14:paraId="2FB567CB" w14:textId="77777777" w:rsidR="005C63AD" w:rsidRPr="0012653A" w:rsidRDefault="005C63AD" w:rsidP="0085330A">
            <w:pPr>
              <w:spacing w:before="120" w:after="120"/>
              <w:rPr>
                <w:rFonts w:ascii="Arial" w:hAnsi="Arial"/>
              </w:rPr>
            </w:pPr>
          </w:p>
        </w:tc>
      </w:tr>
      <w:tr w:rsidR="005C63AD" w:rsidRPr="0012653A" w14:paraId="3D6D8DDD" w14:textId="77777777" w:rsidTr="0085330A">
        <w:tc>
          <w:tcPr>
            <w:tcW w:w="3192" w:type="dxa"/>
          </w:tcPr>
          <w:p w14:paraId="20F42347" w14:textId="77777777" w:rsidR="005C63AD" w:rsidRPr="0012653A" w:rsidRDefault="005C63AD" w:rsidP="0085330A">
            <w:pPr>
              <w:spacing w:before="120" w:after="120"/>
              <w:rPr>
                <w:rFonts w:ascii="Arial" w:hAnsi="Arial"/>
              </w:rPr>
            </w:pPr>
          </w:p>
        </w:tc>
        <w:tc>
          <w:tcPr>
            <w:tcW w:w="3192" w:type="dxa"/>
          </w:tcPr>
          <w:p w14:paraId="50FA30A9" w14:textId="77777777" w:rsidR="005C63AD" w:rsidRPr="0012653A" w:rsidRDefault="005C63AD" w:rsidP="0085330A">
            <w:pPr>
              <w:spacing w:before="120" w:after="120"/>
              <w:rPr>
                <w:rFonts w:ascii="Arial" w:hAnsi="Arial"/>
              </w:rPr>
            </w:pPr>
          </w:p>
        </w:tc>
        <w:tc>
          <w:tcPr>
            <w:tcW w:w="3192" w:type="dxa"/>
          </w:tcPr>
          <w:p w14:paraId="2929A361" w14:textId="77777777" w:rsidR="005C63AD" w:rsidRPr="0012653A" w:rsidRDefault="005C63AD" w:rsidP="0085330A">
            <w:pPr>
              <w:spacing w:before="120" w:after="120"/>
              <w:rPr>
                <w:rFonts w:ascii="Arial" w:hAnsi="Arial"/>
              </w:rPr>
            </w:pPr>
          </w:p>
        </w:tc>
      </w:tr>
      <w:tr w:rsidR="005C63AD" w:rsidRPr="0012653A" w14:paraId="53E403E1" w14:textId="77777777" w:rsidTr="0085330A">
        <w:tc>
          <w:tcPr>
            <w:tcW w:w="3192" w:type="dxa"/>
          </w:tcPr>
          <w:p w14:paraId="2EE83805" w14:textId="77777777" w:rsidR="005C63AD" w:rsidRPr="0012653A" w:rsidRDefault="005C63AD" w:rsidP="0085330A">
            <w:pPr>
              <w:spacing w:before="120" w:after="120"/>
              <w:rPr>
                <w:rFonts w:ascii="Arial" w:hAnsi="Arial"/>
              </w:rPr>
            </w:pPr>
          </w:p>
        </w:tc>
        <w:tc>
          <w:tcPr>
            <w:tcW w:w="3192" w:type="dxa"/>
          </w:tcPr>
          <w:p w14:paraId="1DB9DE67" w14:textId="77777777" w:rsidR="005C63AD" w:rsidRPr="0012653A" w:rsidRDefault="005C63AD" w:rsidP="0085330A">
            <w:pPr>
              <w:spacing w:before="120" w:after="120"/>
              <w:rPr>
                <w:rFonts w:ascii="Arial" w:hAnsi="Arial"/>
              </w:rPr>
            </w:pPr>
          </w:p>
        </w:tc>
        <w:tc>
          <w:tcPr>
            <w:tcW w:w="3192" w:type="dxa"/>
          </w:tcPr>
          <w:p w14:paraId="7E95CCF0" w14:textId="77777777" w:rsidR="005C63AD" w:rsidRPr="0012653A" w:rsidRDefault="005C63AD" w:rsidP="0085330A">
            <w:pPr>
              <w:spacing w:before="120" w:after="120"/>
              <w:rPr>
                <w:rFonts w:ascii="Arial" w:hAnsi="Arial"/>
              </w:rPr>
            </w:pPr>
          </w:p>
        </w:tc>
      </w:tr>
      <w:tr w:rsidR="005C63AD" w:rsidRPr="0012653A" w14:paraId="03CCF9B4" w14:textId="77777777" w:rsidTr="0085330A">
        <w:tc>
          <w:tcPr>
            <w:tcW w:w="3192" w:type="dxa"/>
          </w:tcPr>
          <w:p w14:paraId="6D75AFC5" w14:textId="77777777" w:rsidR="005C63AD" w:rsidRPr="0012653A" w:rsidRDefault="005C63AD" w:rsidP="0085330A">
            <w:pPr>
              <w:spacing w:before="120" w:after="120"/>
              <w:rPr>
                <w:rFonts w:ascii="Arial" w:hAnsi="Arial"/>
              </w:rPr>
            </w:pPr>
          </w:p>
        </w:tc>
        <w:tc>
          <w:tcPr>
            <w:tcW w:w="3192" w:type="dxa"/>
          </w:tcPr>
          <w:p w14:paraId="56E4FB05" w14:textId="77777777" w:rsidR="005C63AD" w:rsidRPr="0012653A" w:rsidRDefault="005C63AD" w:rsidP="0085330A">
            <w:pPr>
              <w:spacing w:before="120" w:after="120"/>
              <w:rPr>
                <w:rFonts w:ascii="Arial" w:hAnsi="Arial"/>
              </w:rPr>
            </w:pPr>
          </w:p>
        </w:tc>
        <w:tc>
          <w:tcPr>
            <w:tcW w:w="3192" w:type="dxa"/>
          </w:tcPr>
          <w:p w14:paraId="297EE2BB" w14:textId="77777777" w:rsidR="005C63AD" w:rsidRPr="0012653A" w:rsidRDefault="005C63AD" w:rsidP="0085330A">
            <w:pPr>
              <w:spacing w:before="120" w:after="120"/>
              <w:rPr>
                <w:rFonts w:ascii="Arial" w:hAnsi="Arial"/>
              </w:rPr>
            </w:pPr>
          </w:p>
        </w:tc>
      </w:tr>
      <w:tr w:rsidR="005C63AD" w:rsidRPr="0012653A" w14:paraId="584A0C0D" w14:textId="77777777" w:rsidTr="0085330A">
        <w:tc>
          <w:tcPr>
            <w:tcW w:w="3192" w:type="dxa"/>
          </w:tcPr>
          <w:p w14:paraId="699412BB" w14:textId="77777777" w:rsidR="005C63AD" w:rsidRPr="0012653A" w:rsidRDefault="005C63AD" w:rsidP="0085330A">
            <w:pPr>
              <w:spacing w:before="120" w:after="120"/>
              <w:rPr>
                <w:rFonts w:ascii="Arial" w:hAnsi="Arial"/>
              </w:rPr>
            </w:pPr>
          </w:p>
        </w:tc>
        <w:tc>
          <w:tcPr>
            <w:tcW w:w="3192" w:type="dxa"/>
          </w:tcPr>
          <w:p w14:paraId="709F6D71" w14:textId="77777777" w:rsidR="005C63AD" w:rsidRPr="0012653A" w:rsidRDefault="005C63AD" w:rsidP="0085330A">
            <w:pPr>
              <w:spacing w:before="120" w:after="120"/>
              <w:rPr>
                <w:rFonts w:ascii="Arial" w:hAnsi="Arial"/>
              </w:rPr>
            </w:pPr>
          </w:p>
        </w:tc>
        <w:tc>
          <w:tcPr>
            <w:tcW w:w="3192" w:type="dxa"/>
          </w:tcPr>
          <w:p w14:paraId="2F367C44" w14:textId="77777777" w:rsidR="005C63AD" w:rsidRPr="0012653A" w:rsidRDefault="005C63AD" w:rsidP="0085330A">
            <w:pPr>
              <w:spacing w:before="120" w:after="120"/>
              <w:rPr>
                <w:rFonts w:ascii="Arial" w:hAnsi="Arial"/>
              </w:rPr>
            </w:pPr>
          </w:p>
        </w:tc>
      </w:tr>
      <w:tr w:rsidR="005C63AD" w:rsidRPr="0012653A" w14:paraId="02CCDB86" w14:textId="77777777" w:rsidTr="0085330A">
        <w:tc>
          <w:tcPr>
            <w:tcW w:w="3192" w:type="dxa"/>
          </w:tcPr>
          <w:p w14:paraId="2BBD3646" w14:textId="77777777" w:rsidR="005C63AD" w:rsidRPr="0012653A" w:rsidRDefault="005C63AD" w:rsidP="0085330A">
            <w:pPr>
              <w:spacing w:before="120" w:after="120"/>
              <w:rPr>
                <w:rFonts w:ascii="Arial" w:hAnsi="Arial"/>
              </w:rPr>
            </w:pPr>
          </w:p>
        </w:tc>
        <w:tc>
          <w:tcPr>
            <w:tcW w:w="3192" w:type="dxa"/>
          </w:tcPr>
          <w:p w14:paraId="14D7F652" w14:textId="77777777" w:rsidR="005C63AD" w:rsidRPr="0012653A" w:rsidRDefault="005C63AD" w:rsidP="0085330A">
            <w:pPr>
              <w:spacing w:before="120" w:after="120"/>
              <w:rPr>
                <w:rFonts w:ascii="Arial" w:hAnsi="Arial"/>
              </w:rPr>
            </w:pPr>
          </w:p>
        </w:tc>
        <w:tc>
          <w:tcPr>
            <w:tcW w:w="3192" w:type="dxa"/>
          </w:tcPr>
          <w:p w14:paraId="3C1167EE" w14:textId="77777777" w:rsidR="005C63AD" w:rsidRPr="0012653A" w:rsidRDefault="005C63AD" w:rsidP="0085330A">
            <w:pPr>
              <w:spacing w:before="120" w:after="120"/>
              <w:rPr>
                <w:rFonts w:ascii="Arial" w:hAnsi="Arial"/>
              </w:rPr>
            </w:pPr>
          </w:p>
        </w:tc>
      </w:tr>
      <w:tr w:rsidR="005C63AD" w:rsidRPr="0012653A" w14:paraId="539FAA78" w14:textId="77777777" w:rsidTr="0085330A">
        <w:tc>
          <w:tcPr>
            <w:tcW w:w="3192" w:type="dxa"/>
          </w:tcPr>
          <w:p w14:paraId="080E50CA" w14:textId="77777777" w:rsidR="005C63AD" w:rsidRPr="0012653A" w:rsidRDefault="005C63AD" w:rsidP="0085330A">
            <w:pPr>
              <w:spacing w:before="120" w:after="120"/>
              <w:rPr>
                <w:rFonts w:ascii="Arial" w:hAnsi="Arial"/>
              </w:rPr>
            </w:pPr>
          </w:p>
        </w:tc>
        <w:tc>
          <w:tcPr>
            <w:tcW w:w="3192" w:type="dxa"/>
          </w:tcPr>
          <w:p w14:paraId="283E1633" w14:textId="77777777" w:rsidR="005C63AD" w:rsidRPr="0012653A" w:rsidRDefault="005C63AD" w:rsidP="0085330A">
            <w:pPr>
              <w:spacing w:before="120" w:after="120"/>
              <w:rPr>
                <w:rFonts w:ascii="Arial" w:hAnsi="Arial"/>
              </w:rPr>
            </w:pPr>
          </w:p>
        </w:tc>
        <w:tc>
          <w:tcPr>
            <w:tcW w:w="3192" w:type="dxa"/>
          </w:tcPr>
          <w:p w14:paraId="70E67191" w14:textId="77777777" w:rsidR="005C63AD" w:rsidRPr="0012653A" w:rsidRDefault="005C63AD" w:rsidP="0085330A">
            <w:pPr>
              <w:spacing w:before="120" w:after="120"/>
              <w:rPr>
                <w:rFonts w:ascii="Arial" w:hAnsi="Arial"/>
              </w:rPr>
            </w:pPr>
          </w:p>
        </w:tc>
      </w:tr>
      <w:tr w:rsidR="005C63AD" w:rsidRPr="0012653A" w14:paraId="4F2A485D" w14:textId="77777777" w:rsidTr="0085330A">
        <w:tc>
          <w:tcPr>
            <w:tcW w:w="3192" w:type="dxa"/>
          </w:tcPr>
          <w:p w14:paraId="2F5B9749" w14:textId="77777777" w:rsidR="005C63AD" w:rsidRPr="0012653A" w:rsidRDefault="005C63AD" w:rsidP="0085330A">
            <w:pPr>
              <w:spacing w:before="120" w:after="120"/>
              <w:rPr>
                <w:rFonts w:ascii="Arial" w:hAnsi="Arial"/>
              </w:rPr>
            </w:pPr>
          </w:p>
        </w:tc>
        <w:tc>
          <w:tcPr>
            <w:tcW w:w="3192" w:type="dxa"/>
          </w:tcPr>
          <w:p w14:paraId="67C78F41" w14:textId="77777777" w:rsidR="005C63AD" w:rsidRPr="0012653A" w:rsidRDefault="005C63AD" w:rsidP="0085330A">
            <w:pPr>
              <w:spacing w:before="120" w:after="120"/>
              <w:rPr>
                <w:rFonts w:ascii="Arial" w:hAnsi="Arial"/>
              </w:rPr>
            </w:pPr>
          </w:p>
        </w:tc>
        <w:tc>
          <w:tcPr>
            <w:tcW w:w="3192" w:type="dxa"/>
          </w:tcPr>
          <w:p w14:paraId="6DCF923E" w14:textId="77777777" w:rsidR="005C63AD" w:rsidRPr="0012653A" w:rsidRDefault="005C63AD" w:rsidP="0085330A">
            <w:pPr>
              <w:spacing w:before="120" w:after="120"/>
              <w:rPr>
                <w:rFonts w:ascii="Arial" w:hAnsi="Arial"/>
              </w:rPr>
            </w:pPr>
          </w:p>
        </w:tc>
      </w:tr>
    </w:tbl>
    <w:p w14:paraId="2426EABC" w14:textId="77777777" w:rsidR="005C63AD" w:rsidRPr="0012653A" w:rsidRDefault="005C63AD" w:rsidP="005C63AD">
      <w:pPr>
        <w:pStyle w:val="Para1"/>
      </w:pPr>
    </w:p>
    <w:p w14:paraId="0407E4B3" w14:textId="77777777" w:rsidR="005C63AD" w:rsidRPr="0012653A" w:rsidRDefault="005C63AD" w:rsidP="005C63AD">
      <w:pPr>
        <w:pStyle w:val="Para1"/>
      </w:pPr>
    </w:p>
    <w:p w14:paraId="3DDD558F" w14:textId="77777777" w:rsidR="005C63AD" w:rsidRPr="0012653A" w:rsidRDefault="005C63AD" w:rsidP="005C63AD">
      <w:pPr>
        <w:pStyle w:val="Para1"/>
      </w:pPr>
    </w:p>
    <w:p w14:paraId="6F282111" w14:textId="77777777" w:rsidR="005C63AD" w:rsidRPr="0012653A" w:rsidRDefault="005C63AD" w:rsidP="005C63AD">
      <w:pPr>
        <w:rPr>
          <w:rFonts w:ascii="Arial" w:hAnsi="Arial"/>
        </w:rPr>
        <w:sectPr w:rsidR="005C63AD" w:rsidRPr="0012653A" w:rsidSect="0085330A">
          <w:footerReference w:type="default" r:id="rId79"/>
          <w:pgSz w:w="12240" w:h="15840" w:code="1"/>
          <w:pgMar w:top="1440" w:right="1530" w:bottom="1440" w:left="1440" w:header="720" w:footer="720" w:gutter="0"/>
          <w:pgNumType w:start="1"/>
          <w:cols w:space="720"/>
          <w:docGrid w:linePitch="360"/>
        </w:sectPr>
      </w:pPr>
    </w:p>
    <w:p w14:paraId="71898C5F" w14:textId="77777777" w:rsidR="00843CFB" w:rsidRPr="00220C48" w:rsidRDefault="00843CFB" w:rsidP="00843CFB">
      <w:pPr>
        <w:pStyle w:val="Heading1"/>
      </w:pPr>
      <w:r w:rsidRPr="00220C48">
        <w:lastRenderedPageBreak/>
        <w:t>FORM SP</w:t>
      </w:r>
    </w:p>
    <w:p w14:paraId="44DB1AD0" w14:textId="77777777" w:rsidR="005C63AD" w:rsidRPr="0012653A" w:rsidRDefault="005C63AD" w:rsidP="005C63AD">
      <w:pPr>
        <w:overflowPunct/>
        <w:autoSpaceDE/>
        <w:autoSpaceDN/>
        <w:adjustRightInd/>
        <w:spacing w:before="120" w:after="120"/>
        <w:ind w:left="90"/>
        <w:jc w:val="center"/>
        <w:textAlignment w:val="auto"/>
        <w:rPr>
          <w:rFonts w:ascii="Arial" w:hAnsi="Arial"/>
          <w:b/>
          <w:sz w:val="28"/>
          <w:szCs w:val="28"/>
          <w:u w:val="single"/>
        </w:rPr>
      </w:pPr>
      <w:r w:rsidRPr="00220C48">
        <w:rPr>
          <w:rFonts w:ascii="Arial" w:hAnsi="Arial"/>
          <w:b/>
          <w:sz w:val="28"/>
          <w:szCs w:val="28"/>
          <w:u w:val="single"/>
        </w:rPr>
        <w:t>SCHEDULE OF PRICES</w:t>
      </w:r>
    </w:p>
    <w:p w14:paraId="24A0729C" w14:textId="77777777" w:rsidR="005C63AD" w:rsidRDefault="005C63AD" w:rsidP="005C63AD">
      <w:pPr>
        <w:rPr>
          <w:rFonts w:ascii="Arial" w:hAnsi="Arial"/>
        </w:rPr>
      </w:pPr>
    </w:p>
    <w:p w14:paraId="3A59845E" w14:textId="77777777" w:rsidR="005C63AD" w:rsidRPr="00244649" w:rsidRDefault="005C63AD" w:rsidP="005C63AD">
      <w:pPr>
        <w:rPr>
          <w:rFonts w:cs="Times New Roman"/>
        </w:rPr>
      </w:pPr>
      <w:r>
        <w:rPr>
          <w:rFonts w:cs="Times New Roman"/>
        </w:rPr>
        <w:t>Proposer:</w:t>
      </w:r>
      <w:r>
        <w:rPr>
          <w:rFonts w:cs="Times New Roman"/>
        </w:rPr>
        <w:tab/>
        <w:t xml:space="preserve">    ________________________________________________________________</w:t>
      </w:r>
    </w:p>
    <w:p w14:paraId="1737DEBF" w14:textId="77777777" w:rsidR="005C63AD" w:rsidRDefault="005C63AD" w:rsidP="005C63AD">
      <w:pPr>
        <w:rPr>
          <w:rFonts w:ascii="Arial" w:hAnsi="Arial"/>
        </w:rPr>
      </w:pPr>
    </w:p>
    <w:p w14:paraId="5568FBA2" w14:textId="77777777" w:rsidR="005C63AD" w:rsidRDefault="005C63AD" w:rsidP="005C63AD">
      <w:pPr>
        <w:rPr>
          <w:rFonts w:ascii="Arial" w:hAnsi="Arial"/>
        </w:rPr>
      </w:pPr>
    </w:p>
    <w:tbl>
      <w:tblPr>
        <w:tblW w:w="9450"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88"/>
        <w:gridCol w:w="6098"/>
        <w:gridCol w:w="1664"/>
      </w:tblGrid>
      <w:tr w:rsidR="005C63AD" w14:paraId="4E8786C7" w14:textId="77777777" w:rsidTr="0038431C">
        <w:trPr>
          <w:trHeight w:val="393"/>
        </w:trPr>
        <w:tc>
          <w:tcPr>
            <w:tcW w:w="1688" w:type="dxa"/>
            <w:tcBorders>
              <w:top w:val="single" w:sz="12" w:space="0" w:color="auto"/>
              <w:bottom w:val="single" w:sz="4" w:space="0" w:color="auto"/>
            </w:tcBorders>
            <w:shd w:val="pct25" w:color="auto" w:fill="auto"/>
          </w:tcPr>
          <w:p w14:paraId="378A632C" w14:textId="77777777" w:rsidR="005C63AD" w:rsidRDefault="005C63AD" w:rsidP="0085330A">
            <w:pPr>
              <w:spacing w:before="40" w:after="40"/>
            </w:pPr>
            <w:r>
              <w:t>Item #</w:t>
            </w:r>
          </w:p>
        </w:tc>
        <w:tc>
          <w:tcPr>
            <w:tcW w:w="6098" w:type="dxa"/>
            <w:tcBorders>
              <w:top w:val="single" w:sz="12" w:space="0" w:color="auto"/>
              <w:bottom w:val="single" w:sz="4" w:space="0" w:color="auto"/>
            </w:tcBorders>
            <w:shd w:val="pct25" w:color="auto" w:fill="auto"/>
          </w:tcPr>
          <w:p w14:paraId="530B6959" w14:textId="77777777" w:rsidR="005C63AD" w:rsidRDefault="005C63AD" w:rsidP="0085330A">
            <w:pPr>
              <w:spacing w:before="60"/>
              <w:rPr>
                <w:color w:val="000000"/>
              </w:rPr>
            </w:pPr>
            <w:r>
              <w:rPr>
                <w:color w:val="000000"/>
              </w:rPr>
              <w:t>Item Name</w:t>
            </w:r>
          </w:p>
        </w:tc>
        <w:tc>
          <w:tcPr>
            <w:tcW w:w="1664" w:type="dxa"/>
            <w:tcBorders>
              <w:top w:val="single" w:sz="12" w:space="0" w:color="auto"/>
              <w:bottom w:val="single" w:sz="4" w:space="0" w:color="auto"/>
            </w:tcBorders>
            <w:shd w:val="pct25" w:color="auto" w:fill="auto"/>
          </w:tcPr>
          <w:p w14:paraId="77D5576A" w14:textId="77777777" w:rsidR="005C63AD" w:rsidRPr="004353EA" w:rsidRDefault="005C63AD" w:rsidP="0085330A">
            <w:pPr>
              <w:spacing w:before="40" w:after="40"/>
              <w:jc w:val="center"/>
            </w:pPr>
            <w:r>
              <w:rPr>
                <w:b/>
                <w:u w:val="single"/>
              </w:rPr>
              <w:t>Price</w:t>
            </w:r>
            <w:r>
              <w:t xml:space="preserve"> (1)</w:t>
            </w:r>
          </w:p>
        </w:tc>
      </w:tr>
      <w:tr w:rsidR="005C63AD" w14:paraId="044BF603" w14:textId="77777777" w:rsidTr="0038431C">
        <w:tc>
          <w:tcPr>
            <w:tcW w:w="1688" w:type="dxa"/>
            <w:tcBorders>
              <w:top w:val="single" w:sz="4" w:space="0" w:color="auto"/>
              <w:bottom w:val="single" w:sz="4" w:space="0" w:color="auto"/>
            </w:tcBorders>
            <w:shd w:val="pct25" w:color="auto" w:fill="auto"/>
          </w:tcPr>
          <w:p w14:paraId="404A5124" w14:textId="6CDA274C" w:rsidR="005C63AD" w:rsidRPr="00883CDE" w:rsidRDefault="004068A5" w:rsidP="0085330A">
            <w:pPr>
              <w:spacing w:before="40" w:after="40"/>
              <w:jc w:val="center"/>
              <w:rPr>
                <w:color w:val="000000"/>
              </w:rPr>
            </w:pPr>
            <w:r>
              <w:rPr>
                <w:color w:val="000000"/>
              </w:rPr>
              <w:t>806</w:t>
            </w:r>
            <w:r w:rsidR="005C63AD" w:rsidRPr="00883CDE">
              <w:rPr>
                <w:color w:val="000000"/>
              </w:rPr>
              <w:t xml:space="preserve">.06000115 </w:t>
            </w:r>
          </w:p>
        </w:tc>
        <w:tc>
          <w:tcPr>
            <w:tcW w:w="6098" w:type="dxa"/>
            <w:tcBorders>
              <w:top w:val="single" w:sz="4" w:space="0" w:color="auto"/>
              <w:bottom w:val="single" w:sz="4" w:space="0" w:color="auto"/>
            </w:tcBorders>
            <w:shd w:val="pct25" w:color="auto" w:fill="auto"/>
          </w:tcPr>
          <w:p w14:paraId="7E17AB8A" w14:textId="6420E0D0" w:rsidR="005C63AD" w:rsidRPr="00883CDE" w:rsidRDefault="005C63AD" w:rsidP="00540560">
            <w:pPr>
              <w:spacing w:before="60"/>
              <w:rPr>
                <w:color w:val="000000"/>
              </w:rPr>
            </w:pPr>
            <w:r w:rsidRPr="00883CDE">
              <w:rPr>
                <w:color w:val="000000"/>
              </w:rPr>
              <w:t>Design Build – Construction Work</w:t>
            </w:r>
            <w:r w:rsidR="001C7F7F">
              <w:rPr>
                <w:color w:val="000000"/>
              </w:rPr>
              <w:t xml:space="preserve"> </w:t>
            </w:r>
            <w:r w:rsidR="009D59C3">
              <w:rPr>
                <w:color w:val="000000"/>
              </w:rPr>
              <w:t>Woodbury</w:t>
            </w:r>
          </w:p>
        </w:tc>
        <w:tc>
          <w:tcPr>
            <w:tcW w:w="1664" w:type="dxa"/>
            <w:tcBorders>
              <w:top w:val="single" w:sz="4" w:space="0" w:color="auto"/>
              <w:bottom w:val="single" w:sz="4" w:space="0" w:color="auto"/>
            </w:tcBorders>
            <w:shd w:val="clear" w:color="auto" w:fill="auto"/>
          </w:tcPr>
          <w:p w14:paraId="6D1CC8B0" w14:textId="77777777" w:rsidR="005C63AD" w:rsidRPr="00583D7B" w:rsidRDefault="005C63AD" w:rsidP="0085330A">
            <w:pPr>
              <w:spacing w:before="40" w:after="40"/>
              <w:jc w:val="center"/>
            </w:pPr>
          </w:p>
        </w:tc>
      </w:tr>
      <w:tr w:rsidR="00540560" w14:paraId="47E37FF2" w14:textId="77777777" w:rsidTr="0038431C">
        <w:tc>
          <w:tcPr>
            <w:tcW w:w="1688" w:type="dxa"/>
            <w:tcBorders>
              <w:top w:val="single" w:sz="4" w:space="0" w:color="auto"/>
              <w:bottom w:val="single" w:sz="4" w:space="0" w:color="auto"/>
            </w:tcBorders>
            <w:shd w:val="pct25" w:color="auto" w:fill="auto"/>
          </w:tcPr>
          <w:p w14:paraId="2EE44121" w14:textId="0A78F629" w:rsidR="00540560" w:rsidRPr="00883CDE" w:rsidRDefault="004068A5" w:rsidP="00540560">
            <w:pPr>
              <w:spacing w:before="40" w:after="40"/>
              <w:jc w:val="center"/>
              <w:rPr>
                <w:color w:val="000000"/>
              </w:rPr>
            </w:pPr>
            <w:r>
              <w:rPr>
                <w:color w:val="000000"/>
              </w:rPr>
              <w:t>806.06000215</w:t>
            </w:r>
          </w:p>
        </w:tc>
        <w:tc>
          <w:tcPr>
            <w:tcW w:w="6098" w:type="dxa"/>
            <w:tcBorders>
              <w:top w:val="single" w:sz="4" w:space="0" w:color="auto"/>
              <w:bottom w:val="single" w:sz="4" w:space="0" w:color="auto"/>
            </w:tcBorders>
            <w:shd w:val="pct25" w:color="auto" w:fill="auto"/>
          </w:tcPr>
          <w:p w14:paraId="05A35D71" w14:textId="1CF1243A" w:rsidR="00540560" w:rsidRPr="00883CDE" w:rsidRDefault="00540560" w:rsidP="00540560">
            <w:pPr>
              <w:spacing w:before="60"/>
              <w:rPr>
                <w:color w:val="000000"/>
              </w:rPr>
            </w:pPr>
            <w:r w:rsidRPr="002775FE">
              <w:t>Desig</w:t>
            </w:r>
            <w:r w:rsidR="001C7F7F">
              <w:t xml:space="preserve">n Build – Construction Work </w:t>
            </w:r>
            <w:r w:rsidR="009D59C3">
              <w:t xml:space="preserve">Special </w:t>
            </w:r>
            <w:r w:rsidR="00A60329">
              <w:rPr>
                <w:color w:val="000000"/>
              </w:rPr>
              <w:t>Exit 16</w:t>
            </w:r>
          </w:p>
        </w:tc>
        <w:tc>
          <w:tcPr>
            <w:tcW w:w="1664" w:type="dxa"/>
            <w:tcBorders>
              <w:top w:val="single" w:sz="4" w:space="0" w:color="auto"/>
              <w:bottom w:val="single" w:sz="4" w:space="0" w:color="auto"/>
            </w:tcBorders>
            <w:shd w:val="clear" w:color="auto" w:fill="auto"/>
          </w:tcPr>
          <w:p w14:paraId="67447258" w14:textId="77777777" w:rsidR="00540560" w:rsidRPr="00583D7B" w:rsidRDefault="00540560" w:rsidP="00540560">
            <w:pPr>
              <w:spacing w:before="40" w:after="40"/>
              <w:jc w:val="center"/>
            </w:pPr>
          </w:p>
        </w:tc>
      </w:tr>
      <w:tr w:rsidR="004068A5" w14:paraId="6BC4A670" w14:textId="77777777" w:rsidTr="0038431C">
        <w:tc>
          <w:tcPr>
            <w:tcW w:w="1688" w:type="dxa"/>
            <w:tcBorders>
              <w:top w:val="single" w:sz="4" w:space="0" w:color="auto"/>
              <w:bottom w:val="single" w:sz="4" w:space="0" w:color="auto"/>
            </w:tcBorders>
            <w:shd w:val="pct25" w:color="auto" w:fill="auto"/>
          </w:tcPr>
          <w:p w14:paraId="0F232BDE" w14:textId="2BFA21B6" w:rsidR="004068A5" w:rsidRPr="00883CDE" w:rsidRDefault="004068A5" w:rsidP="004068A5">
            <w:pPr>
              <w:spacing w:before="40" w:after="40"/>
              <w:jc w:val="center"/>
              <w:rPr>
                <w:color w:val="000000"/>
              </w:rPr>
            </w:pPr>
            <w:r w:rsidRPr="00104E06">
              <w:rPr>
                <w:color w:val="000000"/>
              </w:rPr>
              <w:t>806.06000</w:t>
            </w:r>
            <w:r w:rsidR="004355B3">
              <w:rPr>
                <w:color w:val="000000"/>
              </w:rPr>
              <w:t>3</w:t>
            </w:r>
            <w:r w:rsidRPr="00104E06">
              <w:rPr>
                <w:color w:val="000000"/>
              </w:rPr>
              <w:t>15</w:t>
            </w:r>
          </w:p>
        </w:tc>
        <w:tc>
          <w:tcPr>
            <w:tcW w:w="6098" w:type="dxa"/>
            <w:tcBorders>
              <w:top w:val="single" w:sz="4" w:space="0" w:color="auto"/>
              <w:bottom w:val="single" w:sz="4" w:space="0" w:color="auto"/>
            </w:tcBorders>
            <w:shd w:val="pct25" w:color="auto" w:fill="auto"/>
          </w:tcPr>
          <w:p w14:paraId="53569B9E" w14:textId="075D7897" w:rsidR="004068A5" w:rsidRPr="00883CDE" w:rsidRDefault="004068A5" w:rsidP="004068A5">
            <w:pPr>
              <w:spacing w:before="60"/>
              <w:rPr>
                <w:color w:val="000000"/>
              </w:rPr>
            </w:pPr>
            <w:r w:rsidRPr="002775FE">
              <w:t>Desig</w:t>
            </w:r>
            <w:r>
              <w:t xml:space="preserve">n Build – Construction Work Special </w:t>
            </w:r>
            <w:r>
              <w:rPr>
                <w:color w:val="000000"/>
              </w:rPr>
              <w:t>Exit 17</w:t>
            </w:r>
          </w:p>
        </w:tc>
        <w:tc>
          <w:tcPr>
            <w:tcW w:w="1664" w:type="dxa"/>
            <w:tcBorders>
              <w:top w:val="single" w:sz="4" w:space="0" w:color="auto"/>
              <w:bottom w:val="single" w:sz="4" w:space="0" w:color="auto"/>
            </w:tcBorders>
            <w:shd w:val="clear" w:color="auto" w:fill="auto"/>
          </w:tcPr>
          <w:p w14:paraId="3C9CF08A" w14:textId="77777777" w:rsidR="004068A5" w:rsidRPr="00583D7B" w:rsidRDefault="004068A5" w:rsidP="004068A5">
            <w:pPr>
              <w:spacing w:before="40" w:after="40"/>
              <w:jc w:val="center"/>
            </w:pPr>
          </w:p>
        </w:tc>
      </w:tr>
      <w:tr w:rsidR="004068A5" w14:paraId="16F4EBA3" w14:textId="77777777" w:rsidTr="0038431C">
        <w:tc>
          <w:tcPr>
            <w:tcW w:w="1688" w:type="dxa"/>
            <w:tcBorders>
              <w:top w:val="single" w:sz="4" w:space="0" w:color="auto"/>
              <w:bottom w:val="single" w:sz="4" w:space="0" w:color="auto"/>
            </w:tcBorders>
            <w:shd w:val="pct25" w:color="auto" w:fill="auto"/>
          </w:tcPr>
          <w:p w14:paraId="5A5D4984" w14:textId="51AF954C" w:rsidR="004068A5" w:rsidRPr="00883CDE" w:rsidRDefault="004355B3" w:rsidP="004068A5">
            <w:pPr>
              <w:spacing w:before="40" w:after="40"/>
              <w:jc w:val="center"/>
              <w:rPr>
                <w:color w:val="000000"/>
              </w:rPr>
            </w:pPr>
            <w:r>
              <w:rPr>
                <w:color w:val="000000"/>
              </w:rPr>
              <w:t>806.060004</w:t>
            </w:r>
            <w:r w:rsidR="004068A5" w:rsidRPr="00104E06">
              <w:rPr>
                <w:color w:val="000000"/>
              </w:rPr>
              <w:t>15</w:t>
            </w:r>
          </w:p>
        </w:tc>
        <w:tc>
          <w:tcPr>
            <w:tcW w:w="6098" w:type="dxa"/>
            <w:tcBorders>
              <w:top w:val="single" w:sz="4" w:space="0" w:color="auto"/>
              <w:bottom w:val="single" w:sz="4" w:space="0" w:color="auto"/>
            </w:tcBorders>
            <w:shd w:val="pct25" w:color="auto" w:fill="auto"/>
          </w:tcPr>
          <w:p w14:paraId="47DA44B0" w14:textId="2B6C9B9F" w:rsidR="004068A5" w:rsidRPr="00883CDE" w:rsidRDefault="004068A5" w:rsidP="004068A5">
            <w:pPr>
              <w:spacing w:before="60"/>
              <w:rPr>
                <w:color w:val="000000"/>
              </w:rPr>
            </w:pPr>
            <w:r w:rsidRPr="002775FE">
              <w:t>Desig</w:t>
            </w:r>
            <w:r>
              <w:t xml:space="preserve">n Build – Construction Work </w:t>
            </w:r>
            <w:r>
              <w:rPr>
                <w:color w:val="000000"/>
              </w:rPr>
              <w:t>Exit 18</w:t>
            </w:r>
          </w:p>
        </w:tc>
        <w:tc>
          <w:tcPr>
            <w:tcW w:w="1664" w:type="dxa"/>
            <w:tcBorders>
              <w:top w:val="single" w:sz="4" w:space="0" w:color="auto"/>
              <w:bottom w:val="single" w:sz="4" w:space="0" w:color="auto"/>
            </w:tcBorders>
            <w:shd w:val="clear" w:color="auto" w:fill="auto"/>
          </w:tcPr>
          <w:p w14:paraId="1B89F7D2" w14:textId="77777777" w:rsidR="004068A5" w:rsidRPr="00583D7B" w:rsidRDefault="004068A5" w:rsidP="004068A5">
            <w:pPr>
              <w:spacing w:before="40" w:after="40"/>
              <w:jc w:val="center"/>
            </w:pPr>
          </w:p>
        </w:tc>
      </w:tr>
      <w:tr w:rsidR="004068A5" w14:paraId="2E6B026E" w14:textId="77777777" w:rsidTr="0038431C">
        <w:tc>
          <w:tcPr>
            <w:tcW w:w="1688" w:type="dxa"/>
            <w:tcBorders>
              <w:top w:val="single" w:sz="4" w:space="0" w:color="auto"/>
              <w:bottom w:val="single" w:sz="4" w:space="0" w:color="auto"/>
            </w:tcBorders>
            <w:shd w:val="pct25" w:color="auto" w:fill="auto"/>
          </w:tcPr>
          <w:p w14:paraId="4CA9CC06" w14:textId="268D5E71" w:rsidR="004068A5" w:rsidRPr="00883CDE" w:rsidRDefault="004355B3" w:rsidP="004068A5">
            <w:pPr>
              <w:spacing w:before="40" w:after="40"/>
              <w:jc w:val="center"/>
              <w:rPr>
                <w:color w:val="000000"/>
              </w:rPr>
            </w:pPr>
            <w:r>
              <w:rPr>
                <w:color w:val="000000"/>
              </w:rPr>
              <w:t>806.060005</w:t>
            </w:r>
            <w:r w:rsidR="004068A5" w:rsidRPr="00104E06">
              <w:rPr>
                <w:color w:val="000000"/>
              </w:rPr>
              <w:t>15</w:t>
            </w:r>
          </w:p>
        </w:tc>
        <w:tc>
          <w:tcPr>
            <w:tcW w:w="6098" w:type="dxa"/>
            <w:tcBorders>
              <w:top w:val="single" w:sz="4" w:space="0" w:color="auto"/>
              <w:bottom w:val="single" w:sz="4" w:space="0" w:color="auto"/>
            </w:tcBorders>
            <w:shd w:val="pct25" w:color="auto" w:fill="auto"/>
          </w:tcPr>
          <w:p w14:paraId="2904E3D0" w14:textId="783F5E4F" w:rsidR="004068A5" w:rsidRPr="00883CDE" w:rsidRDefault="004068A5" w:rsidP="004068A5">
            <w:pPr>
              <w:spacing w:before="60"/>
              <w:rPr>
                <w:color w:val="000000"/>
              </w:rPr>
            </w:pPr>
            <w:r w:rsidRPr="002775FE">
              <w:t>Design Build – Cons</w:t>
            </w:r>
            <w:r>
              <w:t xml:space="preserve">truction Work </w:t>
            </w:r>
            <w:r>
              <w:rPr>
                <w:color w:val="000000"/>
              </w:rPr>
              <w:t>Exit 19</w:t>
            </w:r>
          </w:p>
        </w:tc>
        <w:tc>
          <w:tcPr>
            <w:tcW w:w="1664" w:type="dxa"/>
            <w:tcBorders>
              <w:top w:val="single" w:sz="4" w:space="0" w:color="auto"/>
              <w:bottom w:val="single" w:sz="4" w:space="0" w:color="auto"/>
            </w:tcBorders>
            <w:shd w:val="clear" w:color="auto" w:fill="auto"/>
          </w:tcPr>
          <w:p w14:paraId="3BA4700A" w14:textId="77777777" w:rsidR="004068A5" w:rsidRPr="00583D7B" w:rsidRDefault="004068A5" w:rsidP="004068A5">
            <w:pPr>
              <w:spacing w:before="40" w:after="40"/>
              <w:jc w:val="center"/>
            </w:pPr>
          </w:p>
        </w:tc>
      </w:tr>
      <w:tr w:rsidR="004068A5" w14:paraId="4D38A5CD" w14:textId="77777777" w:rsidTr="0038431C">
        <w:tc>
          <w:tcPr>
            <w:tcW w:w="1688" w:type="dxa"/>
            <w:tcBorders>
              <w:top w:val="single" w:sz="4" w:space="0" w:color="auto"/>
              <w:bottom w:val="single" w:sz="4" w:space="0" w:color="auto"/>
            </w:tcBorders>
            <w:shd w:val="pct25" w:color="auto" w:fill="auto"/>
          </w:tcPr>
          <w:p w14:paraId="78B8381E" w14:textId="7E8863F2" w:rsidR="004068A5" w:rsidRPr="00883CDE" w:rsidRDefault="004355B3" w:rsidP="004068A5">
            <w:pPr>
              <w:spacing w:before="40" w:after="40"/>
              <w:jc w:val="center"/>
              <w:rPr>
                <w:color w:val="000000"/>
              </w:rPr>
            </w:pPr>
            <w:r>
              <w:rPr>
                <w:color w:val="000000"/>
              </w:rPr>
              <w:t>806.060006</w:t>
            </w:r>
            <w:r w:rsidR="004068A5" w:rsidRPr="00104E06">
              <w:rPr>
                <w:color w:val="000000"/>
              </w:rPr>
              <w:t>15</w:t>
            </w:r>
          </w:p>
        </w:tc>
        <w:tc>
          <w:tcPr>
            <w:tcW w:w="6098" w:type="dxa"/>
            <w:tcBorders>
              <w:top w:val="single" w:sz="4" w:space="0" w:color="auto"/>
              <w:bottom w:val="single" w:sz="4" w:space="0" w:color="auto"/>
            </w:tcBorders>
            <w:shd w:val="pct25" w:color="auto" w:fill="auto"/>
          </w:tcPr>
          <w:p w14:paraId="4E4DD095" w14:textId="1B720CA0" w:rsidR="004068A5" w:rsidRPr="00883CDE" w:rsidRDefault="004068A5" w:rsidP="004068A5">
            <w:pPr>
              <w:spacing w:before="60"/>
              <w:rPr>
                <w:color w:val="000000"/>
              </w:rPr>
            </w:pPr>
            <w:r w:rsidRPr="002775FE">
              <w:t>Desig</w:t>
            </w:r>
            <w:r>
              <w:t xml:space="preserve">n Build – Construction Work </w:t>
            </w:r>
            <w:r>
              <w:rPr>
                <w:color w:val="000000"/>
              </w:rPr>
              <w:t>Exit 20E</w:t>
            </w:r>
          </w:p>
        </w:tc>
        <w:tc>
          <w:tcPr>
            <w:tcW w:w="1664" w:type="dxa"/>
            <w:tcBorders>
              <w:top w:val="single" w:sz="4" w:space="0" w:color="auto"/>
              <w:bottom w:val="single" w:sz="4" w:space="0" w:color="auto"/>
            </w:tcBorders>
            <w:shd w:val="clear" w:color="auto" w:fill="auto"/>
          </w:tcPr>
          <w:p w14:paraId="1A47BD5F" w14:textId="77777777" w:rsidR="004068A5" w:rsidRPr="00583D7B" w:rsidRDefault="004068A5" w:rsidP="004068A5">
            <w:pPr>
              <w:spacing w:before="40" w:after="40"/>
              <w:jc w:val="center"/>
            </w:pPr>
          </w:p>
        </w:tc>
      </w:tr>
      <w:tr w:rsidR="004068A5" w14:paraId="510F9F37" w14:textId="77777777" w:rsidTr="0038431C">
        <w:tc>
          <w:tcPr>
            <w:tcW w:w="1688" w:type="dxa"/>
            <w:tcBorders>
              <w:top w:val="single" w:sz="4" w:space="0" w:color="auto"/>
              <w:bottom w:val="single" w:sz="4" w:space="0" w:color="auto"/>
            </w:tcBorders>
            <w:shd w:val="pct25" w:color="auto" w:fill="auto"/>
          </w:tcPr>
          <w:p w14:paraId="34A6DC6C" w14:textId="37DC82B1" w:rsidR="004068A5" w:rsidRPr="00883CDE" w:rsidRDefault="004355B3" w:rsidP="004068A5">
            <w:pPr>
              <w:spacing w:before="40" w:after="40"/>
              <w:jc w:val="center"/>
              <w:rPr>
                <w:color w:val="000000"/>
              </w:rPr>
            </w:pPr>
            <w:r>
              <w:rPr>
                <w:color w:val="000000"/>
              </w:rPr>
              <w:t>806.060007</w:t>
            </w:r>
            <w:r w:rsidR="004068A5" w:rsidRPr="00104E06">
              <w:rPr>
                <w:color w:val="000000"/>
              </w:rPr>
              <w:t>15</w:t>
            </w:r>
          </w:p>
        </w:tc>
        <w:tc>
          <w:tcPr>
            <w:tcW w:w="6098" w:type="dxa"/>
            <w:tcBorders>
              <w:top w:val="single" w:sz="4" w:space="0" w:color="auto"/>
              <w:bottom w:val="single" w:sz="4" w:space="0" w:color="auto"/>
            </w:tcBorders>
            <w:shd w:val="pct25" w:color="auto" w:fill="auto"/>
          </w:tcPr>
          <w:p w14:paraId="0062F41B" w14:textId="2F4388FC" w:rsidR="004068A5" w:rsidRPr="00883CDE" w:rsidRDefault="004068A5" w:rsidP="004068A5">
            <w:pPr>
              <w:spacing w:before="60"/>
              <w:rPr>
                <w:color w:val="000000"/>
              </w:rPr>
            </w:pPr>
            <w:r w:rsidRPr="002775FE">
              <w:t>Desig</w:t>
            </w:r>
            <w:r>
              <w:t xml:space="preserve">n Build – Construction Work </w:t>
            </w:r>
            <w:r>
              <w:rPr>
                <w:color w:val="000000"/>
              </w:rPr>
              <w:t>Exit 20W</w:t>
            </w:r>
          </w:p>
        </w:tc>
        <w:tc>
          <w:tcPr>
            <w:tcW w:w="1664" w:type="dxa"/>
            <w:tcBorders>
              <w:top w:val="single" w:sz="4" w:space="0" w:color="auto"/>
              <w:bottom w:val="single" w:sz="4" w:space="0" w:color="auto"/>
            </w:tcBorders>
            <w:shd w:val="clear" w:color="auto" w:fill="auto"/>
          </w:tcPr>
          <w:p w14:paraId="6F3B4D41" w14:textId="77777777" w:rsidR="004068A5" w:rsidRPr="00583D7B" w:rsidRDefault="004068A5" w:rsidP="004068A5">
            <w:pPr>
              <w:spacing w:before="40" w:after="40"/>
              <w:jc w:val="center"/>
            </w:pPr>
          </w:p>
        </w:tc>
      </w:tr>
      <w:tr w:rsidR="004068A5" w14:paraId="3E62CC8F" w14:textId="77777777" w:rsidTr="0038431C">
        <w:tc>
          <w:tcPr>
            <w:tcW w:w="1688" w:type="dxa"/>
            <w:tcBorders>
              <w:top w:val="single" w:sz="4" w:space="0" w:color="auto"/>
              <w:bottom w:val="single" w:sz="4" w:space="0" w:color="auto"/>
            </w:tcBorders>
            <w:shd w:val="pct25" w:color="auto" w:fill="auto"/>
          </w:tcPr>
          <w:p w14:paraId="6B17A4CC" w14:textId="1BFECC6B" w:rsidR="004068A5" w:rsidRPr="00883CDE" w:rsidRDefault="004355B3" w:rsidP="004068A5">
            <w:pPr>
              <w:spacing w:before="40" w:after="40"/>
              <w:jc w:val="center"/>
              <w:rPr>
                <w:color w:val="000000"/>
              </w:rPr>
            </w:pPr>
            <w:r>
              <w:rPr>
                <w:color w:val="000000"/>
              </w:rPr>
              <w:t>806.060008</w:t>
            </w:r>
            <w:r w:rsidR="004068A5" w:rsidRPr="00104E06">
              <w:rPr>
                <w:color w:val="000000"/>
              </w:rPr>
              <w:t>15</w:t>
            </w:r>
          </w:p>
        </w:tc>
        <w:tc>
          <w:tcPr>
            <w:tcW w:w="6098" w:type="dxa"/>
            <w:tcBorders>
              <w:top w:val="single" w:sz="4" w:space="0" w:color="auto"/>
              <w:bottom w:val="single" w:sz="4" w:space="0" w:color="auto"/>
            </w:tcBorders>
            <w:shd w:val="pct25" w:color="auto" w:fill="auto"/>
          </w:tcPr>
          <w:p w14:paraId="051A04D3" w14:textId="07F65BB4" w:rsidR="004068A5" w:rsidRPr="00883CDE" w:rsidRDefault="004068A5" w:rsidP="004068A5">
            <w:pPr>
              <w:spacing w:before="60"/>
              <w:rPr>
                <w:color w:val="FFFFFF" w:themeColor="background1"/>
              </w:rPr>
            </w:pPr>
            <w:r w:rsidRPr="002775FE">
              <w:t>Desig</w:t>
            </w:r>
            <w:r>
              <w:t xml:space="preserve">n Build – Construction Work </w:t>
            </w:r>
            <w:r>
              <w:rPr>
                <w:color w:val="000000"/>
              </w:rPr>
              <w:t>Exit 21</w:t>
            </w:r>
          </w:p>
        </w:tc>
        <w:tc>
          <w:tcPr>
            <w:tcW w:w="1664" w:type="dxa"/>
            <w:tcBorders>
              <w:top w:val="single" w:sz="4" w:space="0" w:color="auto"/>
              <w:bottom w:val="single" w:sz="4" w:space="0" w:color="auto"/>
            </w:tcBorders>
            <w:shd w:val="clear" w:color="auto" w:fill="auto"/>
          </w:tcPr>
          <w:p w14:paraId="5237B68B" w14:textId="77777777" w:rsidR="004068A5" w:rsidRPr="00583D7B" w:rsidRDefault="004068A5" w:rsidP="004068A5">
            <w:pPr>
              <w:spacing w:before="40" w:after="40"/>
              <w:jc w:val="center"/>
            </w:pPr>
          </w:p>
        </w:tc>
      </w:tr>
      <w:tr w:rsidR="004068A5" w14:paraId="02D75AD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80C9BB2" w14:textId="4F343701" w:rsidR="004068A5" w:rsidRPr="001C7F7F" w:rsidRDefault="004355B3" w:rsidP="004068A5">
            <w:pPr>
              <w:spacing w:before="40" w:after="40"/>
              <w:jc w:val="center"/>
              <w:rPr>
                <w:color w:val="808080" w:themeColor="background1" w:themeShade="80"/>
              </w:rPr>
            </w:pPr>
            <w:r>
              <w:rPr>
                <w:color w:val="000000"/>
              </w:rPr>
              <w:t>806.060009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6BDA3AC" w14:textId="01B18FDE" w:rsidR="004068A5" w:rsidRPr="001C7F7F" w:rsidRDefault="004068A5" w:rsidP="004068A5">
            <w:pPr>
              <w:spacing w:before="60"/>
              <w:rPr>
                <w:color w:val="808080" w:themeColor="background1" w:themeShade="80"/>
              </w:rPr>
            </w:pPr>
            <w:r w:rsidRPr="002775FE">
              <w:t>Desig</w:t>
            </w:r>
            <w:r>
              <w:t>n Build – Construction Work Exit 21B</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43CFD8A" w14:textId="77777777" w:rsidR="004068A5" w:rsidRPr="0038431C" w:rsidRDefault="004068A5" w:rsidP="004068A5">
            <w:pPr>
              <w:spacing w:before="40" w:after="40"/>
              <w:jc w:val="center"/>
            </w:pPr>
          </w:p>
        </w:tc>
      </w:tr>
      <w:tr w:rsidR="004068A5" w14:paraId="7466036C"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AC5D848" w14:textId="572F6D8E" w:rsidR="004068A5" w:rsidRPr="001C7F7F" w:rsidRDefault="004355B3" w:rsidP="004068A5">
            <w:pPr>
              <w:spacing w:before="40" w:after="40"/>
              <w:jc w:val="center"/>
              <w:rPr>
                <w:color w:val="808080" w:themeColor="background1" w:themeShade="80"/>
              </w:rPr>
            </w:pPr>
            <w:r>
              <w:rPr>
                <w:color w:val="000000"/>
              </w:rPr>
              <w:t>806.060010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3070FA3" w14:textId="7C2508A9" w:rsidR="004068A5" w:rsidRPr="001C7F7F" w:rsidRDefault="004068A5" w:rsidP="004068A5">
            <w:pPr>
              <w:spacing w:before="60"/>
              <w:rPr>
                <w:color w:val="808080" w:themeColor="background1" w:themeShade="80"/>
              </w:rPr>
            </w:pPr>
            <w:r w:rsidRPr="002775FE">
              <w:t>Desig</w:t>
            </w:r>
            <w:r>
              <w:t>n Build – Construction Work Exit B1</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0EFA3A7" w14:textId="77777777" w:rsidR="004068A5" w:rsidRPr="0038431C" w:rsidRDefault="004068A5" w:rsidP="004068A5">
            <w:pPr>
              <w:spacing w:before="40" w:after="40"/>
              <w:jc w:val="center"/>
            </w:pPr>
          </w:p>
        </w:tc>
      </w:tr>
      <w:tr w:rsidR="004068A5" w14:paraId="088E2AB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89E4A90" w14:textId="5ECC8D8A" w:rsidR="004068A5" w:rsidRPr="001C7F7F" w:rsidRDefault="004355B3" w:rsidP="004068A5">
            <w:pPr>
              <w:spacing w:before="40" w:after="40"/>
              <w:jc w:val="center"/>
              <w:rPr>
                <w:color w:val="808080" w:themeColor="background1" w:themeShade="80"/>
              </w:rPr>
            </w:pPr>
            <w:r>
              <w:rPr>
                <w:color w:val="000000"/>
              </w:rPr>
              <w:t>806.060011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B9F2166" w14:textId="6BF68521" w:rsidR="004068A5" w:rsidRPr="001C7F7F" w:rsidRDefault="004068A5" w:rsidP="004068A5">
            <w:pPr>
              <w:spacing w:before="60"/>
              <w:rPr>
                <w:color w:val="808080" w:themeColor="background1" w:themeShade="80"/>
              </w:rPr>
            </w:pPr>
            <w:r w:rsidRPr="002775FE">
              <w:t>Desig</w:t>
            </w:r>
            <w:r>
              <w:t>n Build – Construction Work Exit B2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2D10A8A" w14:textId="77777777" w:rsidR="004068A5" w:rsidRPr="0038431C" w:rsidRDefault="004068A5" w:rsidP="004068A5">
            <w:pPr>
              <w:spacing w:before="40" w:after="40"/>
              <w:jc w:val="center"/>
              <w:rPr>
                <w:color w:val="808080" w:themeColor="background1" w:themeShade="80"/>
              </w:rPr>
            </w:pPr>
          </w:p>
        </w:tc>
      </w:tr>
      <w:tr w:rsidR="004068A5" w14:paraId="25302BD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109C5D6" w14:textId="53963F4F" w:rsidR="004068A5" w:rsidRPr="001C7F7F" w:rsidRDefault="004355B3" w:rsidP="004068A5">
            <w:pPr>
              <w:spacing w:before="40" w:after="40"/>
              <w:jc w:val="center"/>
              <w:rPr>
                <w:color w:val="808080" w:themeColor="background1" w:themeShade="80"/>
              </w:rPr>
            </w:pPr>
            <w:r>
              <w:rPr>
                <w:color w:val="000000"/>
              </w:rPr>
              <w:t>806.060012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EF77948" w14:textId="518733C8" w:rsidR="004068A5" w:rsidRPr="001C7F7F" w:rsidRDefault="004068A5" w:rsidP="004068A5">
            <w:pPr>
              <w:spacing w:before="60"/>
              <w:rPr>
                <w:color w:val="808080" w:themeColor="background1" w:themeShade="80"/>
              </w:rPr>
            </w:pPr>
            <w:r w:rsidRPr="002775FE">
              <w:t>Desig</w:t>
            </w:r>
            <w:r>
              <w:t>n Build – Construction Work Canaan</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6F4B77D" w14:textId="77777777" w:rsidR="004068A5" w:rsidRPr="0038431C" w:rsidRDefault="004068A5" w:rsidP="004068A5">
            <w:pPr>
              <w:spacing w:before="40" w:after="40"/>
              <w:jc w:val="center"/>
              <w:rPr>
                <w:color w:val="808080" w:themeColor="background1" w:themeShade="80"/>
              </w:rPr>
            </w:pPr>
          </w:p>
        </w:tc>
      </w:tr>
      <w:tr w:rsidR="004068A5" w14:paraId="059D3AF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40E0968" w14:textId="03405058" w:rsidR="004068A5" w:rsidRPr="001C7F7F" w:rsidRDefault="004355B3" w:rsidP="004068A5">
            <w:pPr>
              <w:spacing w:before="40" w:after="40"/>
              <w:jc w:val="center"/>
              <w:rPr>
                <w:color w:val="808080" w:themeColor="background1" w:themeShade="80"/>
              </w:rPr>
            </w:pPr>
            <w:r>
              <w:rPr>
                <w:color w:val="000000"/>
              </w:rPr>
              <w:t>806.060013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98BA6C2" w14:textId="075B0D68" w:rsidR="004068A5" w:rsidRPr="001C7F7F" w:rsidRDefault="004068A5" w:rsidP="004068A5">
            <w:pPr>
              <w:spacing w:before="60"/>
              <w:rPr>
                <w:color w:val="808080" w:themeColor="background1" w:themeShade="80"/>
              </w:rPr>
            </w:pPr>
            <w:r w:rsidRPr="002775FE">
              <w:t>Desig</w:t>
            </w:r>
            <w:r>
              <w:t>n Build – Construction Work Exit 22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D89415C" w14:textId="77777777" w:rsidR="004068A5" w:rsidRPr="0038431C" w:rsidRDefault="004068A5" w:rsidP="004068A5">
            <w:pPr>
              <w:spacing w:before="40" w:after="40"/>
              <w:jc w:val="center"/>
              <w:rPr>
                <w:color w:val="808080" w:themeColor="background1" w:themeShade="80"/>
              </w:rPr>
            </w:pPr>
          </w:p>
        </w:tc>
      </w:tr>
      <w:tr w:rsidR="004068A5" w14:paraId="5F4A55F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9D9562E" w14:textId="03A9F16E" w:rsidR="004068A5" w:rsidRDefault="004355B3" w:rsidP="004068A5">
            <w:pPr>
              <w:spacing w:before="40" w:after="40"/>
              <w:jc w:val="center"/>
              <w:rPr>
                <w:color w:val="000000"/>
              </w:rPr>
            </w:pPr>
            <w:r>
              <w:rPr>
                <w:color w:val="000000"/>
              </w:rPr>
              <w:t>806.060014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1CBD3DD" w14:textId="68C0415B"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38BA51E" w14:textId="77777777" w:rsidR="004068A5" w:rsidRPr="0038431C" w:rsidRDefault="004068A5" w:rsidP="004068A5">
            <w:pPr>
              <w:spacing w:before="40" w:after="40"/>
              <w:jc w:val="center"/>
              <w:rPr>
                <w:color w:val="808080" w:themeColor="background1" w:themeShade="80"/>
              </w:rPr>
            </w:pPr>
          </w:p>
        </w:tc>
      </w:tr>
      <w:tr w:rsidR="004068A5" w14:paraId="15DABEF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BEB0531" w14:textId="6BC83A9E" w:rsidR="004068A5" w:rsidRPr="001C7F7F" w:rsidRDefault="004355B3" w:rsidP="004068A5">
            <w:pPr>
              <w:spacing w:before="40" w:after="40"/>
              <w:jc w:val="center"/>
              <w:rPr>
                <w:color w:val="808080" w:themeColor="background1" w:themeShade="80"/>
              </w:rPr>
            </w:pPr>
            <w:r>
              <w:rPr>
                <w:color w:val="000000"/>
              </w:rPr>
              <w:t>806.060015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2331A3F" w14:textId="36D026B1" w:rsidR="004068A5" w:rsidRPr="001C7F7F" w:rsidRDefault="004068A5" w:rsidP="004068A5">
            <w:pPr>
              <w:spacing w:before="60"/>
              <w:rPr>
                <w:color w:val="808080" w:themeColor="background1" w:themeShade="80"/>
              </w:rPr>
            </w:pPr>
            <w:r w:rsidRPr="002775FE">
              <w:t>Desig</w:t>
            </w:r>
            <w:r>
              <w:t>n Build – Construction Work Interchange 23</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D8296A9" w14:textId="77777777" w:rsidR="004068A5" w:rsidRPr="0038431C" w:rsidRDefault="004068A5" w:rsidP="004068A5">
            <w:pPr>
              <w:spacing w:before="40" w:after="40"/>
              <w:jc w:val="center"/>
              <w:rPr>
                <w:color w:val="808080" w:themeColor="background1" w:themeShade="80"/>
              </w:rPr>
            </w:pPr>
          </w:p>
        </w:tc>
      </w:tr>
      <w:tr w:rsidR="004068A5" w14:paraId="7335E331"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39C3295" w14:textId="24410854" w:rsidR="004068A5" w:rsidRDefault="004355B3" w:rsidP="004068A5">
            <w:pPr>
              <w:spacing w:before="40" w:after="40"/>
              <w:jc w:val="center"/>
              <w:rPr>
                <w:color w:val="000000"/>
              </w:rPr>
            </w:pPr>
            <w:r>
              <w:rPr>
                <w:color w:val="000000"/>
              </w:rPr>
              <w:t>806.060016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A4D6D66" w14:textId="7E0968B3"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76AB1DB" w14:textId="77777777" w:rsidR="004068A5" w:rsidRPr="0038431C" w:rsidRDefault="004068A5" w:rsidP="004068A5">
            <w:pPr>
              <w:spacing w:before="40" w:after="40"/>
              <w:jc w:val="center"/>
              <w:rPr>
                <w:color w:val="808080" w:themeColor="background1" w:themeShade="80"/>
              </w:rPr>
            </w:pPr>
          </w:p>
        </w:tc>
      </w:tr>
      <w:tr w:rsidR="004068A5" w14:paraId="4BA39EB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DB68A1A" w14:textId="03570CF6" w:rsidR="004068A5" w:rsidRPr="001C7F7F" w:rsidRDefault="004355B3" w:rsidP="004068A5">
            <w:pPr>
              <w:spacing w:before="40" w:after="40"/>
              <w:jc w:val="center"/>
              <w:rPr>
                <w:color w:val="808080" w:themeColor="background1" w:themeShade="80"/>
              </w:rPr>
            </w:pPr>
            <w:r>
              <w:rPr>
                <w:color w:val="000000"/>
              </w:rPr>
              <w:t>806.060017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EDCDA18" w14:textId="23EAE165" w:rsidR="004068A5" w:rsidRPr="002775FE" w:rsidRDefault="004068A5" w:rsidP="004068A5">
            <w:pPr>
              <w:spacing w:before="60"/>
            </w:pPr>
            <w:r w:rsidRPr="002775FE">
              <w:t>Desig</w:t>
            </w:r>
            <w:r>
              <w:t>n Build – Construction Work Interchange 24</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9A78B9C" w14:textId="77777777" w:rsidR="004068A5" w:rsidRPr="0038431C" w:rsidRDefault="004068A5" w:rsidP="004068A5">
            <w:pPr>
              <w:spacing w:before="40" w:after="40"/>
              <w:jc w:val="center"/>
              <w:rPr>
                <w:color w:val="808080" w:themeColor="background1" w:themeShade="80"/>
              </w:rPr>
            </w:pPr>
          </w:p>
        </w:tc>
      </w:tr>
      <w:tr w:rsidR="004068A5" w14:paraId="52B7F8C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090584E" w14:textId="7DB29785" w:rsidR="004068A5" w:rsidRDefault="004355B3" w:rsidP="004068A5">
            <w:pPr>
              <w:spacing w:before="40" w:after="40"/>
              <w:jc w:val="center"/>
              <w:rPr>
                <w:color w:val="000000"/>
              </w:rPr>
            </w:pPr>
            <w:r>
              <w:rPr>
                <w:color w:val="000000"/>
              </w:rPr>
              <w:t>806.060018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C989701" w14:textId="56C0DDD1"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4E5E612" w14:textId="77777777" w:rsidR="004068A5" w:rsidRPr="0038431C" w:rsidRDefault="004068A5" w:rsidP="004068A5">
            <w:pPr>
              <w:spacing w:before="40" w:after="40"/>
              <w:jc w:val="center"/>
              <w:rPr>
                <w:color w:val="808080" w:themeColor="background1" w:themeShade="80"/>
              </w:rPr>
            </w:pPr>
          </w:p>
        </w:tc>
      </w:tr>
      <w:tr w:rsidR="004068A5" w14:paraId="067B095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DE573C6" w14:textId="75DD014A" w:rsidR="004068A5" w:rsidRPr="001C7F7F" w:rsidRDefault="004355B3" w:rsidP="004068A5">
            <w:pPr>
              <w:spacing w:before="40" w:after="40"/>
              <w:jc w:val="center"/>
              <w:rPr>
                <w:color w:val="808080" w:themeColor="background1" w:themeShade="80"/>
              </w:rPr>
            </w:pPr>
            <w:r>
              <w:rPr>
                <w:color w:val="000000"/>
              </w:rPr>
              <w:t>806.060019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697273C" w14:textId="6B2EE0CD" w:rsidR="004068A5" w:rsidRPr="002775FE" w:rsidRDefault="004068A5" w:rsidP="004068A5">
            <w:pPr>
              <w:spacing w:before="60"/>
            </w:pPr>
            <w:r w:rsidRPr="002775FE">
              <w:t>Desig</w:t>
            </w:r>
            <w:r>
              <w:t>n Build – Construction Work Interchange 25</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FC8D407" w14:textId="77777777" w:rsidR="004068A5" w:rsidRPr="0038431C" w:rsidRDefault="004068A5" w:rsidP="004068A5">
            <w:pPr>
              <w:spacing w:before="40" w:after="40"/>
              <w:jc w:val="center"/>
              <w:rPr>
                <w:color w:val="808080" w:themeColor="background1" w:themeShade="80"/>
              </w:rPr>
            </w:pPr>
          </w:p>
        </w:tc>
      </w:tr>
      <w:tr w:rsidR="004068A5" w14:paraId="57E0805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668D973" w14:textId="6A15EC5A" w:rsidR="004068A5" w:rsidRDefault="004355B3" w:rsidP="004068A5">
            <w:pPr>
              <w:spacing w:before="40" w:after="40"/>
              <w:jc w:val="center"/>
              <w:rPr>
                <w:color w:val="000000"/>
              </w:rPr>
            </w:pPr>
            <w:r>
              <w:rPr>
                <w:color w:val="000000"/>
              </w:rPr>
              <w:t>806.060020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F6AF09C" w14:textId="68B86634"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49D76B9" w14:textId="77777777" w:rsidR="004068A5" w:rsidRPr="0038431C" w:rsidRDefault="004068A5" w:rsidP="004068A5">
            <w:pPr>
              <w:spacing w:before="40" w:after="40"/>
              <w:jc w:val="center"/>
              <w:rPr>
                <w:color w:val="808080" w:themeColor="background1" w:themeShade="80"/>
              </w:rPr>
            </w:pPr>
          </w:p>
        </w:tc>
      </w:tr>
      <w:tr w:rsidR="004068A5" w14:paraId="45CA683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390D51B" w14:textId="170AF286" w:rsidR="004068A5" w:rsidRPr="001C7F7F" w:rsidRDefault="004355B3" w:rsidP="004068A5">
            <w:pPr>
              <w:spacing w:before="40" w:after="40"/>
              <w:jc w:val="center"/>
              <w:rPr>
                <w:color w:val="808080" w:themeColor="background1" w:themeShade="80"/>
              </w:rPr>
            </w:pPr>
            <w:r>
              <w:rPr>
                <w:color w:val="000000"/>
              </w:rPr>
              <w:t>806.060021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64C3424" w14:textId="4C45A25A" w:rsidR="004068A5" w:rsidRPr="002775FE" w:rsidRDefault="004068A5" w:rsidP="004068A5">
            <w:pPr>
              <w:spacing w:before="60"/>
            </w:pPr>
            <w:r w:rsidRPr="002775FE">
              <w:t>Desig</w:t>
            </w:r>
            <w:r>
              <w:t>n Build – Construction Work Interchange 25A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4791FEB" w14:textId="77777777" w:rsidR="004068A5" w:rsidRPr="0038431C" w:rsidRDefault="004068A5" w:rsidP="004068A5">
            <w:pPr>
              <w:spacing w:before="40" w:after="40"/>
              <w:jc w:val="center"/>
              <w:rPr>
                <w:color w:val="808080" w:themeColor="background1" w:themeShade="80"/>
              </w:rPr>
            </w:pPr>
          </w:p>
        </w:tc>
      </w:tr>
      <w:tr w:rsidR="004068A5" w14:paraId="131B041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F045D0C" w14:textId="7B5653FC" w:rsidR="004068A5" w:rsidRDefault="004355B3" w:rsidP="004068A5">
            <w:pPr>
              <w:spacing w:before="40" w:after="40"/>
              <w:jc w:val="center"/>
              <w:rPr>
                <w:color w:val="000000"/>
              </w:rPr>
            </w:pPr>
            <w:r>
              <w:rPr>
                <w:color w:val="000000"/>
              </w:rPr>
              <w:t>806.060022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5727545" w14:textId="7AF5CD98"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3099EBA" w14:textId="77777777" w:rsidR="004068A5" w:rsidRPr="0038431C" w:rsidRDefault="004068A5" w:rsidP="004068A5">
            <w:pPr>
              <w:spacing w:before="40" w:after="40"/>
              <w:jc w:val="center"/>
              <w:rPr>
                <w:color w:val="808080" w:themeColor="background1" w:themeShade="80"/>
              </w:rPr>
            </w:pPr>
          </w:p>
        </w:tc>
      </w:tr>
      <w:tr w:rsidR="004068A5" w14:paraId="760B4A2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671949" w14:textId="1895B9A4" w:rsidR="004068A5" w:rsidRPr="001C7F7F" w:rsidRDefault="004355B3" w:rsidP="004068A5">
            <w:pPr>
              <w:spacing w:before="40" w:after="40"/>
              <w:jc w:val="center"/>
              <w:rPr>
                <w:color w:val="808080" w:themeColor="background1" w:themeShade="80"/>
              </w:rPr>
            </w:pPr>
            <w:r>
              <w:rPr>
                <w:color w:val="000000"/>
              </w:rPr>
              <w:t>806.060023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841E0B5" w14:textId="769155F2" w:rsidR="004068A5" w:rsidRPr="002775FE" w:rsidRDefault="004068A5" w:rsidP="004068A5">
            <w:pPr>
              <w:spacing w:before="60"/>
            </w:pPr>
            <w:r w:rsidRPr="002775FE">
              <w:t>Desig</w:t>
            </w:r>
            <w:r>
              <w:t>n Build – Construction Work Exit 26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2565BC3" w14:textId="77777777" w:rsidR="004068A5" w:rsidRPr="0038431C" w:rsidRDefault="004068A5" w:rsidP="004068A5">
            <w:pPr>
              <w:spacing w:before="40" w:after="40"/>
              <w:jc w:val="center"/>
              <w:rPr>
                <w:color w:val="808080" w:themeColor="background1" w:themeShade="80"/>
              </w:rPr>
            </w:pPr>
          </w:p>
        </w:tc>
      </w:tr>
      <w:tr w:rsidR="004068A5" w:rsidRPr="0038431C" w14:paraId="26E879D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2595631" w14:textId="52ED33E4" w:rsidR="004068A5" w:rsidRPr="001C7F7F" w:rsidRDefault="004355B3" w:rsidP="004068A5">
            <w:pPr>
              <w:spacing w:before="40" w:after="40"/>
              <w:jc w:val="center"/>
              <w:rPr>
                <w:color w:val="808080" w:themeColor="background1" w:themeShade="80"/>
              </w:rPr>
            </w:pPr>
            <w:r>
              <w:rPr>
                <w:color w:val="000000"/>
              </w:rPr>
              <w:t>806.060024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84C8CDC" w14:textId="46E044E7" w:rsidR="004068A5" w:rsidRPr="00A60329" w:rsidRDefault="004068A5" w:rsidP="004068A5">
            <w:pPr>
              <w:spacing w:before="60"/>
            </w:pPr>
            <w:r w:rsidRPr="00A60329">
              <w:t>Design Build – Construction Work Exit 27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BC4C5E3" w14:textId="77777777" w:rsidR="004068A5" w:rsidRPr="0038431C" w:rsidRDefault="004068A5" w:rsidP="004068A5">
            <w:pPr>
              <w:spacing w:before="40" w:after="40"/>
              <w:jc w:val="center"/>
              <w:rPr>
                <w:color w:val="808080" w:themeColor="background1" w:themeShade="80"/>
              </w:rPr>
            </w:pPr>
          </w:p>
        </w:tc>
      </w:tr>
      <w:tr w:rsidR="004068A5" w:rsidRPr="0038431C" w14:paraId="6D7665DB"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17CC687" w14:textId="581F7C7C" w:rsidR="004068A5" w:rsidRPr="001C7F7F" w:rsidRDefault="004355B3" w:rsidP="004068A5">
            <w:pPr>
              <w:spacing w:before="40" w:after="40"/>
              <w:jc w:val="center"/>
              <w:rPr>
                <w:color w:val="808080" w:themeColor="background1" w:themeShade="80"/>
              </w:rPr>
            </w:pPr>
            <w:r>
              <w:rPr>
                <w:color w:val="000000"/>
              </w:rPr>
              <w:t>806.060025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AD8DE3D" w14:textId="04B13D9A" w:rsidR="004068A5" w:rsidRPr="00A60329" w:rsidRDefault="004068A5" w:rsidP="004068A5">
            <w:pPr>
              <w:spacing w:before="60"/>
            </w:pPr>
            <w:r w:rsidRPr="00A60329">
              <w:t>Design Build – Construction Work Exit 28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CD2C903" w14:textId="77777777" w:rsidR="004068A5" w:rsidRPr="0038431C" w:rsidRDefault="004068A5" w:rsidP="004068A5">
            <w:pPr>
              <w:spacing w:before="40" w:after="40"/>
              <w:jc w:val="center"/>
              <w:rPr>
                <w:color w:val="808080" w:themeColor="background1" w:themeShade="80"/>
              </w:rPr>
            </w:pPr>
          </w:p>
        </w:tc>
      </w:tr>
      <w:tr w:rsidR="004068A5" w:rsidRPr="0038431C" w14:paraId="598B0B5E"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0D302B" w14:textId="5B8CC22D" w:rsidR="004068A5" w:rsidRPr="001C7F7F" w:rsidRDefault="004355B3" w:rsidP="004068A5">
            <w:pPr>
              <w:spacing w:before="40" w:after="40"/>
              <w:jc w:val="center"/>
              <w:rPr>
                <w:color w:val="808080" w:themeColor="background1" w:themeShade="80"/>
              </w:rPr>
            </w:pPr>
            <w:r>
              <w:rPr>
                <w:color w:val="000000"/>
              </w:rPr>
              <w:t>806.060026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EFDC31A" w14:textId="036C46DD" w:rsidR="004068A5" w:rsidRPr="00A60329" w:rsidRDefault="004068A5" w:rsidP="004068A5">
            <w:pPr>
              <w:spacing w:before="60"/>
            </w:pPr>
            <w:r w:rsidRPr="00A60329">
              <w:t>Design Build – Construction Work Exit 29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832A259" w14:textId="77777777" w:rsidR="004068A5" w:rsidRPr="0038431C" w:rsidRDefault="004068A5" w:rsidP="004068A5">
            <w:pPr>
              <w:spacing w:before="40" w:after="40"/>
              <w:jc w:val="center"/>
              <w:rPr>
                <w:color w:val="808080" w:themeColor="background1" w:themeShade="80"/>
              </w:rPr>
            </w:pPr>
          </w:p>
        </w:tc>
      </w:tr>
      <w:tr w:rsidR="004068A5" w:rsidRPr="0038431C" w14:paraId="44337BFB"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AAAA7A0" w14:textId="7C3E0E29" w:rsidR="004068A5" w:rsidRPr="001C7F7F" w:rsidRDefault="004355B3" w:rsidP="004068A5">
            <w:pPr>
              <w:spacing w:before="40" w:after="40"/>
              <w:jc w:val="center"/>
              <w:rPr>
                <w:color w:val="808080" w:themeColor="background1" w:themeShade="80"/>
              </w:rPr>
            </w:pPr>
            <w:r>
              <w:rPr>
                <w:color w:val="000000"/>
              </w:rPr>
              <w:t>806.060027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FED60B2" w14:textId="05A78F3F" w:rsidR="004068A5" w:rsidRPr="00A60329" w:rsidRDefault="004068A5" w:rsidP="004068A5">
            <w:pPr>
              <w:spacing w:before="60"/>
            </w:pPr>
            <w:r w:rsidRPr="00A60329">
              <w:t>Design Build – Construction Work Exit 29A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0A34FA6" w14:textId="77777777" w:rsidR="004068A5" w:rsidRPr="0038431C" w:rsidRDefault="004068A5" w:rsidP="004068A5">
            <w:pPr>
              <w:spacing w:before="40" w:after="40"/>
              <w:jc w:val="center"/>
              <w:rPr>
                <w:color w:val="808080" w:themeColor="background1" w:themeShade="80"/>
              </w:rPr>
            </w:pPr>
          </w:p>
        </w:tc>
      </w:tr>
      <w:tr w:rsidR="004068A5" w14:paraId="05B64141"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A02C5EE" w14:textId="019C5E32" w:rsidR="004068A5" w:rsidRPr="001C7F7F" w:rsidRDefault="004355B3" w:rsidP="004068A5">
            <w:pPr>
              <w:spacing w:before="40" w:after="40"/>
              <w:jc w:val="center"/>
              <w:rPr>
                <w:color w:val="808080" w:themeColor="background1" w:themeShade="80"/>
              </w:rPr>
            </w:pPr>
            <w:r>
              <w:rPr>
                <w:color w:val="000000"/>
              </w:rPr>
              <w:t>806.060028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76FF740" w14:textId="142AD10C" w:rsidR="004068A5" w:rsidRPr="002775FE" w:rsidRDefault="004068A5" w:rsidP="004068A5">
            <w:pPr>
              <w:spacing w:before="60"/>
            </w:pPr>
            <w:r w:rsidRPr="002775FE">
              <w:t>Desig</w:t>
            </w:r>
            <w:r>
              <w:t>n Build – Construction Work Exit 30</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D6D5082" w14:textId="77777777" w:rsidR="004068A5" w:rsidRPr="0038431C" w:rsidRDefault="004068A5" w:rsidP="004068A5">
            <w:pPr>
              <w:spacing w:before="40" w:after="40"/>
              <w:jc w:val="center"/>
              <w:rPr>
                <w:color w:val="808080" w:themeColor="background1" w:themeShade="80"/>
              </w:rPr>
            </w:pPr>
          </w:p>
        </w:tc>
      </w:tr>
      <w:tr w:rsidR="004068A5" w14:paraId="6F38261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C189096" w14:textId="19934202" w:rsidR="004068A5" w:rsidRPr="001C7F7F" w:rsidRDefault="004355B3" w:rsidP="004068A5">
            <w:pPr>
              <w:spacing w:before="40" w:after="40"/>
              <w:jc w:val="center"/>
              <w:rPr>
                <w:color w:val="808080" w:themeColor="background1" w:themeShade="80"/>
              </w:rPr>
            </w:pPr>
            <w:r>
              <w:rPr>
                <w:color w:val="000000"/>
              </w:rPr>
              <w:lastRenderedPageBreak/>
              <w:t>806.060029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56F9858" w14:textId="76818132" w:rsidR="004068A5" w:rsidRPr="002775FE" w:rsidRDefault="004068A5" w:rsidP="004068A5">
            <w:pPr>
              <w:spacing w:before="60"/>
            </w:pPr>
            <w:r w:rsidRPr="002837AE">
              <w:t xml:space="preserve">Design Build – Construction Work </w:t>
            </w:r>
            <w:r>
              <w:t>Exit 31</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534373D" w14:textId="77777777" w:rsidR="004068A5" w:rsidRPr="0038431C" w:rsidRDefault="004068A5" w:rsidP="004068A5">
            <w:pPr>
              <w:spacing w:before="40" w:after="40"/>
              <w:jc w:val="center"/>
              <w:rPr>
                <w:color w:val="808080" w:themeColor="background1" w:themeShade="80"/>
              </w:rPr>
            </w:pPr>
          </w:p>
        </w:tc>
      </w:tr>
      <w:tr w:rsidR="004068A5" w14:paraId="2A9F18E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D3C5B95" w14:textId="5D2E0A7B" w:rsidR="004068A5" w:rsidRPr="001C7F7F" w:rsidRDefault="004355B3" w:rsidP="004068A5">
            <w:pPr>
              <w:spacing w:before="40" w:after="40"/>
              <w:jc w:val="center"/>
              <w:rPr>
                <w:color w:val="808080" w:themeColor="background1" w:themeShade="80"/>
              </w:rPr>
            </w:pPr>
            <w:r>
              <w:rPr>
                <w:color w:val="000000"/>
              </w:rPr>
              <w:t>806.060030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F9254A5" w14:textId="5F41640D" w:rsidR="004068A5" w:rsidRPr="002775FE" w:rsidRDefault="004068A5" w:rsidP="004068A5">
            <w:pPr>
              <w:spacing w:before="60"/>
            </w:pPr>
            <w:r w:rsidRPr="002837AE">
              <w:t xml:space="preserve">Design Build – Construction Work </w:t>
            </w:r>
            <w:r>
              <w:t>Exit 32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BC61EF9" w14:textId="77777777" w:rsidR="004068A5" w:rsidRPr="0038431C" w:rsidRDefault="004068A5" w:rsidP="004068A5">
            <w:pPr>
              <w:spacing w:before="40" w:after="40"/>
              <w:jc w:val="center"/>
              <w:rPr>
                <w:color w:val="808080" w:themeColor="background1" w:themeShade="80"/>
              </w:rPr>
            </w:pPr>
          </w:p>
        </w:tc>
      </w:tr>
      <w:tr w:rsidR="004068A5" w14:paraId="04A1B83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9F5915C" w14:textId="2F96325E" w:rsidR="004068A5" w:rsidRPr="001C7F7F" w:rsidRDefault="004355B3" w:rsidP="004068A5">
            <w:pPr>
              <w:spacing w:before="40" w:after="40"/>
              <w:jc w:val="center"/>
              <w:rPr>
                <w:color w:val="808080" w:themeColor="background1" w:themeShade="80"/>
              </w:rPr>
            </w:pPr>
            <w:r>
              <w:rPr>
                <w:color w:val="000000"/>
              </w:rPr>
              <w:t>806.060031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CD66251" w14:textId="73011365" w:rsidR="004068A5" w:rsidRPr="002775FE" w:rsidRDefault="004068A5" w:rsidP="004068A5">
            <w:pPr>
              <w:spacing w:before="60"/>
            </w:pPr>
            <w:r w:rsidRPr="002837AE">
              <w:t xml:space="preserve">Design Build – Construction Work </w:t>
            </w:r>
            <w:r>
              <w:t>Exit 33</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786ACD7" w14:textId="77777777" w:rsidR="004068A5" w:rsidRPr="0038431C" w:rsidRDefault="004068A5" w:rsidP="004068A5">
            <w:pPr>
              <w:spacing w:before="40" w:after="40"/>
              <w:jc w:val="center"/>
              <w:rPr>
                <w:color w:val="808080" w:themeColor="background1" w:themeShade="80"/>
              </w:rPr>
            </w:pPr>
          </w:p>
        </w:tc>
      </w:tr>
      <w:tr w:rsidR="004068A5" w14:paraId="7CC7FDE6"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DAA9A96" w14:textId="5F6A379E" w:rsidR="004068A5" w:rsidRPr="001C7F7F" w:rsidRDefault="004355B3" w:rsidP="004068A5">
            <w:pPr>
              <w:spacing w:before="40" w:after="40"/>
              <w:jc w:val="center"/>
              <w:rPr>
                <w:color w:val="808080" w:themeColor="background1" w:themeShade="80"/>
              </w:rPr>
            </w:pPr>
            <w:r>
              <w:rPr>
                <w:color w:val="000000"/>
              </w:rPr>
              <w:t>806.060032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4F9170D" w14:textId="075FE23F" w:rsidR="004068A5" w:rsidRPr="002775FE" w:rsidRDefault="004068A5" w:rsidP="004068A5">
            <w:pPr>
              <w:spacing w:before="60"/>
            </w:pPr>
            <w:r w:rsidRPr="002837AE">
              <w:t xml:space="preserve">Design Build – Construction Work </w:t>
            </w:r>
            <w:r>
              <w:t>Exit 34</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2F64529" w14:textId="77777777" w:rsidR="004068A5" w:rsidRPr="0038431C" w:rsidRDefault="004068A5" w:rsidP="004068A5">
            <w:pPr>
              <w:spacing w:before="40" w:after="40"/>
              <w:jc w:val="center"/>
              <w:rPr>
                <w:color w:val="808080" w:themeColor="background1" w:themeShade="80"/>
              </w:rPr>
            </w:pPr>
          </w:p>
        </w:tc>
      </w:tr>
      <w:tr w:rsidR="004068A5" w14:paraId="409AA196"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2B0DB34F" w14:textId="075BB799" w:rsidR="004068A5" w:rsidRDefault="004355B3" w:rsidP="004068A5">
            <w:pPr>
              <w:spacing w:before="40" w:after="40"/>
              <w:jc w:val="center"/>
              <w:rPr>
                <w:color w:val="000000"/>
              </w:rPr>
            </w:pPr>
            <w:r>
              <w:rPr>
                <w:color w:val="000000"/>
              </w:rPr>
              <w:t>806.060033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7A49C90" w14:textId="079E4E77"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117295D" w14:textId="77777777" w:rsidR="004068A5" w:rsidRPr="0038431C" w:rsidRDefault="004068A5" w:rsidP="004068A5">
            <w:pPr>
              <w:spacing w:before="40" w:after="40"/>
              <w:jc w:val="center"/>
              <w:rPr>
                <w:color w:val="808080" w:themeColor="background1" w:themeShade="80"/>
              </w:rPr>
            </w:pPr>
          </w:p>
        </w:tc>
      </w:tr>
      <w:tr w:rsidR="004068A5" w14:paraId="7A4E75B8"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273BF5" w14:textId="50A85CDB" w:rsidR="004068A5" w:rsidRPr="001C7F7F" w:rsidRDefault="004355B3" w:rsidP="004068A5">
            <w:pPr>
              <w:spacing w:before="40" w:after="40"/>
              <w:jc w:val="center"/>
              <w:rPr>
                <w:color w:val="808080" w:themeColor="background1" w:themeShade="80"/>
              </w:rPr>
            </w:pPr>
            <w:r>
              <w:rPr>
                <w:color w:val="000000"/>
              </w:rPr>
              <w:t>806.060034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6340AA2" w14:textId="060BF886" w:rsidR="004068A5" w:rsidRPr="002775FE" w:rsidRDefault="004068A5" w:rsidP="004068A5">
            <w:pPr>
              <w:spacing w:before="60"/>
            </w:pPr>
            <w:r w:rsidRPr="002837AE">
              <w:t xml:space="preserve">Design Build – Construction Work </w:t>
            </w:r>
            <w:r>
              <w:t>Interchange 34A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588C084" w14:textId="77777777" w:rsidR="004068A5" w:rsidRPr="0038431C" w:rsidRDefault="004068A5" w:rsidP="004068A5">
            <w:pPr>
              <w:spacing w:before="40" w:after="40"/>
              <w:jc w:val="center"/>
              <w:rPr>
                <w:color w:val="808080" w:themeColor="background1" w:themeShade="80"/>
              </w:rPr>
            </w:pPr>
          </w:p>
        </w:tc>
      </w:tr>
      <w:tr w:rsidR="004068A5" w14:paraId="4DDC57E9"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D8CDD1E" w14:textId="17CAAB51" w:rsidR="004068A5" w:rsidRDefault="004355B3" w:rsidP="004068A5">
            <w:pPr>
              <w:spacing w:before="40" w:after="40"/>
              <w:jc w:val="center"/>
              <w:rPr>
                <w:color w:val="000000"/>
              </w:rPr>
            </w:pPr>
            <w:r>
              <w:rPr>
                <w:color w:val="000000"/>
              </w:rPr>
              <w:t>806.060035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00BA568" w14:textId="6269EEBC"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9D57AFF" w14:textId="77777777" w:rsidR="004068A5" w:rsidRPr="0038431C" w:rsidRDefault="004068A5" w:rsidP="004068A5">
            <w:pPr>
              <w:spacing w:before="40" w:after="40"/>
              <w:jc w:val="center"/>
              <w:rPr>
                <w:color w:val="808080" w:themeColor="background1" w:themeShade="80"/>
              </w:rPr>
            </w:pPr>
          </w:p>
        </w:tc>
      </w:tr>
      <w:tr w:rsidR="004068A5" w14:paraId="685CE9FC"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F7C2958" w14:textId="193F7F00" w:rsidR="004068A5" w:rsidRPr="001C7F7F" w:rsidRDefault="004355B3" w:rsidP="004068A5">
            <w:pPr>
              <w:spacing w:before="40" w:after="40"/>
              <w:jc w:val="center"/>
              <w:rPr>
                <w:color w:val="808080" w:themeColor="background1" w:themeShade="80"/>
              </w:rPr>
            </w:pPr>
            <w:r>
              <w:rPr>
                <w:color w:val="000000"/>
              </w:rPr>
              <w:t>806.060036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94B2475" w14:textId="12E3B6B9" w:rsidR="004068A5" w:rsidRPr="002775FE" w:rsidRDefault="004068A5" w:rsidP="004068A5">
            <w:pPr>
              <w:spacing w:before="60"/>
            </w:pPr>
            <w:r w:rsidRPr="002837AE">
              <w:t xml:space="preserve">Design Build – Construction Work </w:t>
            </w:r>
            <w:r>
              <w:t>Special Exit 35</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2C2705A" w14:textId="77777777" w:rsidR="004068A5" w:rsidRPr="0038431C" w:rsidRDefault="004068A5" w:rsidP="004068A5">
            <w:pPr>
              <w:spacing w:before="40" w:after="40"/>
              <w:jc w:val="center"/>
              <w:rPr>
                <w:color w:val="808080" w:themeColor="background1" w:themeShade="80"/>
              </w:rPr>
            </w:pPr>
          </w:p>
        </w:tc>
      </w:tr>
      <w:tr w:rsidR="004068A5" w14:paraId="2EC5A94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2892B46" w14:textId="1282C456" w:rsidR="004068A5" w:rsidRDefault="004355B3" w:rsidP="004068A5">
            <w:pPr>
              <w:spacing w:before="40" w:after="40"/>
              <w:jc w:val="center"/>
              <w:rPr>
                <w:color w:val="000000"/>
              </w:rPr>
            </w:pPr>
            <w:r>
              <w:rPr>
                <w:color w:val="000000"/>
              </w:rPr>
              <w:t>806.060037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34DDE24" w14:textId="25BBC250"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D4FF061" w14:textId="77777777" w:rsidR="004068A5" w:rsidRPr="0038431C" w:rsidRDefault="004068A5" w:rsidP="004068A5">
            <w:pPr>
              <w:spacing w:before="40" w:after="40"/>
              <w:jc w:val="center"/>
              <w:rPr>
                <w:color w:val="808080" w:themeColor="background1" w:themeShade="80"/>
              </w:rPr>
            </w:pPr>
          </w:p>
        </w:tc>
      </w:tr>
      <w:tr w:rsidR="004068A5" w14:paraId="680664F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7F2E8AC" w14:textId="1FB76240" w:rsidR="004068A5" w:rsidRPr="001C7F7F" w:rsidRDefault="004355B3" w:rsidP="004068A5">
            <w:pPr>
              <w:spacing w:before="40" w:after="40"/>
              <w:jc w:val="center"/>
              <w:rPr>
                <w:color w:val="808080" w:themeColor="background1" w:themeShade="80"/>
              </w:rPr>
            </w:pPr>
            <w:r>
              <w:rPr>
                <w:color w:val="000000"/>
              </w:rPr>
              <w:t>806.060038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CD50672" w14:textId="78C3DB91" w:rsidR="004068A5" w:rsidRPr="002775FE" w:rsidRDefault="004068A5" w:rsidP="004068A5">
            <w:pPr>
              <w:spacing w:before="60"/>
            </w:pPr>
            <w:r w:rsidRPr="002837AE">
              <w:t xml:space="preserve">Design Build – Construction Work </w:t>
            </w:r>
            <w:r>
              <w:t>Interchange 36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36515E9" w14:textId="77777777" w:rsidR="004068A5" w:rsidRPr="0038431C" w:rsidRDefault="004068A5" w:rsidP="004068A5">
            <w:pPr>
              <w:spacing w:before="40" w:after="40"/>
              <w:jc w:val="center"/>
              <w:rPr>
                <w:color w:val="808080" w:themeColor="background1" w:themeShade="80"/>
              </w:rPr>
            </w:pPr>
          </w:p>
        </w:tc>
      </w:tr>
      <w:tr w:rsidR="004068A5" w14:paraId="3C71427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7998331" w14:textId="106862AC" w:rsidR="004068A5" w:rsidRDefault="004355B3" w:rsidP="004068A5">
            <w:pPr>
              <w:spacing w:before="40" w:after="40"/>
              <w:jc w:val="center"/>
              <w:rPr>
                <w:color w:val="000000"/>
              </w:rPr>
            </w:pPr>
            <w:r>
              <w:rPr>
                <w:color w:val="000000"/>
              </w:rPr>
              <w:t>806.060039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74AD5FA" w14:textId="1BA4847C"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CFFCD3C" w14:textId="77777777" w:rsidR="004068A5" w:rsidRPr="0038431C" w:rsidRDefault="004068A5" w:rsidP="004068A5">
            <w:pPr>
              <w:spacing w:before="40" w:after="40"/>
              <w:jc w:val="center"/>
              <w:rPr>
                <w:color w:val="808080" w:themeColor="background1" w:themeShade="80"/>
              </w:rPr>
            </w:pPr>
          </w:p>
        </w:tc>
      </w:tr>
      <w:tr w:rsidR="004068A5" w14:paraId="58EDFDB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0C280FB" w14:textId="28FE05F5" w:rsidR="004068A5" w:rsidRPr="001C7F7F" w:rsidRDefault="004355B3" w:rsidP="004068A5">
            <w:pPr>
              <w:spacing w:before="40" w:after="40"/>
              <w:jc w:val="center"/>
              <w:rPr>
                <w:color w:val="808080" w:themeColor="background1" w:themeShade="80"/>
              </w:rPr>
            </w:pPr>
            <w:r>
              <w:rPr>
                <w:color w:val="000000"/>
              </w:rPr>
              <w:t>806.060040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0DAFBBF" w14:textId="5B18AE03" w:rsidR="004068A5" w:rsidRPr="002837AE" w:rsidRDefault="004068A5" w:rsidP="004068A5">
            <w:pPr>
              <w:spacing w:before="60"/>
            </w:pPr>
            <w:r w:rsidRPr="00F427CF">
              <w:t xml:space="preserve">Design Build – Construction Work </w:t>
            </w:r>
            <w:r>
              <w:t>Exit 37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BF88AB5" w14:textId="77777777" w:rsidR="004068A5" w:rsidRPr="0038431C" w:rsidRDefault="004068A5" w:rsidP="004068A5">
            <w:pPr>
              <w:spacing w:before="40" w:after="40"/>
              <w:jc w:val="center"/>
              <w:rPr>
                <w:color w:val="808080" w:themeColor="background1" w:themeShade="80"/>
              </w:rPr>
            </w:pPr>
          </w:p>
        </w:tc>
      </w:tr>
      <w:tr w:rsidR="004068A5" w14:paraId="3067E239"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574466C" w14:textId="05187489" w:rsidR="004068A5" w:rsidRPr="001C7F7F" w:rsidRDefault="004355B3" w:rsidP="004068A5">
            <w:pPr>
              <w:spacing w:before="40" w:after="40"/>
              <w:jc w:val="center"/>
              <w:rPr>
                <w:color w:val="808080" w:themeColor="background1" w:themeShade="80"/>
              </w:rPr>
            </w:pPr>
            <w:r>
              <w:rPr>
                <w:color w:val="000000"/>
              </w:rPr>
              <w:t>806.060041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8BE4C4B" w14:textId="309CCF17" w:rsidR="004068A5" w:rsidRPr="002837AE" w:rsidRDefault="004068A5" w:rsidP="004068A5">
            <w:pPr>
              <w:spacing w:before="60"/>
            </w:pPr>
            <w:r w:rsidRPr="00F427CF">
              <w:t xml:space="preserve">Design Build – Construction Work </w:t>
            </w:r>
            <w:r>
              <w:t>Exit 38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7818F6C" w14:textId="77777777" w:rsidR="004068A5" w:rsidRPr="0038431C" w:rsidRDefault="004068A5" w:rsidP="004068A5">
            <w:pPr>
              <w:spacing w:before="40" w:after="40"/>
              <w:jc w:val="center"/>
              <w:rPr>
                <w:color w:val="808080" w:themeColor="background1" w:themeShade="80"/>
              </w:rPr>
            </w:pPr>
          </w:p>
        </w:tc>
      </w:tr>
      <w:tr w:rsidR="004068A5" w14:paraId="490B6D4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969B808" w14:textId="009B453F" w:rsidR="004068A5" w:rsidRDefault="004355B3" w:rsidP="004068A5">
            <w:pPr>
              <w:spacing w:before="40" w:after="40"/>
              <w:jc w:val="center"/>
              <w:rPr>
                <w:color w:val="000000"/>
              </w:rPr>
            </w:pPr>
            <w:r>
              <w:rPr>
                <w:color w:val="000000"/>
              </w:rPr>
              <w:t>806.060042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7C5EA97" w14:textId="493C0D05"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EC57AF9" w14:textId="77777777" w:rsidR="004068A5" w:rsidRPr="0038431C" w:rsidRDefault="004068A5" w:rsidP="004068A5">
            <w:pPr>
              <w:spacing w:before="40" w:after="40"/>
              <w:jc w:val="center"/>
              <w:rPr>
                <w:color w:val="808080" w:themeColor="background1" w:themeShade="80"/>
              </w:rPr>
            </w:pPr>
          </w:p>
        </w:tc>
      </w:tr>
      <w:tr w:rsidR="004068A5" w14:paraId="0EE7733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7ECA9EB" w14:textId="6727D546" w:rsidR="004068A5" w:rsidRPr="001C7F7F" w:rsidRDefault="004355B3" w:rsidP="004068A5">
            <w:pPr>
              <w:spacing w:before="40" w:after="40"/>
              <w:jc w:val="center"/>
              <w:rPr>
                <w:color w:val="808080" w:themeColor="background1" w:themeShade="80"/>
              </w:rPr>
            </w:pPr>
            <w:r>
              <w:rPr>
                <w:color w:val="000000"/>
              </w:rPr>
              <w:t>806.060043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D3F6056" w14:textId="4D362C6F" w:rsidR="004068A5" w:rsidRPr="002837AE" w:rsidRDefault="004068A5" w:rsidP="004068A5">
            <w:pPr>
              <w:spacing w:before="60"/>
            </w:pPr>
            <w:r w:rsidRPr="00F427CF">
              <w:t xml:space="preserve">Design Build – Construction Work </w:t>
            </w:r>
            <w:r>
              <w:t>Exit 39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35F6D0D" w14:textId="77777777" w:rsidR="004068A5" w:rsidRPr="0038431C" w:rsidRDefault="004068A5" w:rsidP="004068A5">
            <w:pPr>
              <w:spacing w:before="40" w:after="40"/>
              <w:jc w:val="center"/>
              <w:rPr>
                <w:color w:val="808080" w:themeColor="background1" w:themeShade="80"/>
              </w:rPr>
            </w:pPr>
          </w:p>
        </w:tc>
      </w:tr>
      <w:tr w:rsidR="004068A5" w14:paraId="10FDBB06"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38F1AF3" w14:textId="2306BC4D" w:rsidR="004068A5" w:rsidRDefault="004355B3" w:rsidP="004068A5">
            <w:pPr>
              <w:spacing w:before="40" w:after="40"/>
              <w:jc w:val="center"/>
              <w:rPr>
                <w:color w:val="000000"/>
              </w:rPr>
            </w:pPr>
            <w:r>
              <w:rPr>
                <w:color w:val="000000"/>
              </w:rPr>
              <w:t>806.060044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4099214" w14:textId="3D89E87C"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E35CCC7" w14:textId="77777777" w:rsidR="004068A5" w:rsidRPr="0038431C" w:rsidRDefault="004068A5" w:rsidP="004068A5">
            <w:pPr>
              <w:spacing w:before="40" w:after="40"/>
              <w:jc w:val="center"/>
              <w:rPr>
                <w:color w:val="808080" w:themeColor="background1" w:themeShade="80"/>
              </w:rPr>
            </w:pPr>
          </w:p>
        </w:tc>
      </w:tr>
      <w:tr w:rsidR="004068A5" w14:paraId="3C777A98"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8AAF727" w14:textId="670070DF" w:rsidR="004068A5" w:rsidRPr="001C7F7F" w:rsidRDefault="004355B3" w:rsidP="004068A5">
            <w:pPr>
              <w:spacing w:before="40" w:after="40"/>
              <w:jc w:val="center"/>
              <w:rPr>
                <w:color w:val="808080" w:themeColor="background1" w:themeShade="80"/>
              </w:rPr>
            </w:pPr>
            <w:r>
              <w:rPr>
                <w:color w:val="000000"/>
              </w:rPr>
              <w:t>806.060045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1D85BC6" w14:textId="11F8D64A" w:rsidR="004068A5" w:rsidRPr="002837AE" w:rsidRDefault="004068A5" w:rsidP="004068A5">
            <w:pPr>
              <w:spacing w:before="60"/>
            </w:pPr>
            <w:r w:rsidRPr="00F427CF">
              <w:t xml:space="preserve">Design Build – Construction Work </w:t>
            </w:r>
            <w:r>
              <w:t>Exit 40</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4459525" w14:textId="77777777" w:rsidR="004068A5" w:rsidRPr="0038431C" w:rsidRDefault="004068A5" w:rsidP="004068A5">
            <w:pPr>
              <w:spacing w:before="40" w:after="40"/>
              <w:jc w:val="center"/>
              <w:rPr>
                <w:color w:val="808080" w:themeColor="background1" w:themeShade="80"/>
              </w:rPr>
            </w:pPr>
          </w:p>
        </w:tc>
      </w:tr>
      <w:tr w:rsidR="004068A5" w14:paraId="75029E6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31F5F03" w14:textId="09B26D4A" w:rsidR="004068A5" w:rsidRPr="001C7F7F" w:rsidRDefault="004355B3" w:rsidP="004068A5">
            <w:pPr>
              <w:spacing w:before="40" w:after="40"/>
              <w:jc w:val="center"/>
              <w:rPr>
                <w:color w:val="808080" w:themeColor="background1" w:themeShade="80"/>
              </w:rPr>
            </w:pPr>
            <w:r>
              <w:rPr>
                <w:color w:val="000000"/>
              </w:rPr>
              <w:t>806.060046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58CC118" w14:textId="6A897CE8" w:rsidR="004068A5" w:rsidRPr="002837AE" w:rsidRDefault="004068A5" w:rsidP="004068A5">
            <w:pPr>
              <w:spacing w:before="60"/>
            </w:pPr>
            <w:r w:rsidRPr="00F427CF">
              <w:t xml:space="preserve">Design Build – Construction Work </w:t>
            </w:r>
            <w:r>
              <w:t>Exit 41</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3D888BE" w14:textId="77777777" w:rsidR="004068A5" w:rsidRPr="0038431C" w:rsidRDefault="004068A5" w:rsidP="004068A5">
            <w:pPr>
              <w:spacing w:before="40" w:after="40"/>
              <w:jc w:val="center"/>
              <w:rPr>
                <w:color w:val="808080" w:themeColor="background1" w:themeShade="80"/>
              </w:rPr>
            </w:pPr>
          </w:p>
        </w:tc>
      </w:tr>
      <w:tr w:rsidR="004068A5" w14:paraId="78B96A6B"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2E56D68" w14:textId="7405897B" w:rsidR="004068A5" w:rsidRPr="001C7F7F" w:rsidRDefault="004355B3" w:rsidP="004068A5">
            <w:pPr>
              <w:spacing w:before="40" w:after="40"/>
              <w:jc w:val="center"/>
              <w:rPr>
                <w:color w:val="808080" w:themeColor="background1" w:themeShade="80"/>
              </w:rPr>
            </w:pPr>
            <w:r>
              <w:rPr>
                <w:color w:val="000000"/>
              </w:rPr>
              <w:t>806.060047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6A2FF53" w14:textId="4F4A1761" w:rsidR="004068A5" w:rsidRPr="002837AE" w:rsidRDefault="004068A5" w:rsidP="004068A5">
            <w:pPr>
              <w:spacing w:before="60"/>
            </w:pPr>
            <w:r w:rsidRPr="00F427CF">
              <w:t xml:space="preserve">Design Build – Construction Work </w:t>
            </w:r>
            <w:r>
              <w:t>Exit 42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62A1D78" w14:textId="77777777" w:rsidR="004068A5" w:rsidRPr="0038431C" w:rsidRDefault="004068A5" w:rsidP="004068A5">
            <w:pPr>
              <w:spacing w:before="40" w:after="40"/>
              <w:jc w:val="center"/>
              <w:rPr>
                <w:color w:val="808080" w:themeColor="background1" w:themeShade="80"/>
              </w:rPr>
            </w:pPr>
          </w:p>
        </w:tc>
      </w:tr>
      <w:tr w:rsidR="004068A5" w14:paraId="16A9980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7944268" w14:textId="102DC776" w:rsidR="004068A5" w:rsidRPr="001C7F7F" w:rsidRDefault="004355B3" w:rsidP="004068A5">
            <w:pPr>
              <w:spacing w:before="40" w:after="40"/>
              <w:jc w:val="center"/>
              <w:rPr>
                <w:color w:val="808080" w:themeColor="background1" w:themeShade="80"/>
              </w:rPr>
            </w:pPr>
            <w:r>
              <w:rPr>
                <w:color w:val="000000"/>
              </w:rPr>
              <w:t>806.060048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DC4789A" w14:textId="3CE97941" w:rsidR="004068A5" w:rsidRPr="002837AE" w:rsidRDefault="004068A5" w:rsidP="004068A5">
            <w:pPr>
              <w:spacing w:before="60"/>
            </w:pPr>
            <w:r w:rsidRPr="00F427CF">
              <w:t xml:space="preserve">Design Build – Construction Work </w:t>
            </w:r>
            <w:r>
              <w:t>Exit 43</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553B092" w14:textId="77777777" w:rsidR="004068A5" w:rsidRPr="0038431C" w:rsidRDefault="004068A5" w:rsidP="004068A5">
            <w:pPr>
              <w:spacing w:before="40" w:after="40"/>
              <w:jc w:val="center"/>
              <w:rPr>
                <w:color w:val="808080" w:themeColor="background1" w:themeShade="80"/>
              </w:rPr>
            </w:pPr>
          </w:p>
        </w:tc>
      </w:tr>
      <w:tr w:rsidR="004068A5" w14:paraId="500E8F6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85CE69F" w14:textId="704EBF72" w:rsidR="004068A5" w:rsidRDefault="004355B3" w:rsidP="004068A5">
            <w:pPr>
              <w:spacing w:before="40" w:after="40"/>
              <w:jc w:val="center"/>
              <w:rPr>
                <w:color w:val="000000"/>
              </w:rPr>
            </w:pPr>
            <w:r>
              <w:rPr>
                <w:color w:val="000000"/>
              </w:rPr>
              <w:t>806.060049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F084BA2" w14:textId="1032CDFA"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C4A78F0" w14:textId="77777777" w:rsidR="004068A5" w:rsidRPr="0038431C" w:rsidRDefault="004068A5" w:rsidP="004068A5">
            <w:pPr>
              <w:spacing w:before="40" w:after="40"/>
              <w:jc w:val="center"/>
              <w:rPr>
                <w:color w:val="808080" w:themeColor="background1" w:themeShade="80"/>
              </w:rPr>
            </w:pPr>
          </w:p>
        </w:tc>
      </w:tr>
      <w:tr w:rsidR="004068A5" w14:paraId="0CBBE93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FDC126A" w14:textId="3B365B63" w:rsidR="004068A5" w:rsidRPr="001C7F7F" w:rsidRDefault="004355B3" w:rsidP="004068A5">
            <w:pPr>
              <w:spacing w:before="40" w:after="40"/>
              <w:jc w:val="center"/>
              <w:rPr>
                <w:color w:val="808080" w:themeColor="background1" w:themeShade="80"/>
              </w:rPr>
            </w:pPr>
            <w:r>
              <w:rPr>
                <w:color w:val="000000"/>
              </w:rPr>
              <w:t>806.060050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8BB59D3" w14:textId="7B276713" w:rsidR="004068A5" w:rsidRPr="002837AE" w:rsidRDefault="004068A5" w:rsidP="004068A5">
            <w:pPr>
              <w:spacing w:before="60"/>
            </w:pPr>
            <w:r w:rsidRPr="00F427CF">
              <w:t xml:space="preserve">Design Build – Construction Work </w:t>
            </w:r>
            <w:r>
              <w:t>Interchange 44</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671F473" w14:textId="77777777" w:rsidR="004068A5" w:rsidRPr="0038431C" w:rsidRDefault="004068A5" w:rsidP="004068A5">
            <w:pPr>
              <w:spacing w:before="40" w:after="40"/>
              <w:jc w:val="center"/>
              <w:rPr>
                <w:color w:val="808080" w:themeColor="background1" w:themeShade="80"/>
              </w:rPr>
            </w:pPr>
          </w:p>
        </w:tc>
      </w:tr>
      <w:tr w:rsidR="004068A5" w14:paraId="1A768CC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9B4EB8A" w14:textId="69D7C1C9" w:rsidR="004068A5" w:rsidRDefault="004355B3" w:rsidP="004068A5">
            <w:pPr>
              <w:spacing w:before="40" w:after="40"/>
              <w:jc w:val="center"/>
              <w:rPr>
                <w:color w:val="000000"/>
              </w:rPr>
            </w:pPr>
            <w:r>
              <w:rPr>
                <w:color w:val="000000"/>
              </w:rPr>
              <w:t>806.060051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CBCFBF5" w14:textId="703E4C46"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91A8BEB" w14:textId="77777777" w:rsidR="004068A5" w:rsidRPr="0038431C" w:rsidRDefault="004068A5" w:rsidP="004068A5">
            <w:pPr>
              <w:spacing w:before="40" w:after="40"/>
              <w:jc w:val="center"/>
              <w:rPr>
                <w:color w:val="808080" w:themeColor="background1" w:themeShade="80"/>
              </w:rPr>
            </w:pPr>
          </w:p>
        </w:tc>
      </w:tr>
      <w:tr w:rsidR="004068A5" w14:paraId="5EEF3D6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2BC104B" w14:textId="04A97EF0" w:rsidR="004068A5" w:rsidRPr="001C7F7F" w:rsidRDefault="004355B3" w:rsidP="004068A5">
            <w:pPr>
              <w:spacing w:before="40" w:after="40"/>
              <w:jc w:val="center"/>
              <w:rPr>
                <w:color w:val="808080" w:themeColor="background1" w:themeShade="80"/>
              </w:rPr>
            </w:pPr>
            <w:r>
              <w:rPr>
                <w:color w:val="000000"/>
              </w:rPr>
              <w:t>806.060052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3C9F339" w14:textId="0336D299" w:rsidR="004068A5" w:rsidRPr="002837AE" w:rsidRDefault="004068A5" w:rsidP="004068A5">
            <w:pPr>
              <w:spacing w:before="60"/>
            </w:pPr>
            <w:r w:rsidRPr="00F427CF">
              <w:t xml:space="preserve">Design Build – Construction Work </w:t>
            </w:r>
            <w:r>
              <w:t>Interchange 45</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584B3B6" w14:textId="77777777" w:rsidR="004068A5" w:rsidRPr="0038431C" w:rsidRDefault="004068A5" w:rsidP="004068A5">
            <w:pPr>
              <w:spacing w:before="40" w:after="40"/>
              <w:jc w:val="center"/>
              <w:rPr>
                <w:color w:val="808080" w:themeColor="background1" w:themeShade="80"/>
              </w:rPr>
            </w:pPr>
          </w:p>
        </w:tc>
      </w:tr>
      <w:tr w:rsidR="004068A5" w14:paraId="66F7F98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FFF11F5" w14:textId="3645038D" w:rsidR="004068A5" w:rsidRDefault="004355B3" w:rsidP="004068A5">
            <w:pPr>
              <w:spacing w:before="40" w:after="40"/>
              <w:jc w:val="center"/>
              <w:rPr>
                <w:color w:val="000000"/>
              </w:rPr>
            </w:pPr>
            <w:r>
              <w:rPr>
                <w:color w:val="000000"/>
              </w:rPr>
              <w:t>806.060053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760D90B" w14:textId="1C7BA7E9"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9734A58" w14:textId="77777777" w:rsidR="004068A5" w:rsidRPr="0038431C" w:rsidRDefault="004068A5" w:rsidP="004068A5">
            <w:pPr>
              <w:spacing w:before="40" w:after="40"/>
              <w:jc w:val="center"/>
              <w:rPr>
                <w:color w:val="808080" w:themeColor="background1" w:themeShade="80"/>
              </w:rPr>
            </w:pPr>
          </w:p>
        </w:tc>
      </w:tr>
      <w:tr w:rsidR="004068A5" w14:paraId="58AA8EF8"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45D79B2" w14:textId="21A8A4AF" w:rsidR="004068A5" w:rsidRPr="001C7F7F" w:rsidRDefault="004355B3" w:rsidP="004068A5">
            <w:pPr>
              <w:spacing w:before="40" w:after="40"/>
              <w:jc w:val="center"/>
              <w:rPr>
                <w:color w:val="808080" w:themeColor="background1" w:themeShade="80"/>
              </w:rPr>
            </w:pPr>
            <w:r>
              <w:rPr>
                <w:color w:val="000000"/>
              </w:rPr>
              <w:t>806.060054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1127835" w14:textId="35D5C226" w:rsidR="004068A5" w:rsidRPr="00F427CF" w:rsidRDefault="004068A5" w:rsidP="004068A5">
            <w:pPr>
              <w:spacing w:before="60"/>
            </w:pPr>
            <w:r w:rsidRPr="00F427CF">
              <w:t xml:space="preserve">Design Build – Construction Work </w:t>
            </w:r>
            <w:r>
              <w:t>Interchange 46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C9A5B3A" w14:textId="77777777" w:rsidR="004068A5" w:rsidRPr="0038431C" w:rsidRDefault="004068A5" w:rsidP="004068A5">
            <w:pPr>
              <w:spacing w:before="40" w:after="40"/>
              <w:jc w:val="center"/>
              <w:rPr>
                <w:color w:val="808080" w:themeColor="background1" w:themeShade="80"/>
              </w:rPr>
            </w:pPr>
          </w:p>
        </w:tc>
      </w:tr>
      <w:tr w:rsidR="004068A5" w14:paraId="614FB6F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6F61038" w14:textId="3A495F34" w:rsidR="004068A5" w:rsidRDefault="004355B3" w:rsidP="004068A5">
            <w:pPr>
              <w:spacing w:before="40" w:after="40"/>
              <w:jc w:val="center"/>
              <w:rPr>
                <w:color w:val="000000"/>
              </w:rPr>
            </w:pPr>
            <w:r>
              <w:rPr>
                <w:color w:val="000000"/>
              </w:rPr>
              <w:t>806.060055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8D91BAB" w14:textId="569387B3"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C075B8B" w14:textId="77777777" w:rsidR="004068A5" w:rsidRPr="0038431C" w:rsidRDefault="004068A5" w:rsidP="004068A5">
            <w:pPr>
              <w:spacing w:before="40" w:after="40"/>
              <w:jc w:val="center"/>
              <w:rPr>
                <w:color w:val="808080" w:themeColor="background1" w:themeShade="80"/>
              </w:rPr>
            </w:pPr>
          </w:p>
        </w:tc>
      </w:tr>
      <w:tr w:rsidR="004068A5" w14:paraId="229FD20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9906B8F" w14:textId="4172AA99" w:rsidR="004068A5" w:rsidRPr="001C7F7F" w:rsidRDefault="004355B3" w:rsidP="004068A5">
            <w:pPr>
              <w:spacing w:before="40" w:after="40"/>
              <w:jc w:val="center"/>
              <w:rPr>
                <w:color w:val="808080" w:themeColor="background1" w:themeShade="80"/>
              </w:rPr>
            </w:pPr>
            <w:r>
              <w:rPr>
                <w:color w:val="000000"/>
              </w:rPr>
              <w:t>806.060056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47B2A88" w14:textId="36944358" w:rsidR="004068A5" w:rsidRPr="00F427CF" w:rsidRDefault="004068A5" w:rsidP="004068A5">
            <w:pPr>
              <w:spacing w:before="60"/>
            </w:pPr>
            <w:r w:rsidRPr="00F427CF">
              <w:t xml:space="preserve">Design Build – Construction Work </w:t>
            </w:r>
            <w:r>
              <w:t>Interchange 47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41B9E97" w14:textId="77777777" w:rsidR="004068A5" w:rsidRPr="0038431C" w:rsidRDefault="004068A5" w:rsidP="004068A5">
            <w:pPr>
              <w:spacing w:before="40" w:after="40"/>
              <w:jc w:val="center"/>
              <w:rPr>
                <w:color w:val="808080" w:themeColor="background1" w:themeShade="80"/>
              </w:rPr>
            </w:pPr>
          </w:p>
        </w:tc>
      </w:tr>
      <w:tr w:rsidR="004068A5" w14:paraId="7900254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9F3F99E" w14:textId="4F75FFD6" w:rsidR="004068A5" w:rsidRDefault="004355B3" w:rsidP="004068A5">
            <w:pPr>
              <w:spacing w:before="40" w:after="40"/>
              <w:jc w:val="center"/>
              <w:rPr>
                <w:color w:val="000000"/>
              </w:rPr>
            </w:pPr>
            <w:r>
              <w:rPr>
                <w:color w:val="000000"/>
              </w:rPr>
              <w:t>806.060057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FBC0E71" w14:textId="720E7121"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C830267" w14:textId="77777777" w:rsidR="004068A5" w:rsidRPr="0038431C" w:rsidRDefault="004068A5" w:rsidP="004068A5">
            <w:pPr>
              <w:spacing w:before="40" w:after="40"/>
              <w:jc w:val="center"/>
              <w:rPr>
                <w:color w:val="808080" w:themeColor="background1" w:themeShade="80"/>
              </w:rPr>
            </w:pPr>
          </w:p>
        </w:tc>
      </w:tr>
      <w:tr w:rsidR="004068A5" w14:paraId="262E27E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3E4D7F" w14:textId="7F180775" w:rsidR="004068A5" w:rsidRPr="001C7F7F" w:rsidRDefault="004355B3" w:rsidP="004068A5">
            <w:pPr>
              <w:spacing w:before="40" w:after="40"/>
              <w:jc w:val="center"/>
              <w:rPr>
                <w:color w:val="808080" w:themeColor="background1" w:themeShade="80"/>
              </w:rPr>
            </w:pPr>
            <w:r>
              <w:rPr>
                <w:color w:val="000000"/>
              </w:rPr>
              <w:t>806.060058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B2FEAF0" w14:textId="59A9AF86" w:rsidR="004068A5" w:rsidRPr="00F427CF" w:rsidRDefault="004068A5" w:rsidP="004068A5">
            <w:pPr>
              <w:spacing w:before="60"/>
            </w:pPr>
            <w:r w:rsidRPr="00F427CF">
              <w:t xml:space="preserve">Design Build – Construction Work </w:t>
            </w:r>
            <w:r>
              <w:t>Exit 48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854BEF2" w14:textId="77777777" w:rsidR="004068A5" w:rsidRPr="0038431C" w:rsidRDefault="004068A5" w:rsidP="004068A5">
            <w:pPr>
              <w:spacing w:before="40" w:after="40"/>
              <w:jc w:val="center"/>
              <w:rPr>
                <w:color w:val="808080" w:themeColor="background1" w:themeShade="80"/>
              </w:rPr>
            </w:pPr>
          </w:p>
        </w:tc>
      </w:tr>
      <w:tr w:rsidR="004068A5" w14:paraId="6C6BF439"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98BDF76" w14:textId="688A6786" w:rsidR="004068A5" w:rsidRPr="001C7F7F" w:rsidRDefault="004355B3" w:rsidP="004068A5">
            <w:pPr>
              <w:spacing w:before="40" w:after="40"/>
              <w:jc w:val="center"/>
              <w:rPr>
                <w:color w:val="808080" w:themeColor="background1" w:themeShade="80"/>
              </w:rPr>
            </w:pPr>
            <w:r>
              <w:rPr>
                <w:color w:val="000000"/>
              </w:rPr>
              <w:t>806.060059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608BC1D" w14:textId="1DC5153E" w:rsidR="004068A5" w:rsidRPr="00F427CF" w:rsidRDefault="004068A5" w:rsidP="004068A5">
            <w:pPr>
              <w:spacing w:before="60"/>
            </w:pPr>
            <w:r w:rsidRPr="00F427CF">
              <w:t xml:space="preserve">Design Build – Construction Work </w:t>
            </w:r>
            <w:r>
              <w:t>Exit 48A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8255CF5" w14:textId="77777777" w:rsidR="004068A5" w:rsidRPr="0038431C" w:rsidRDefault="004068A5" w:rsidP="004068A5">
            <w:pPr>
              <w:spacing w:before="40" w:after="40"/>
              <w:jc w:val="center"/>
              <w:rPr>
                <w:color w:val="808080" w:themeColor="background1" w:themeShade="80"/>
              </w:rPr>
            </w:pPr>
          </w:p>
        </w:tc>
      </w:tr>
      <w:tr w:rsidR="004068A5" w14:paraId="22172FAE"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4A0C121" w14:textId="1180E990" w:rsidR="004068A5" w:rsidRPr="001C7F7F" w:rsidRDefault="004068A5" w:rsidP="004068A5">
            <w:pPr>
              <w:spacing w:before="40" w:after="40"/>
              <w:jc w:val="center"/>
              <w:rPr>
                <w:color w:val="808080" w:themeColor="background1" w:themeShade="80"/>
              </w:rPr>
            </w:pPr>
            <w:r w:rsidRPr="00104E06">
              <w:rPr>
                <w:color w:val="000000"/>
              </w:rPr>
              <w:t>806.06</w:t>
            </w:r>
            <w:r w:rsidR="004355B3">
              <w:rPr>
                <w:color w:val="000000"/>
              </w:rPr>
              <w:t>0060</w:t>
            </w:r>
            <w:r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61DD6C5" w14:textId="28CCED71" w:rsidR="004068A5" w:rsidRPr="00F427CF" w:rsidRDefault="004068A5" w:rsidP="004068A5">
            <w:pPr>
              <w:spacing w:before="60"/>
            </w:pPr>
            <w:r w:rsidRPr="00F427CF">
              <w:t xml:space="preserve">Design Build – Construction Work </w:t>
            </w:r>
            <w:r>
              <w:t>Exit 49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1C51DDB" w14:textId="77777777" w:rsidR="004068A5" w:rsidRPr="0038431C" w:rsidRDefault="004068A5" w:rsidP="004068A5">
            <w:pPr>
              <w:spacing w:before="40" w:after="40"/>
              <w:jc w:val="center"/>
              <w:rPr>
                <w:color w:val="808080" w:themeColor="background1" w:themeShade="80"/>
              </w:rPr>
            </w:pPr>
          </w:p>
        </w:tc>
      </w:tr>
      <w:tr w:rsidR="004068A5" w14:paraId="2C04582D"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DC9F0DA" w14:textId="16F937DD" w:rsidR="004068A5" w:rsidRPr="001C7F7F" w:rsidRDefault="004355B3" w:rsidP="004068A5">
            <w:pPr>
              <w:spacing w:before="40" w:after="40"/>
              <w:jc w:val="center"/>
              <w:rPr>
                <w:color w:val="808080" w:themeColor="background1" w:themeShade="80"/>
              </w:rPr>
            </w:pPr>
            <w:r>
              <w:rPr>
                <w:color w:val="000000"/>
              </w:rPr>
              <w:t>806.060061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729D1A9" w14:textId="6592DB6C" w:rsidR="004068A5" w:rsidRPr="00F427CF" w:rsidRDefault="004068A5" w:rsidP="004068A5">
            <w:pPr>
              <w:spacing w:before="60"/>
            </w:pPr>
            <w:r w:rsidRPr="00F427CF">
              <w:t xml:space="preserve">Design Build – Construction Work </w:t>
            </w:r>
            <w:r>
              <w:t>Williamsville</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A5CFA8B" w14:textId="77777777" w:rsidR="004068A5" w:rsidRPr="0038431C" w:rsidRDefault="004068A5" w:rsidP="004068A5">
            <w:pPr>
              <w:spacing w:before="40" w:after="40"/>
              <w:jc w:val="center"/>
              <w:rPr>
                <w:color w:val="808080" w:themeColor="background1" w:themeShade="80"/>
              </w:rPr>
            </w:pPr>
          </w:p>
        </w:tc>
      </w:tr>
      <w:tr w:rsidR="004068A5" w14:paraId="59E68CE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DA7EBD3" w14:textId="059FFC35" w:rsidR="004068A5" w:rsidRPr="001C7F7F" w:rsidRDefault="004355B3" w:rsidP="004068A5">
            <w:pPr>
              <w:spacing w:before="40" w:after="40"/>
              <w:jc w:val="center"/>
              <w:rPr>
                <w:color w:val="808080" w:themeColor="background1" w:themeShade="80"/>
              </w:rPr>
            </w:pPr>
            <w:r>
              <w:rPr>
                <w:color w:val="000000"/>
              </w:rPr>
              <w:t>806.060062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E0EED60" w14:textId="62D9A28F" w:rsidR="004068A5" w:rsidRPr="00F427CF" w:rsidRDefault="004068A5" w:rsidP="004068A5">
            <w:pPr>
              <w:spacing w:before="60"/>
            </w:pPr>
            <w:r w:rsidRPr="00F427CF">
              <w:t xml:space="preserve">Design Build – Construction Work </w:t>
            </w:r>
            <w:r>
              <w:t>Lackawanna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DB528AE" w14:textId="77777777" w:rsidR="004068A5" w:rsidRPr="0038431C" w:rsidRDefault="004068A5" w:rsidP="004068A5">
            <w:pPr>
              <w:spacing w:before="40" w:after="40"/>
              <w:jc w:val="center"/>
              <w:rPr>
                <w:color w:val="808080" w:themeColor="background1" w:themeShade="80"/>
              </w:rPr>
            </w:pPr>
          </w:p>
        </w:tc>
      </w:tr>
      <w:tr w:rsidR="004068A5" w14:paraId="5489CA4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B9E7019" w14:textId="586AE5F2" w:rsidR="004068A5" w:rsidRPr="001C7F7F" w:rsidRDefault="004355B3" w:rsidP="004068A5">
            <w:pPr>
              <w:spacing w:before="40" w:after="40"/>
              <w:jc w:val="center"/>
              <w:rPr>
                <w:color w:val="808080" w:themeColor="background1" w:themeShade="80"/>
              </w:rPr>
            </w:pPr>
            <w:r>
              <w:rPr>
                <w:color w:val="000000"/>
              </w:rPr>
              <w:t>806.060063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83F2C13" w14:textId="3997903A" w:rsidR="004068A5" w:rsidRPr="00F427CF" w:rsidRDefault="004068A5" w:rsidP="004068A5">
            <w:pPr>
              <w:spacing w:before="60"/>
            </w:pPr>
            <w:r w:rsidRPr="00F427CF">
              <w:t xml:space="preserve">Design Build – Construction Work </w:t>
            </w:r>
            <w:r>
              <w:t>Exit 56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A8AA933" w14:textId="77777777" w:rsidR="004068A5" w:rsidRPr="0038431C" w:rsidRDefault="004068A5" w:rsidP="004068A5">
            <w:pPr>
              <w:spacing w:before="40" w:after="40"/>
              <w:jc w:val="center"/>
              <w:rPr>
                <w:color w:val="808080" w:themeColor="background1" w:themeShade="80"/>
              </w:rPr>
            </w:pPr>
          </w:p>
        </w:tc>
      </w:tr>
      <w:tr w:rsidR="004068A5" w14:paraId="62CE2C5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60BC5C7" w14:textId="0091626A" w:rsidR="004068A5" w:rsidRPr="001C7F7F" w:rsidRDefault="004355B3" w:rsidP="004068A5">
            <w:pPr>
              <w:spacing w:before="40" w:after="40"/>
              <w:jc w:val="center"/>
              <w:rPr>
                <w:color w:val="808080" w:themeColor="background1" w:themeShade="80"/>
              </w:rPr>
            </w:pPr>
            <w:r>
              <w:rPr>
                <w:color w:val="000000"/>
              </w:rPr>
              <w:lastRenderedPageBreak/>
              <w:t>806.060064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CAF4AFE" w14:textId="0B623C35" w:rsidR="004068A5" w:rsidRPr="00F427CF" w:rsidRDefault="004068A5" w:rsidP="004068A5">
            <w:pPr>
              <w:spacing w:before="60"/>
            </w:pPr>
            <w:r w:rsidRPr="00F427CF">
              <w:t xml:space="preserve">Design Build – Construction Work </w:t>
            </w:r>
            <w:r>
              <w:t>Exit 57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BDCDB18" w14:textId="77777777" w:rsidR="004068A5" w:rsidRPr="0038431C" w:rsidRDefault="004068A5" w:rsidP="004068A5">
            <w:pPr>
              <w:spacing w:before="40" w:after="40"/>
              <w:jc w:val="center"/>
              <w:rPr>
                <w:color w:val="808080" w:themeColor="background1" w:themeShade="80"/>
              </w:rPr>
            </w:pPr>
          </w:p>
        </w:tc>
      </w:tr>
      <w:tr w:rsidR="004068A5" w14:paraId="6C989391"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014161B" w14:textId="200EDBAE" w:rsidR="004068A5" w:rsidRPr="001C7F7F" w:rsidRDefault="004355B3" w:rsidP="004068A5">
            <w:pPr>
              <w:spacing w:before="40" w:after="40"/>
              <w:jc w:val="center"/>
              <w:rPr>
                <w:color w:val="808080" w:themeColor="background1" w:themeShade="80"/>
              </w:rPr>
            </w:pPr>
            <w:r>
              <w:rPr>
                <w:color w:val="000000"/>
              </w:rPr>
              <w:t>806.060065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DA0DFFA" w14:textId="6237CF61" w:rsidR="004068A5" w:rsidRPr="00F427CF" w:rsidRDefault="004068A5" w:rsidP="004068A5">
            <w:pPr>
              <w:spacing w:before="60"/>
            </w:pPr>
            <w:r w:rsidRPr="00F427CF">
              <w:t xml:space="preserve">Design Build – Construction Work </w:t>
            </w:r>
            <w:r>
              <w:t>Exit 57A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FBD4F51" w14:textId="77777777" w:rsidR="004068A5" w:rsidRPr="0038431C" w:rsidRDefault="004068A5" w:rsidP="004068A5">
            <w:pPr>
              <w:spacing w:before="40" w:after="40"/>
              <w:jc w:val="center"/>
              <w:rPr>
                <w:color w:val="808080" w:themeColor="background1" w:themeShade="80"/>
              </w:rPr>
            </w:pPr>
          </w:p>
        </w:tc>
      </w:tr>
      <w:tr w:rsidR="004068A5" w14:paraId="386DB2B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7378EF8" w14:textId="1247FC80" w:rsidR="004068A5" w:rsidRPr="001C7F7F" w:rsidRDefault="004355B3" w:rsidP="004068A5">
            <w:pPr>
              <w:spacing w:before="40" w:after="40"/>
              <w:jc w:val="center"/>
              <w:rPr>
                <w:color w:val="808080" w:themeColor="background1" w:themeShade="80"/>
              </w:rPr>
            </w:pPr>
            <w:r>
              <w:rPr>
                <w:color w:val="000000"/>
              </w:rPr>
              <w:t>806.060066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9748541" w14:textId="260E4CE4" w:rsidR="004068A5" w:rsidRPr="00F427CF" w:rsidRDefault="004068A5" w:rsidP="004068A5">
            <w:pPr>
              <w:spacing w:before="60"/>
            </w:pPr>
            <w:r w:rsidRPr="00F427CF">
              <w:t xml:space="preserve">Design Build – Construction Work </w:t>
            </w:r>
            <w:r>
              <w:t>Exit 58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628DB31" w14:textId="77777777" w:rsidR="004068A5" w:rsidRPr="0038431C" w:rsidRDefault="004068A5" w:rsidP="004068A5">
            <w:pPr>
              <w:spacing w:before="40" w:after="40"/>
              <w:jc w:val="center"/>
              <w:rPr>
                <w:color w:val="808080" w:themeColor="background1" w:themeShade="80"/>
              </w:rPr>
            </w:pPr>
          </w:p>
        </w:tc>
      </w:tr>
      <w:tr w:rsidR="004068A5" w14:paraId="1CF60B4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EB028C6" w14:textId="61A4ADC1" w:rsidR="004068A5" w:rsidRPr="001C7F7F" w:rsidRDefault="004355B3" w:rsidP="004068A5">
            <w:pPr>
              <w:spacing w:before="40" w:after="40"/>
              <w:jc w:val="center"/>
              <w:rPr>
                <w:color w:val="808080" w:themeColor="background1" w:themeShade="80"/>
              </w:rPr>
            </w:pPr>
            <w:r>
              <w:rPr>
                <w:color w:val="000000"/>
              </w:rPr>
              <w:t>806.060067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718FD83" w14:textId="21B5748F" w:rsidR="004068A5" w:rsidRPr="00F427CF" w:rsidRDefault="004068A5" w:rsidP="004068A5">
            <w:pPr>
              <w:spacing w:before="60"/>
            </w:pPr>
            <w:r w:rsidRPr="00F427CF">
              <w:t xml:space="preserve">Design Build – Construction Work </w:t>
            </w:r>
            <w:r>
              <w:t>Exit 59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4C24C4E" w14:textId="77777777" w:rsidR="004068A5" w:rsidRPr="0038431C" w:rsidRDefault="004068A5" w:rsidP="004068A5">
            <w:pPr>
              <w:spacing w:before="40" w:after="40"/>
              <w:jc w:val="center"/>
              <w:rPr>
                <w:color w:val="808080" w:themeColor="background1" w:themeShade="80"/>
              </w:rPr>
            </w:pPr>
          </w:p>
        </w:tc>
      </w:tr>
      <w:tr w:rsidR="004068A5" w14:paraId="484DCAB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28C2A718" w14:textId="7304B0DF" w:rsidR="004068A5" w:rsidRPr="001C7F7F" w:rsidRDefault="004355B3" w:rsidP="004068A5">
            <w:pPr>
              <w:spacing w:before="40" w:after="40"/>
              <w:jc w:val="center"/>
              <w:rPr>
                <w:color w:val="808080" w:themeColor="background1" w:themeShade="80"/>
              </w:rPr>
            </w:pPr>
            <w:r>
              <w:rPr>
                <w:color w:val="000000"/>
              </w:rPr>
              <w:t>806.060068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E911863" w14:textId="1A5167CA" w:rsidR="004068A5" w:rsidRPr="002837AE" w:rsidRDefault="004068A5" w:rsidP="004068A5">
            <w:pPr>
              <w:spacing w:before="60"/>
            </w:pPr>
            <w:r w:rsidRPr="00F427CF">
              <w:t xml:space="preserve">Design Build – Construction Work </w:t>
            </w:r>
            <w:r>
              <w:t>Exit 60</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F61718C" w14:textId="77777777" w:rsidR="004068A5" w:rsidRPr="0038431C" w:rsidRDefault="004068A5" w:rsidP="004068A5">
            <w:pPr>
              <w:spacing w:before="40" w:after="40"/>
              <w:jc w:val="center"/>
              <w:rPr>
                <w:color w:val="808080" w:themeColor="background1" w:themeShade="80"/>
              </w:rPr>
            </w:pPr>
          </w:p>
        </w:tc>
      </w:tr>
      <w:tr w:rsidR="004068A5" w14:paraId="6282172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4B5A6BF" w14:textId="191B3B8C" w:rsidR="004068A5" w:rsidRPr="001C7F7F" w:rsidRDefault="004068A5" w:rsidP="004068A5">
            <w:pPr>
              <w:spacing w:before="40" w:after="40"/>
              <w:jc w:val="center"/>
              <w:rPr>
                <w:color w:val="808080" w:themeColor="background1" w:themeShade="80"/>
              </w:rPr>
            </w:pPr>
            <w:r w:rsidRPr="00104E06">
              <w:rPr>
                <w:color w:val="000000"/>
              </w:rPr>
              <w:t>806.</w:t>
            </w:r>
            <w:r w:rsidR="004355B3">
              <w:rPr>
                <w:color w:val="000000"/>
              </w:rPr>
              <w:t>060069</w:t>
            </w:r>
            <w:r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7CAAD61" w14:textId="6FA36BCB" w:rsidR="004068A5" w:rsidRPr="001C7F7F" w:rsidRDefault="004068A5" w:rsidP="004068A5">
            <w:pPr>
              <w:spacing w:before="60"/>
              <w:rPr>
                <w:color w:val="808080" w:themeColor="background1" w:themeShade="80"/>
              </w:rPr>
            </w:pPr>
            <w:r w:rsidRPr="002775FE">
              <w:t>Desig</w:t>
            </w:r>
            <w:r>
              <w:t>n Build – Construction Work Ripley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56A1A5C" w14:textId="77777777" w:rsidR="004068A5" w:rsidRPr="0038431C" w:rsidRDefault="004068A5" w:rsidP="004068A5">
            <w:pPr>
              <w:spacing w:before="40" w:after="40"/>
              <w:jc w:val="center"/>
              <w:rPr>
                <w:color w:val="808080" w:themeColor="background1" w:themeShade="80"/>
              </w:rPr>
            </w:pPr>
          </w:p>
        </w:tc>
      </w:tr>
      <w:tr w:rsidR="00F1489B" w14:paraId="5BE07019" w14:textId="77777777" w:rsidTr="00CC289F">
        <w:trPr>
          <w:ins w:id="496" w:author="Elias, Tina" w:date="2019-02-14T09:10:00Z"/>
        </w:trPr>
        <w:tc>
          <w:tcPr>
            <w:tcW w:w="1688" w:type="dxa"/>
            <w:tcBorders>
              <w:top w:val="single" w:sz="4" w:space="0" w:color="auto"/>
              <w:bottom w:val="single" w:sz="4" w:space="0" w:color="auto"/>
            </w:tcBorders>
            <w:shd w:val="pct25" w:color="auto" w:fill="auto"/>
          </w:tcPr>
          <w:p w14:paraId="44C936AF" w14:textId="200B0DA9" w:rsidR="00F1489B" w:rsidRPr="00E9206E" w:rsidRDefault="00F1489B" w:rsidP="004C458D">
            <w:pPr>
              <w:spacing w:before="40" w:after="40"/>
              <w:jc w:val="center"/>
              <w:rPr>
                <w:ins w:id="497" w:author="Elias, Tina" w:date="2019-02-14T09:10:00Z"/>
                <w:color w:val="000000"/>
              </w:rPr>
            </w:pPr>
            <w:ins w:id="498" w:author="Elias, Tina" w:date="2019-02-14T09:10:00Z">
              <w:r>
                <w:rPr>
                  <w:color w:val="000000"/>
                </w:rPr>
                <w:t>806.06007015</w:t>
              </w:r>
            </w:ins>
          </w:p>
        </w:tc>
        <w:tc>
          <w:tcPr>
            <w:tcW w:w="6098" w:type="dxa"/>
            <w:tcBorders>
              <w:top w:val="single" w:sz="4" w:space="0" w:color="auto"/>
              <w:bottom w:val="single" w:sz="4" w:space="0" w:color="auto"/>
            </w:tcBorders>
            <w:shd w:val="pct25" w:color="auto" w:fill="auto"/>
          </w:tcPr>
          <w:p w14:paraId="7643B7A1" w14:textId="5FEEECD8" w:rsidR="00F1489B" w:rsidRPr="00E9206E" w:rsidRDefault="00F1489B" w:rsidP="004C458D">
            <w:pPr>
              <w:spacing w:before="60"/>
              <w:rPr>
                <w:ins w:id="499" w:author="Elias, Tina" w:date="2019-02-14T09:10:00Z"/>
                <w:color w:val="000000"/>
              </w:rPr>
            </w:pPr>
            <w:ins w:id="500" w:author="Elias, Tina" w:date="2019-02-14T09:10:00Z">
              <w:r>
                <w:rPr>
                  <w:color w:val="000000"/>
                </w:rPr>
                <w:t>Design Build – Construction Work VMS All Locations</w:t>
              </w:r>
            </w:ins>
          </w:p>
        </w:tc>
        <w:tc>
          <w:tcPr>
            <w:tcW w:w="1664" w:type="dxa"/>
            <w:tcBorders>
              <w:top w:val="single" w:sz="4" w:space="0" w:color="auto"/>
              <w:bottom w:val="single" w:sz="4" w:space="0" w:color="auto"/>
            </w:tcBorders>
            <w:shd w:val="pct25" w:color="auto" w:fill="auto"/>
          </w:tcPr>
          <w:p w14:paraId="1EE89673" w14:textId="77777777" w:rsidR="00F1489B" w:rsidRPr="00DD3A40" w:rsidRDefault="00F1489B" w:rsidP="004C458D">
            <w:pPr>
              <w:spacing w:before="40" w:after="40"/>
              <w:jc w:val="center"/>
              <w:rPr>
                <w:ins w:id="501" w:author="Elias, Tina" w:date="2019-02-14T09:10:00Z"/>
              </w:rPr>
            </w:pPr>
          </w:p>
        </w:tc>
      </w:tr>
      <w:tr w:rsidR="004C458D" w14:paraId="6F6E28FE" w14:textId="77777777" w:rsidTr="00CC289F">
        <w:tc>
          <w:tcPr>
            <w:tcW w:w="1688" w:type="dxa"/>
            <w:tcBorders>
              <w:top w:val="single" w:sz="4" w:space="0" w:color="auto"/>
              <w:bottom w:val="single" w:sz="4" w:space="0" w:color="auto"/>
            </w:tcBorders>
            <w:shd w:val="pct25" w:color="auto" w:fill="auto"/>
          </w:tcPr>
          <w:p w14:paraId="71297E1E" w14:textId="4F2FF0AB" w:rsidR="004C458D" w:rsidRPr="00E9206E" w:rsidRDefault="004C458D" w:rsidP="004C458D">
            <w:pPr>
              <w:spacing w:before="40" w:after="40"/>
              <w:jc w:val="center"/>
              <w:rPr>
                <w:color w:val="000000"/>
              </w:rPr>
            </w:pPr>
            <w:r w:rsidRPr="00E9206E">
              <w:rPr>
                <w:color w:val="000000"/>
              </w:rPr>
              <w:t>800.040000</w:t>
            </w:r>
            <w:r>
              <w:rPr>
                <w:color w:val="000000"/>
              </w:rPr>
              <w:t>2</w:t>
            </w:r>
            <w:r w:rsidRPr="00E9206E">
              <w:rPr>
                <w:color w:val="000000"/>
              </w:rPr>
              <w:t xml:space="preserve">5 </w:t>
            </w:r>
          </w:p>
        </w:tc>
        <w:tc>
          <w:tcPr>
            <w:tcW w:w="6098" w:type="dxa"/>
            <w:tcBorders>
              <w:top w:val="single" w:sz="4" w:space="0" w:color="auto"/>
              <w:bottom w:val="single" w:sz="4" w:space="0" w:color="auto"/>
            </w:tcBorders>
            <w:shd w:val="pct25" w:color="auto" w:fill="auto"/>
          </w:tcPr>
          <w:p w14:paraId="5FD84B78" w14:textId="77777777" w:rsidR="004C458D" w:rsidRDefault="004C458D" w:rsidP="004C458D">
            <w:pPr>
              <w:spacing w:before="60"/>
              <w:rPr>
                <w:color w:val="000000"/>
              </w:rPr>
            </w:pPr>
            <w:r w:rsidRPr="00E9206E">
              <w:rPr>
                <w:color w:val="000000"/>
              </w:rPr>
              <w:t xml:space="preserve">Design Build – Force Account Work </w:t>
            </w:r>
          </w:p>
        </w:tc>
        <w:tc>
          <w:tcPr>
            <w:tcW w:w="1664" w:type="dxa"/>
            <w:tcBorders>
              <w:top w:val="single" w:sz="4" w:space="0" w:color="auto"/>
              <w:bottom w:val="single" w:sz="4" w:space="0" w:color="auto"/>
            </w:tcBorders>
            <w:shd w:val="pct25" w:color="auto" w:fill="auto"/>
          </w:tcPr>
          <w:p w14:paraId="07D41D21" w14:textId="0998E21A" w:rsidR="004C458D" w:rsidRPr="00DD3A40" w:rsidRDefault="004C458D" w:rsidP="004C458D">
            <w:pPr>
              <w:spacing w:before="40" w:after="40"/>
              <w:jc w:val="center"/>
            </w:pPr>
            <w:r w:rsidRPr="00DD3A40">
              <w:t xml:space="preserve"> $</w:t>
            </w:r>
            <w:ins w:id="502" w:author="Elias, Tina" w:date="2019-02-14T09:10:00Z">
              <w:r w:rsidR="00F1489B">
                <w:t>8</w:t>
              </w:r>
            </w:ins>
            <w:del w:id="503" w:author="Elias, Tina" w:date="2019-02-14T09:10:00Z">
              <w:r w:rsidDel="00F1489B">
                <w:delText>5</w:delText>
              </w:r>
            </w:del>
            <w:r>
              <w:t>,000</w:t>
            </w:r>
            <w:r w:rsidRPr="00DD3A40">
              <w:t>,000.00</w:t>
            </w:r>
          </w:p>
        </w:tc>
      </w:tr>
      <w:tr w:rsidR="004C458D" w14:paraId="5AE6E128" w14:textId="77777777" w:rsidTr="00CC289F">
        <w:tc>
          <w:tcPr>
            <w:tcW w:w="1688" w:type="dxa"/>
            <w:tcBorders>
              <w:top w:val="single" w:sz="4" w:space="0" w:color="auto"/>
              <w:bottom w:val="single" w:sz="4" w:space="0" w:color="auto"/>
            </w:tcBorders>
            <w:shd w:val="pct25" w:color="auto" w:fill="auto"/>
          </w:tcPr>
          <w:p w14:paraId="08C80319" w14:textId="77777777" w:rsidR="004C458D" w:rsidRPr="00926725" w:rsidRDefault="004C458D" w:rsidP="004C458D">
            <w:pPr>
              <w:spacing w:before="60"/>
              <w:jc w:val="center"/>
              <w:rPr>
                <w:color w:val="000000"/>
              </w:rPr>
            </w:pPr>
          </w:p>
        </w:tc>
        <w:tc>
          <w:tcPr>
            <w:tcW w:w="6098" w:type="dxa"/>
            <w:tcBorders>
              <w:top w:val="single" w:sz="4" w:space="0" w:color="auto"/>
              <w:bottom w:val="single" w:sz="4" w:space="0" w:color="auto"/>
            </w:tcBorders>
            <w:shd w:val="pct25" w:color="auto" w:fill="auto"/>
          </w:tcPr>
          <w:p w14:paraId="7C2B9E29" w14:textId="77777777" w:rsidR="004C458D" w:rsidRDefault="004C458D" w:rsidP="004C458D">
            <w:pPr>
              <w:spacing w:before="60"/>
              <w:jc w:val="right"/>
              <w:rPr>
                <w:color w:val="000000"/>
              </w:rPr>
            </w:pPr>
            <w:r>
              <w:rPr>
                <w:color w:val="000000"/>
              </w:rPr>
              <w:t xml:space="preserve">Subtotal A  </w:t>
            </w:r>
          </w:p>
        </w:tc>
        <w:tc>
          <w:tcPr>
            <w:tcW w:w="1664" w:type="dxa"/>
            <w:tcBorders>
              <w:top w:val="single" w:sz="12" w:space="0" w:color="auto"/>
              <w:bottom w:val="single" w:sz="4" w:space="0" w:color="auto"/>
            </w:tcBorders>
            <w:shd w:val="pct25" w:color="auto" w:fill="auto"/>
          </w:tcPr>
          <w:p w14:paraId="305F810F" w14:textId="77777777" w:rsidR="004C458D" w:rsidRPr="00926725" w:rsidRDefault="004C458D" w:rsidP="004C458D">
            <w:pPr>
              <w:spacing w:before="40" w:after="40"/>
              <w:jc w:val="center"/>
            </w:pPr>
          </w:p>
        </w:tc>
      </w:tr>
      <w:tr w:rsidR="004C458D" w14:paraId="550DE934" w14:textId="77777777" w:rsidTr="00CC289F">
        <w:tc>
          <w:tcPr>
            <w:tcW w:w="1688" w:type="dxa"/>
            <w:tcBorders>
              <w:top w:val="single" w:sz="4" w:space="0" w:color="auto"/>
              <w:bottom w:val="single" w:sz="4" w:space="0" w:color="auto"/>
            </w:tcBorders>
            <w:shd w:val="pct25" w:color="auto" w:fill="auto"/>
          </w:tcPr>
          <w:p w14:paraId="6658AB06" w14:textId="77777777" w:rsidR="004C458D" w:rsidRPr="00926725" w:rsidRDefault="004C458D" w:rsidP="004C458D">
            <w:pPr>
              <w:spacing w:before="60"/>
              <w:jc w:val="center"/>
              <w:rPr>
                <w:color w:val="000000"/>
              </w:rPr>
            </w:pPr>
          </w:p>
        </w:tc>
        <w:tc>
          <w:tcPr>
            <w:tcW w:w="6098" w:type="dxa"/>
            <w:tcBorders>
              <w:top w:val="single" w:sz="4" w:space="0" w:color="auto"/>
              <w:bottom w:val="single" w:sz="4" w:space="0" w:color="auto"/>
            </w:tcBorders>
            <w:shd w:val="pct25" w:color="auto" w:fill="auto"/>
          </w:tcPr>
          <w:p w14:paraId="72A5E9CE" w14:textId="77777777" w:rsidR="004C458D" w:rsidRPr="00926725" w:rsidRDefault="004C458D" w:rsidP="004C458D">
            <w:pPr>
              <w:spacing w:before="60"/>
              <w:rPr>
                <w:color w:val="000000"/>
              </w:rPr>
            </w:pPr>
          </w:p>
        </w:tc>
        <w:tc>
          <w:tcPr>
            <w:tcW w:w="1664" w:type="dxa"/>
            <w:tcBorders>
              <w:top w:val="single" w:sz="4" w:space="0" w:color="auto"/>
              <w:bottom w:val="single" w:sz="4" w:space="0" w:color="auto"/>
            </w:tcBorders>
            <w:shd w:val="pct25" w:color="auto" w:fill="auto"/>
          </w:tcPr>
          <w:p w14:paraId="620781DD" w14:textId="77777777" w:rsidR="004C458D" w:rsidRDefault="004C458D" w:rsidP="004C458D">
            <w:pPr>
              <w:spacing w:before="40" w:after="40"/>
              <w:jc w:val="center"/>
              <w:rPr>
                <w:u w:val="single"/>
              </w:rPr>
            </w:pPr>
          </w:p>
        </w:tc>
      </w:tr>
      <w:tr w:rsidR="004C458D" w14:paraId="45C0A4B7" w14:textId="77777777" w:rsidTr="00CC289F">
        <w:tc>
          <w:tcPr>
            <w:tcW w:w="1688" w:type="dxa"/>
            <w:tcBorders>
              <w:top w:val="single" w:sz="4" w:space="0" w:color="auto"/>
              <w:bottom w:val="single" w:sz="4" w:space="0" w:color="auto"/>
            </w:tcBorders>
            <w:shd w:val="pct25" w:color="auto" w:fill="auto"/>
          </w:tcPr>
          <w:p w14:paraId="11B85BA4" w14:textId="77777777" w:rsidR="004C458D" w:rsidRPr="00926725" w:rsidRDefault="004C458D" w:rsidP="004C458D">
            <w:pPr>
              <w:spacing w:before="60"/>
              <w:jc w:val="center"/>
              <w:rPr>
                <w:color w:val="000000"/>
              </w:rPr>
            </w:pPr>
            <w:r w:rsidRPr="00926725">
              <w:rPr>
                <w:color w:val="000000"/>
              </w:rPr>
              <w:t>800.05000015</w:t>
            </w:r>
          </w:p>
        </w:tc>
        <w:tc>
          <w:tcPr>
            <w:tcW w:w="6098" w:type="dxa"/>
            <w:tcBorders>
              <w:top w:val="single" w:sz="4" w:space="0" w:color="auto"/>
              <w:bottom w:val="single" w:sz="4" w:space="0" w:color="auto"/>
            </w:tcBorders>
            <w:shd w:val="pct25" w:color="auto" w:fill="auto"/>
          </w:tcPr>
          <w:p w14:paraId="68A05DB2" w14:textId="77777777" w:rsidR="004C458D" w:rsidRPr="004D7927" w:rsidRDefault="004C458D" w:rsidP="004C458D">
            <w:pPr>
              <w:spacing w:before="60"/>
              <w:rPr>
                <w:color w:val="000000"/>
                <w:sz w:val="23"/>
                <w:szCs w:val="23"/>
              </w:rPr>
            </w:pPr>
            <w:r w:rsidRPr="004D7927">
              <w:rPr>
                <w:color w:val="000000"/>
                <w:sz w:val="23"/>
                <w:szCs w:val="23"/>
              </w:rPr>
              <w:t>Design Build – Site Mobilization (Maximum 4% of Subtotal A)</w:t>
            </w:r>
          </w:p>
        </w:tc>
        <w:tc>
          <w:tcPr>
            <w:tcW w:w="1664" w:type="dxa"/>
            <w:tcBorders>
              <w:top w:val="single" w:sz="4" w:space="0" w:color="auto"/>
              <w:bottom w:val="single" w:sz="12" w:space="0" w:color="auto"/>
            </w:tcBorders>
          </w:tcPr>
          <w:p w14:paraId="6B375B90" w14:textId="77777777" w:rsidR="004C458D" w:rsidRPr="0038431C" w:rsidRDefault="004C458D" w:rsidP="004C458D">
            <w:pPr>
              <w:spacing w:before="40" w:after="40"/>
              <w:jc w:val="center"/>
              <w:rPr>
                <w:u w:val="single"/>
              </w:rPr>
            </w:pPr>
          </w:p>
        </w:tc>
      </w:tr>
      <w:tr w:rsidR="004C458D" w:rsidRPr="004200F7" w14:paraId="143DAF93" w14:textId="77777777" w:rsidTr="009D59C3">
        <w:tc>
          <w:tcPr>
            <w:tcW w:w="1688" w:type="dxa"/>
            <w:tcBorders>
              <w:top w:val="single" w:sz="4" w:space="0" w:color="auto"/>
              <w:bottom w:val="single" w:sz="4" w:space="0" w:color="auto"/>
            </w:tcBorders>
            <w:shd w:val="pct25" w:color="auto" w:fill="auto"/>
          </w:tcPr>
          <w:p w14:paraId="0A7BCEA2" w14:textId="77777777" w:rsidR="004C458D" w:rsidRPr="004200F7" w:rsidRDefault="004C458D" w:rsidP="004C458D">
            <w:pPr>
              <w:spacing w:before="40" w:after="40"/>
              <w:jc w:val="center"/>
              <w:rPr>
                <w:color w:val="FF0000"/>
              </w:rPr>
            </w:pPr>
          </w:p>
        </w:tc>
        <w:tc>
          <w:tcPr>
            <w:tcW w:w="6098" w:type="dxa"/>
            <w:tcBorders>
              <w:top w:val="single" w:sz="4" w:space="0" w:color="auto"/>
              <w:bottom w:val="single" w:sz="4" w:space="0" w:color="auto"/>
            </w:tcBorders>
            <w:shd w:val="pct25" w:color="auto" w:fill="auto"/>
          </w:tcPr>
          <w:p w14:paraId="4AB2E1A3" w14:textId="77777777" w:rsidR="004C458D" w:rsidRPr="00165518" w:rsidRDefault="004C458D" w:rsidP="004C458D">
            <w:pPr>
              <w:spacing w:before="60"/>
              <w:jc w:val="right"/>
            </w:pPr>
          </w:p>
        </w:tc>
        <w:tc>
          <w:tcPr>
            <w:tcW w:w="1664" w:type="dxa"/>
            <w:tcBorders>
              <w:top w:val="single" w:sz="12" w:space="0" w:color="auto"/>
              <w:bottom w:val="single" w:sz="4" w:space="0" w:color="auto"/>
            </w:tcBorders>
            <w:shd w:val="pct25" w:color="auto" w:fill="auto"/>
          </w:tcPr>
          <w:p w14:paraId="4B86FA50" w14:textId="77777777" w:rsidR="004C458D" w:rsidRPr="00165518" w:rsidRDefault="004C458D" w:rsidP="004C458D">
            <w:pPr>
              <w:spacing w:before="40" w:after="40"/>
              <w:jc w:val="center"/>
              <w:rPr>
                <w:u w:val="single"/>
              </w:rPr>
            </w:pPr>
          </w:p>
        </w:tc>
      </w:tr>
      <w:tr w:rsidR="004C458D" w:rsidRPr="004200F7" w14:paraId="7BEB0420" w14:textId="77777777" w:rsidTr="009D59C3">
        <w:tc>
          <w:tcPr>
            <w:tcW w:w="1688" w:type="dxa"/>
            <w:tcBorders>
              <w:top w:val="single" w:sz="4" w:space="0" w:color="auto"/>
              <w:bottom w:val="single" w:sz="4" w:space="0" w:color="auto"/>
            </w:tcBorders>
            <w:shd w:val="pct25" w:color="auto" w:fill="auto"/>
          </w:tcPr>
          <w:p w14:paraId="1D854C15" w14:textId="77777777" w:rsidR="004C458D" w:rsidRPr="004200F7" w:rsidRDefault="004C458D" w:rsidP="004C458D">
            <w:pPr>
              <w:spacing w:before="40" w:after="40"/>
              <w:jc w:val="center"/>
              <w:rPr>
                <w:color w:val="FF0000"/>
              </w:rPr>
            </w:pPr>
          </w:p>
        </w:tc>
        <w:tc>
          <w:tcPr>
            <w:tcW w:w="6098" w:type="dxa"/>
            <w:tcBorders>
              <w:top w:val="single" w:sz="4" w:space="0" w:color="auto"/>
              <w:bottom w:val="single" w:sz="4" w:space="0" w:color="auto"/>
            </w:tcBorders>
            <w:shd w:val="pct25" w:color="auto" w:fill="auto"/>
          </w:tcPr>
          <w:p w14:paraId="1DC48584" w14:textId="77777777" w:rsidR="004C458D" w:rsidRPr="00165518" w:rsidRDefault="004C458D" w:rsidP="004C458D">
            <w:pPr>
              <w:spacing w:before="60"/>
              <w:jc w:val="right"/>
            </w:pPr>
            <w:r w:rsidRPr="00DF726D">
              <w:t>Subtotal B (</w:t>
            </w:r>
            <w:r w:rsidRPr="00345B1E">
              <w:t>Sum of Subtotal A and Site Mobilization</w:t>
            </w:r>
            <w:r w:rsidRPr="00165518">
              <w:t xml:space="preserve">)  </w:t>
            </w:r>
          </w:p>
        </w:tc>
        <w:tc>
          <w:tcPr>
            <w:tcW w:w="1664" w:type="dxa"/>
            <w:tcBorders>
              <w:top w:val="single" w:sz="4" w:space="0" w:color="auto"/>
              <w:bottom w:val="single" w:sz="4" w:space="0" w:color="auto"/>
            </w:tcBorders>
            <w:shd w:val="clear" w:color="auto" w:fill="auto"/>
          </w:tcPr>
          <w:p w14:paraId="1742E229" w14:textId="77777777" w:rsidR="004C458D" w:rsidRPr="00165518" w:rsidRDefault="004C458D" w:rsidP="004C458D">
            <w:pPr>
              <w:spacing w:before="40" w:after="40"/>
              <w:jc w:val="center"/>
              <w:rPr>
                <w:u w:val="single"/>
              </w:rPr>
            </w:pPr>
          </w:p>
        </w:tc>
      </w:tr>
      <w:tr w:rsidR="004C458D" w14:paraId="47364A9A" w14:textId="77777777" w:rsidTr="00CC289F">
        <w:tc>
          <w:tcPr>
            <w:tcW w:w="1688" w:type="dxa"/>
            <w:tcBorders>
              <w:top w:val="single" w:sz="4" w:space="0" w:color="auto"/>
              <w:bottom w:val="single" w:sz="4" w:space="0" w:color="auto"/>
            </w:tcBorders>
            <w:shd w:val="pct25" w:color="auto" w:fill="auto"/>
          </w:tcPr>
          <w:p w14:paraId="020A398A" w14:textId="77777777" w:rsidR="004C458D" w:rsidRPr="00E9206E" w:rsidRDefault="004C458D" w:rsidP="004C458D">
            <w:pPr>
              <w:spacing w:before="40" w:after="40"/>
              <w:jc w:val="center"/>
              <w:rPr>
                <w:color w:val="000000"/>
              </w:rPr>
            </w:pPr>
          </w:p>
        </w:tc>
        <w:tc>
          <w:tcPr>
            <w:tcW w:w="6098" w:type="dxa"/>
            <w:tcBorders>
              <w:top w:val="single" w:sz="4" w:space="0" w:color="auto"/>
              <w:bottom w:val="single" w:sz="4" w:space="0" w:color="auto"/>
            </w:tcBorders>
            <w:shd w:val="pct25" w:color="auto" w:fill="auto"/>
          </w:tcPr>
          <w:p w14:paraId="5D4E04A0" w14:textId="77777777" w:rsidR="004C458D" w:rsidRPr="00926725" w:rsidRDefault="004C458D" w:rsidP="004C458D">
            <w:pPr>
              <w:spacing w:before="60"/>
              <w:rPr>
                <w:color w:val="000000"/>
              </w:rPr>
            </w:pPr>
          </w:p>
        </w:tc>
        <w:tc>
          <w:tcPr>
            <w:tcW w:w="1664" w:type="dxa"/>
            <w:tcBorders>
              <w:top w:val="single" w:sz="4" w:space="0" w:color="auto"/>
              <w:bottom w:val="single" w:sz="4" w:space="0" w:color="auto"/>
            </w:tcBorders>
            <w:shd w:val="pct25" w:color="auto" w:fill="auto"/>
          </w:tcPr>
          <w:p w14:paraId="15144F63" w14:textId="77777777" w:rsidR="004C458D" w:rsidRDefault="004C458D" w:rsidP="004C458D">
            <w:pPr>
              <w:spacing w:before="40" w:after="40"/>
              <w:jc w:val="center"/>
              <w:rPr>
                <w:u w:val="single"/>
              </w:rPr>
            </w:pPr>
          </w:p>
        </w:tc>
      </w:tr>
      <w:tr w:rsidR="004C458D" w14:paraId="594C1EB1" w14:textId="77777777" w:rsidTr="00CC289F">
        <w:tc>
          <w:tcPr>
            <w:tcW w:w="1688" w:type="dxa"/>
            <w:tcBorders>
              <w:top w:val="single" w:sz="4" w:space="0" w:color="auto"/>
              <w:bottom w:val="single" w:sz="4" w:space="0" w:color="auto"/>
            </w:tcBorders>
            <w:shd w:val="pct25" w:color="auto" w:fill="auto"/>
          </w:tcPr>
          <w:p w14:paraId="08D8D449" w14:textId="77777777" w:rsidR="004C458D" w:rsidRPr="00E9206E" w:rsidRDefault="004C458D" w:rsidP="004C458D">
            <w:pPr>
              <w:spacing w:before="40" w:after="40"/>
              <w:jc w:val="center"/>
              <w:rPr>
                <w:color w:val="000000"/>
              </w:rPr>
            </w:pPr>
            <w:r w:rsidRPr="00E9206E">
              <w:rPr>
                <w:color w:val="000000"/>
              </w:rPr>
              <w:t>800.01000015</w:t>
            </w:r>
          </w:p>
        </w:tc>
        <w:tc>
          <w:tcPr>
            <w:tcW w:w="6098" w:type="dxa"/>
            <w:tcBorders>
              <w:top w:val="single" w:sz="4" w:space="0" w:color="auto"/>
              <w:bottom w:val="single" w:sz="4" w:space="0" w:color="auto"/>
            </w:tcBorders>
            <w:shd w:val="pct25" w:color="auto" w:fill="auto"/>
          </w:tcPr>
          <w:p w14:paraId="01549BF0" w14:textId="77777777" w:rsidR="004C458D" w:rsidRPr="00FB3431" w:rsidRDefault="004C458D" w:rsidP="004C458D">
            <w:pPr>
              <w:spacing w:before="60"/>
              <w:rPr>
                <w:color w:val="000000"/>
              </w:rPr>
            </w:pPr>
            <w:r w:rsidRPr="00E9206E">
              <w:rPr>
                <w:color w:val="000000"/>
              </w:rPr>
              <w:t>Design Build – Design Services</w:t>
            </w:r>
          </w:p>
        </w:tc>
        <w:tc>
          <w:tcPr>
            <w:tcW w:w="1664" w:type="dxa"/>
            <w:tcBorders>
              <w:top w:val="single" w:sz="4" w:space="0" w:color="auto"/>
            </w:tcBorders>
          </w:tcPr>
          <w:p w14:paraId="25EEE822" w14:textId="77777777" w:rsidR="004C458D" w:rsidRDefault="004C458D" w:rsidP="004C458D">
            <w:pPr>
              <w:spacing w:before="40" w:after="40"/>
              <w:jc w:val="center"/>
              <w:rPr>
                <w:u w:val="single"/>
              </w:rPr>
            </w:pPr>
          </w:p>
        </w:tc>
      </w:tr>
      <w:tr w:rsidR="004C458D" w14:paraId="1A6A135A" w14:textId="77777777" w:rsidTr="00CC289F">
        <w:tc>
          <w:tcPr>
            <w:tcW w:w="1688" w:type="dxa"/>
            <w:tcBorders>
              <w:top w:val="single" w:sz="4" w:space="0" w:color="auto"/>
              <w:bottom w:val="single" w:sz="4" w:space="0" w:color="auto"/>
            </w:tcBorders>
            <w:shd w:val="pct25" w:color="auto" w:fill="auto"/>
          </w:tcPr>
          <w:p w14:paraId="58425670" w14:textId="77777777" w:rsidR="004C458D" w:rsidRPr="00E9206E" w:rsidRDefault="004C458D" w:rsidP="004C458D">
            <w:pPr>
              <w:spacing w:before="40" w:after="40"/>
              <w:jc w:val="center"/>
              <w:rPr>
                <w:color w:val="000000"/>
              </w:rPr>
            </w:pPr>
            <w:r w:rsidRPr="00E9206E">
              <w:rPr>
                <w:color w:val="000000"/>
              </w:rPr>
              <w:t>800.02000015</w:t>
            </w:r>
          </w:p>
        </w:tc>
        <w:tc>
          <w:tcPr>
            <w:tcW w:w="6098" w:type="dxa"/>
            <w:tcBorders>
              <w:top w:val="single" w:sz="4" w:space="0" w:color="auto"/>
              <w:bottom w:val="single" w:sz="4" w:space="0" w:color="auto"/>
            </w:tcBorders>
            <w:shd w:val="pct25" w:color="auto" w:fill="auto"/>
          </w:tcPr>
          <w:p w14:paraId="03FAD8AA" w14:textId="77777777" w:rsidR="004C458D" w:rsidRDefault="004C458D" w:rsidP="004C458D">
            <w:pPr>
              <w:spacing w:before="60"/>
              <w:rPr>
                <w:color w:val="000000"/>
              </w:rPr>
            </w:pPr>
            <w:r w:rsidRPr="00926725">
              <w:rPr>
                <w:color w:val="000000"/>
              </w:rPr>
              <w:t>Design Build – Construction Inspection Services</w:t>
            </w:r>
          </w:p>
        </w:tc>
        <w:tc>
          <w:tcPr>
            <w:tcW w:w="1664" w:type="dxa"/>
            <w:tcBorders>
              <w:top w:val="nil"/>
            </w:tcBorders>
          </w:tcPr>
          <w:p w14:paraId="49569A4B" w14:textId="77777777" w:rsidR="004C458D" w:rsidRDefault="004C458D" w:rsidP="004C458D">
            <w:pPr>
              <w:spacing w:before="40" w:after="40"/>
              <w:jc w:val="center"/>
              <w:rPr>
                <w:u w:val="single"/>
              </w:rPr>
            </w:pPr>
          </w:p>
        </w:tc>
      </w:tr>
      <w:tr w:rsidR="004C458D" w14:paraId="246694F4" w14:textId="77777777" w:rsidTr="00CC289F">
        <w:tc>
          <w:tcPr>
            <w:tcW w:w="1688" w:type="dxa"/>
            <w:tcBorders>
              <w:top w:val="single" w:sz="4" w:space="0" w:color="auto"/>
              <w:bottom w:val="single" w:sz="4" w:space="0" w:color="auto"/>
            </w:tcBorders>
            <w:shd w:val="pct25" w:color="auto" w:fill="auto"/>
          </w:tcPr>
          <w:p w14:paraId="727530F2" w14:textId="77777777" w:rsidR="004C458D" w:rsidRPr="00E9206E" w:rsidRDefault="004C458D" w:rsidP="004C458D">
            <w:pPr>
              <w:spacing w:before="40" w:after="40"/>
              <w:jc w:val="center"/>
              <w:rPr>
                <w:color w:val="000000"/>
              </w:rPr>
            </w:pPr>
            <w:r w:rsidRPr="00E9206E">
              <w:rPr>
                <w:color w:val="000000"/>
              </w:rPr>
              <w:t>800.03000015</w:t>
            </w:r>
          </w:p>
        </w:tc>
        <w:tc>
          <w:tcPr>
            <w:tcW w:w="6098" w:type="dxa"/>
            <w:tcBorders>
              <w:top w:val="single" w:sz="4" w:space="0" w:color="auto"/>
              <w:bottom w:val="single" w:sz="4" w:space="0" w:color="auto"/>
            </w:tcBorders>
            <w:shd w:val="pct25" w:color="auto" w:fill="auto"/>
          </w:tcPr>
          <w:p w14:paraId="14E3982C" w14:textId="55744811" w:rsidR="004C458D" w:rsidRPr="004D7927" w:rsidRDefault="004C458D" w:rsidP="004C458D">
            <w:pPr>
              <w:spacing w:before="60"/>
              <w:rPr>
                <w:color w:val="000000"/>
                <w:sz w:val="23"/>
                <w:szCs w:val="23"/>
              </w:rPr>
            </w:pPr>
            <w:r w:rsidRPr="004D7927">
              <w:rPr>
                <w:color w:val="000000"/>
                <w:sz w:val="23"/>
                <w:szCs w:val="23"/>
              </w:rPr>
              <w:t>Design Build – Quality Control Services (Materials and Testing)</w:t>
            </w:r>
          </w:p>
        </w:tc>
        <w:tc>
          <w:tcPr>
            <w:tcW w:w="1664" w:type="dxa"/>
            <w:tcBorders>
              <w:top w:val="single" w:sz="4" w:space="0" w:color="auto"/>
              <w:bottom w:val="single" w:sz="4" w:space="0" w:color="auto"/>
            </w:tcBorders>
          </w:tcPr>
          <w:p w14:paraId="7A5184F5" w14:textId="77777777" w:rsidR="004C458D" w:rsidRDefault="004C458D" w:rsidP="004C458D">
            <w:pPr>
              <w:spacing w:before="40" w:after="40"/>
            </w:pPr>
          </w:p>
        </w:tc>
      </w:tr>
      <w:tr w:rsidR="004C458D" w14:paraId="76272BC7" w14:textId="77777777" w:rsidTr="00CC289F">
        <w:tc>
          <w:tcPr>
            <w:tcW w:w="1688" w:type="dxa"/>
            <w:tcBorders>
              <w:top w:val="single" w:sz="4" w:space="0" w:color="auto"/>
              <w:bottom w:val="single" w:sz="4" w:space="0" w:color="auto"/>
            </w:tcBorders>
            <w:shd w:val="pct25" w:color="auto" w:fill="auto"/>
          </w:tcPr>
          <w:p w14:paraId="0E6D287D" w14:textId="77777777" w:rsidR="004C458D" w:rsidRDefault="004C458D" w:rsidP="004C458D">
            <w:pPr>
              <w:spacing w:before="40" w:after="40"/>
              <w:jc w:val="center"/>
            </w:pPr>
          </w:p>
        </w:tc>
        <w:tc>
          <w:tcPr>
            <w:tcW w:w="6098" w:type="dxa"/>
            <w:tcBorders>
              <w:top w:val="single" w:sz="4" w:space="0" w:color="auto"/>
              <w:bottom w:val="single" w:sz="4" w:space="0" w:color="auto"/>
            </w:tcBorders>
            <w:shd w:val="pct25" w:color="auto" w:fill="auto"/>
          </w:tcPr>
          <w:p w14:paraId="0CB700B4" w14:textId="77777777" w:rsidR="004C458D" w:rsidRDefault="004C458D" w:rsidP="004C458D">
            <w:pPr>
              <w:spacing w:before="60"/>
              <w:rPr>
                <w:color w:val="000000"/>
              </w:rPr>
            </w:pPr>
          </w:p>
        </w:tc>
        <w:tc>
          <w:tcPr>
            <w:tcW w:w="1664" w:type="dxa"/>
            <w:tcBorders>
              <w:top w:val="single" w:sz="4" w:space="0" w:color="auto"/>
            </w:tcBorders>
            <w:shd w:val="pct25" w:color="auto" w:fill="auto"/>
          </w:tcPr>
          <w:p w14:paraId="63A2C331" w14:textId="77777777" w:rsidR="004C458D" w:rsidRDefault="004C458D" w:rsidP="004C458D">
            <w:pPr>
              <w:spacing w:before="40" w:after="40"/>
              <w:rPr>
                <w:u w:val="single"/>
              </w:rPr>
            </w:pPr>
          </w:p>
        </w:tc>
      </w:tr>
      <w:tr w:rsidR="004C458D" w14:paraId="241D528A" w14:textId="77777777" w:rsidTr="00CC289F">
        <w:tc>
          <w:tcPr>
            <w:tcW w:w="1688" w:type="dxa"/>
            <w:tcBorders>
              <w:top w:val="single" w:sz="4" w:space="0" w:color="auto"/>
            </w:tcBorders>
            <w:shd w:val="pct25" w:color="auto" w:fill="auto"/>
          </w:tcPr>
          <w:p w14:paraId="57C77098" w14:textId="77777777" w:rsidR="004C458D" w:rsidRDefault="004C458D" w:rsidP="004C458D">
            <w:pPr>
              <w:spacing w:before="40" w:after="40"/>
              <w:jc w:val="center"/>
            </w:pPr>
          </w:p>
        </w:tc>
        <w:tc>
          <w:tcPr>
            <w:tcW w:w="6098" w:type="dxa"/>
            <w:tcBorders>
              <w:top w:val="single" w:sz="4" w:space="0" w:color="auto"/>
              <w:right w:val="single" w:sz="12" w:space="0" w:color="auto"/>
            </w:tcBorders>
            <w:shd w:val="pct25" w:color="auto" w:fill="auto"/>
          </w:tcPr>
          <w:p w14:paraId="19376870" w14:textId="77777777" w:rsidR="004C458D" w:rsidRDefault="004C458D" w:rsidP="004C458D">
            <w:pPr>
              <w:rPr>
                <w:color w:val="000000"/>
              </w:rPr>
            </w:pPr>
          </w:p>
        </w:tc>
        <w:tc>
          <w:tcPr>
            <w:tcW w:w="1664" w:type="dxa"/>
            <w:tcBorders>
              <w:top w:val="nil"/>
              <w:left w:val="single" w:sz="12" w:space="0" w:color="auto"/>
            </w:tcBorders>
            <w:shd w:val="pct25" w:color="auto" w:fill="auto"/>
          </w:tcPr>
          <w:p w14:paraId="7DAE55C5" w14:textId="77777777" w:rsidR="004C458D" w:rsidRDefault="004C458D" w:rsidP="004C458D">
            <w:pPr>
              <w:spacing w:before="40" w:after="40"/>
              <w:rPr>
                <w:u w:val="single"/>
              </w:rPr>
            </w:pPr>
          </w:p>
        </w:tc>
      </w:tr>
      <w:tr w:rsidR="004C458D" w14:paraId="2977A31B" w14:textId="77777777" w:rsidTr="00CC289F">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Pr>
        <w:tc>
          <w:tcPr>
            <w:tcW w:w="1688" w:type="dxa"/>
            <w:tcBorders>
              <w:top w:val="single" w:sz="12" w:space="0" w:color="auto"/>
              <w:left w:val="single" w:sz="12" w:space="0" w:color="auto"/>
              <w:bottom w:val="single" w:sz="12" w:space="0" w:color="auto"/>
            </w:tcBorders>
            <w:shd w:val="pct25" w:color="000000" w:fill="FFFFFF"/>
          </w:tcPr>
          <w:p w14:paraId="13F4483C" w14:textId="77777777" w:rsidR="004C458D" w:rsidRDefault="004C458D" w:rsidP="004C458D">
            <w:pPr>
              <w:pStyle w:val="NormalIndent"/>
              <w:ind w:left="0"/>
              <w:rPr>
                <w:b/>
              </w:rPr>
            </w:pPr>
          </w:p>
        </w:tc>
        <w:tc>
          <w:tcPr>
            <w:tcW w:w="6098" w:type="dxa"/>
            <w:tcBorders>
              <w:top w:val="single" w:sz="12" w:space="0" w:color="auto"/>
              <w:bottom w:val="single" w:sz="12" w:space="0" w:color="auto"/>
              <w:right w:val="nil"/>
            </w:tcBorders>
            <w:shd w:val="pct25" w:color="auto" w:fill="auto"/>
          </w:tcPr>
          <w:p w14:paraId="1D83DFF2" w14:textId="77777777" w:rsidR="004C458D" w:rsidRDefault="004C458D" w:rsidP="004C458D">
            <w:pPr>
              <w:pStyle w:val="NormalIndent"/>
              <w:ind w:left="0"/>
            </w:pPr>
            <w:r>
              <w:rPr>
                <w:b/>
              </w:rPr>
              <w:t>TOTAL</w:t>
            </w:r>
            <w:r>
              <w:t xml:space="preserve"> </w:t>
            </w:r>
            <w:r>
              <w:rPr>
                <w:b/>
              </w:rPr>
              <w:t>PROPOSAL PRICE</w:t>
            </w:r>
          </w:p>
        </w:tc>
        <w:tc>
          <w:tcPr>
            <w:tcW w:w="1664" w:type="dxa"/>
            <w:tcBorders>
              <w:top w:val="single" w:sz="12" w:space="0" w:color="auto"/>
              <w:left w:val="single" w:sz="12" w:space="0" w:color="auto"/>
              <w:bottom w:val="single" w:sz="12" w:space="0" w:color="auto"/>
              <w:right w:val="single" w:sz="12" w:space="0" w:color="auto"/>
            </w:tcBorders>
            <w:shd w:val="pct25" w:color="auto" w:fill="auto"/>
          </w:tcPr>
          <w:p w14:paraId="6732F897" w14:textId="77777777" w:rsidR="004C458D" w:rsidRDefault="004C458D" w:rsidP="004C458D">
            <w:pPr>
              <w:pStyle w:val="NormalIndent"/>
              <w:ind w:left="0"/>
              <w:rPr>
                <w:b/>
              </w:rPr>
            </w:pPr>
          </w:p>
        </w:tc>
      </w:tr>
    </w:tbl>
    <w:p w14:paraId="6DB90C03" w14:textId="77777777" w:rsidR="005C63AD" w:rsidRDefault="005C63AD" w:rsidP="005C63AD">
      <w:pPr>
        <w:rPr>
          <w:rFonts w:ascii="Arial" w:hAnsi="Arial"/>
        </w:rPr>
      </w:pPr>
    </w:p>
    <w:p w14:paraId="6F0EBAAF" w14:textId="05430A04" w:rsidR="005C63AD" w:rsidRDefault="00087F34" w:rsidP="005C63AD">
      <w:pPr>
        <w:pStyle w:val="NormalIndent"/>
        <w:ind w:left="0"/>
        <w:rPr>
          <w:b/>
        </w:rPr>
      </w:pPr>
      <w:r>
        <w:rPr>
          <w:noProof/>
        </w:rPr>
        <mc:AlternateContent>
          <mc:Choice Requires="wps">
            <w:drawing>
              <wp:anchor distT="0" distB="0" distL="114300" distR="114300" simplePos="0" relativeHeight="251659264" behindDoc="1" locked="0" layoutInCell="1" allowOverlap="1" wp14:anchorId="49AA92AD" wp14:editId="0665AA4D">
                <wp:simplePos x="0" y="0"/>
                <wp:positionH relativeFrom="column">
                  <wp:posOffset>813435</wp:posOffset>
                </wp:positionH>
                <wp:positionV relativeFrom="paragraph">
                  <wp:posOffset>103505</wp:posOffset>
                </wp:positionV>
                <wp:extent cx="4074795" cy="918210"/>
                <wp:effectExtent l="0" t="0" r="1905" b="0"/>
                <wp:wrapNone/>
                <wp:docPr id="2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18210"/>
                        </a:xfrm>
                        <a:prstGeom prst="rect">
                          <a:avLst/>
                        </a:prstGeom>
                        <a:solidFill>
                          <a:schemeClr val="bg1">
                            <a:lumMod val="100000"/>
                            <a:lumOff val="0"/>
                            <a:alpha val="7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14:paraId="0072ADB3" w14:textId="77777777" w:rsidR="008E6109" w:rsidRPr="005C63AD" w:rsidRDefault="008E6109" w:rsidP="005C63AD">
                            <w:pPr>
                              <w:spacing w:before="120" w:after="120"/>
                              <w:jc w:val="center"/>
                              <w:rPr>
                                <w:rFonts w:ascii="Arial Bold" w:hAnsi="Arial Bold"/>
                                <w:b/>
                                <w:color w:val="808080" w:themeColor="background1" w:themeShade="80"/>
                                <w:sz w:val="96"/>
                              </w:rPr>
                            </w:pPr>
                            <w:r w:rsidRPr="005C63AD">
                              <w:rPr>
                                <w:rFonts w:ascii="Arial Bold" w:hAnsi="Arial Bold"/>
                                <w:b/>
                                <w:color w:val="808080" w:themeColor="background1" w:themeShade="80"/>
                                <w:sz w:val="96"/>
                              </w:rPr>
                              <w:t>SAMPLE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AA92AD" id="Text Box 1" o:spid="_x0000_s1033" type="#_x0000_t202" style="position:absolute;margin-left:64.05pt;margin-top:8.15pt;width:320.85pt;height:7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" fillcolor="white [3212]" strokecolor="white [3212]" strokeweight="1pt">
                <v:fill opacity="46003f"/>
                <v:shadow color="#7f7f7f [1601]" opacity=".5" offset="1pt"/>
                <v:textbox>
                  <w:txbxContent>
                    <w:p w14:paraId="0072ADB3" w14:textId="77777777" w:rsidR="008E6109" w:rsidRPr="005C63AD" w:rsidRDefault="008E6109" w:rsidP="005C63AD">
                      <w:pPr>
                        <w:spacing w:before="120" w:after="120"/>
                        <w:jc w:val="center"/>
                        <w:rPr>
                          <w:rFonts w:ascii="Arial Bold" w:hAnsi="Arial Bold"/>
                          <w:b/>
                          <w:color w:val="808080" w:themeColor="background1" w:themeShade="80"/>
                          <w:sz w:val="96"/>
                        </w:rPr>
                      </w:pPr>
                      <w:r w:rsidRPr="005C63AD">
                        <w:rPr>
                          <w:rFonts w:ascii="Arial Bold" w:hAnsi="Arial Bold"/>
                          <w:b/>
                          <w:color w:val="808080" w:themeColor="background1" w:themeShade="80"/>
                          <w:sz w:val="96"/>
                        </w:rPr>
                        <w:t>SAMPLE</w:t>
                      </w:r>
                    </w:p>
                  </w:txbxContent>
                </v:textbox>
              </v:shape>
            </w:pict>
          </mc:Fallback>
        </mc:AlternateContent>
      </w:r>
      <w:r w:rsidR="005C63AD">
        <w:rPr>
          <w:b/>
        </w:rPr>
        <w:t xml:space="preserve">Notes: </w:t>
      </w:r>
    </w:p>
    <w:p w14:paraId="231CC57C" w14:textId="06847C4D" w:rsidR="005C63AD" w:rsidRDefault="005C63AD" w:rsidP="00236AB8">
      <w:pPr>
        <w:pStyle w:val="NormalIndent"/>
        <w:numPr>
          <w:ilvl w:val="0"/>
          <w:numId w:val="20"/>
        </w:numPr>
      </w:pPr>
      <w:r w:rsidRPr="005C29F4">
        <w:t xml:space="preserve">Proposers shall complete Form SP using the excel spreadsheet located on the </w:t>
      </w:r>
      <w:r w:rsidR="00EC33EC">
        <w:t>Authority</w:t>
      </w:r>
      <w:r w:rsidRPr="005C29F4">
        <w:t>’s Project web site.</w:t>
      </w:r>
    </w:p>
    <w:p w14:paraId="21D0EDE8" w14:textId="691283AC" w:rsidR="005C63AD" w:rsidRPr="005C29F4" w:rsidRDefault="005C63AD" w:rsidP="00236AB8">
      <w:pPr>
        <w:pStyle w:val="NormalIndent"/>
        <w:numPr>
          <w:ilvl w:val="0"/>
          <w:numId w:val="20"/>
        </w:numPr>
      </w:pPr>
      <w:r w:rsidRPr="00345B1E">
        <w:t xml:space="preserve">Subtotal B will be the value used to </w:t>
      </w:r>
      <w:r w:rsidRPr="00745CCC">
        <w:rPr>
          <w:i/>
        </w:rPr>
        <w:t>calculate</w:t>
      </w:r>
      <w:r w:rsidRPr="00345B1E">
        <w:t xml:space="preserve"> the 51% Prime/</w:t>
      </w:r>
      <w:r w:rsidR="009D59C3">
        <w:t>MWBE/SDVOB</w:t>
      </w:r>
      <w:r w:rsidRPr="00345B1E">
        <w:t xml:space="preserve"> </w:t>
      </w:r>
      <w:r w:rsidR="00CE317E" w:rsidRPr="00345B1E">
        <w:t>self-work</w:t>
      </w:r>
      <w:r w:rsidRPr="00345B1E">
        <w:t xml:space="preserve"> requirement</w:t>
      </w:r>
      <w:r>
        <w:t xml:space="preserve"> less any Self Performance Specialty Items included in Part 5 – Special Provisions.</w:t>
      </w:r>
    </w:p>
    <w:p w14:paraId="6743982C" w14:textId="77777777" w:rsidR="005C63AD" w:rsidRPr="005C29F4" w:rsidRDefault="005C63AD" w:rsidP="005C63AD">
      <w:pPr>
        <w:pStyle w:val="NormalIndent"/>
        <w:ind w:left="0"/>
      </w:pPr>
    </w:p>
    <w:p w14:paraId="2731C759" w14:textId="77777777" w:rsidR="005C63AD" w:rsidRDefault="005C63AD" w:rsidP="005C63AD">
      <w:pPr>
        <w:pStyle w:val="NormalIndent"/>
        <w:ind w:left="0"/>
        <w:rPr>
          <w:b/>
        </w:rPr>
      </w:pPr>
      <w:r>
        <w:rPr>
          <w:b/>
        </w:rPr>
        <w:t>Instructions:</w:t>
      </w:r>
    </w:p>
    <w:p w14:paraId="4B7819B2" w14:textId="172A7DDA" w:rsidR="00B475CF" w:rsidRDefault="005C63AD" w:rsidP="00236AB8">
      <w:pPr>
        <w:pStyle w:val="NormalIndent"/>
        <w:widowControl w:val="0"/>
        <w:numPr>
          <w:ilvl w:val="0"/>
          <w:numId w:val="21"/>
        </w:numPr>
        <w:overflowPunct/>
        <w:autoSpaceDE/>
        <w:autoSpaceDN/>
        <w:adjustRightInd/>
        <w:ind w:left="360" w:firstLine="0"/>
        <w:textAlignment w:val="auto"/>
      </w:pPr>
      <w:r>
        <w:t>Enter Lump Sum Price for each Price Item in the white, non-shaded, cells.</w:t>
      </w:r>
    </w:p>
    <w:p w14:paraId="542AE125" w14:textId="0C0C3730" w:rsidR="008C5744" w:rsidRDefault="008C5744" w:rsidP="008C5744">
      <w:pPr>
        <w:pStyle w:val="NormalIndent"/>
        <w:widowControl w:val="0"/>
        <w:overflowPunct/>
        <w:autoSpaceDE/>
        <w:autoSpaceDN/>
        <w:adjustRightInd/>
        <w:ind w:left="360"/>
        <w:textAlignment w:val="auto"/>
      </w:pPr>
    </w:p>
    <w:p w14:paraId="4BADF1BF" w14:textId="77777777" w:rsidR="008C5744" w:rsidRDefault="008C5744" w:rsidP="008C5744">
      <w:pPr>
        <w:pStyle w:val="NormalIndent"/>
        <w:widowControl w:val="0"/>
        <w:overflowPunct/>
        <w:autoSpaceDE/>
        <w:autoSpaceDN/>
        <w:adjustRightInd/>
        <w:ind w:left="0"/>
        <w:textAlignment w:val="auto"/>
      </w:pPr>
    </w:p>
    <w:p w14:paraId="707563C7" w14:textId="77777777" w:rsidR="00B475CF" w:rsidRPr="0012653A" w:rsidRDefault="00B475CF" w:rsidP="005C63AD">
      <w:pPr>
        <w:rPr>
          <w:rFonts w:ascii="Arial" w:hAnsi="Arial"/>
          <w:b/>
          <w:sz w:val="28"/>
          <w:szCs w:val="28"/>
          <w:u w:val="thick"/>
        </w:rPr>
        <w:sectPr w:rsidR="00B475CF" w:rsidRPr="0012653A" w:rsidSect="0085330A">
          <w:headerReference w:type="default" r:id="rId80"/>
          <w:footerReference w:type="default" r:id="rId81"/>
          <w:pgSz w:w="12240" w:h="15840" w:code="1"/>
          <w:pgMar w:top="1440" w:right="1440" w:bottom="1440" w:left="1440" w:header="720" w:footer="720" w:gutter="0"/>
          <w:pgNumType w:start="1"/>
          <w:cols w:space="720"/>
          <w:docGrid w:linePitch="360"/>
        </w:sectPr>
      </w:pPr>
    </w:p>
    <w:p w14:paraId="0CDA1A7C" w14:textId="77777777" w:rsidR="00843CFB" w:rsidRPr="000B1E3F" w:rsidRDefault="00843CFB" w:rsidP="00843CFB">
      <w:pPr>
        <w:pStyle w:val="Heading1"/>
      </w:pPr>
      <w:r w:rsidRPr="000B1E3F">
        <w:lastRenderedPageBreak/>
        <w:t>FORM WPS</w:t>
      </w:r>
    </w:p>
    <w:p w14:paraId="2636CAB6" w14:textId="77777777" w:rsidR="005C63AD" w:rsidRPr="00A829F5" w:rsidRDefault="005C63AD" w:rsidP="00843CFB">
      <w:pPr>
        <w:pStyle w:val="Caption"/>
      </w:pPr>
      <w:r w:rsidRPr="000B1E3F">
        <w:t>WORK PAYMENT SCHEDULE</w:t>
      </w:r>
    </w:p>
    <w:p w14:paraId="552076E8" w14:textId="77777777" w:rsidR="00E15C85" w:rsidRPr="00313042" w:rsidRDefault="00E15C85" w:rsidP="00E15C85">
      <w:pPr>
        <w:spacing w:before="120" w:after="120"/>
        <w:rPr>
          <w:rFonts w:ascii="Arial" w:hAnsi="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4302C8FD" w14:textId="77777777" w:rsidTr="004068A5">
        <w:tc>
          <w:tcPr>
            <w:tcW w:w="9242" w:type="dxa"/>
            <w:gridSpan w:val="3"/>
            <w:vAlign w:val="center"/>
          </w:tcPr>
          <w:p w14:paraId="597E954C" w14:textId="77777777" w:rsidR="00E15C85" w:rsidRDefault="00E15C85" w:rsidP="004068A5">
            <w:pPr>
              <w:pStyle w:val="TableHeading"/>
              <w:spacing w:before="120" w:after="120"/>
            </w:pPr>
            <w:r w:rsidRPr="004F3EAC">
              <w:t>WORK PAYMENT SCHEDULE</w:t>
            </w:r>
          </w:p>
          <w:p w14:paraId="6832577A" w14:textId="77777777" w:rsidR="00E15C85" w:rsidRPr="004F3EAC" w:rsidRDefault="00E15C85" w:rsidP="004068A5">
            <w:pPr>
              <w:pStyle w:val="TableHeading"/>
              <w:spacing w:before="120" w:after="120"/>
            </w:pPr>
            <w:r w:rsidRPr="004F3EAC">
              <w:t>(Mainline Gantry Work (minimum of 16 locations and maximum of 32))</w:t>
            </w:r>
          </w:p>
          <w:p w14:paraId="6E52DF79" w14:textId="77777777" w:rsidR="00E15C85" w:rsidRPr="004F3EAC" w:rsidRDefault="00E15C85" w:rsidP="004068A5">
            <w:pPr>
              <w:pStyle w:val="TableHeading"/>
              <w:spacing w:before="120" w:after="120"/>
            </w:pPr>
            <w:r>
              <w:t xml:space="preserve">Mainline </w:t>
            </w:r>
            <w:r w:rsidRPr="004F3EAC">
              <w:t>Gantry Location MP _</w:t>
            </w:r>
            <w:r>
              <w:t>__</w:t>
            </w:r>
            <w:r w:rsidRPr="004F3EAC">
              <w:t>__</w:t>
            </w:r>
          </w:p>
          <w:p w14:paraId="7C542455" w14:textId="77777777" w:rsidR="00E15C85" w:rsidRPr="004F3EAC" w:rsidRDefault="00E15C85" w:rsidP="004068A5">
            <w:pPr>
              <w:pStyle w:val="TableHeading"/>
              <w:spacing w:before="120" w:after="120"/>
              <w:jc w:val="left"/>
            </w:pPr>
            <w:r w:rsidRPr="004F3EAC">
              <w:t>Indicate Direction(s)</w:t>
            </w:r>
            <w:r>
              <w:t xml:space="preserve"> ______________ (i.e. North, South, East or West or Both Directions)</w:t>
            </w:r>
          </w:p>
        </w:tc>
      </w:tr>
      <w:tr w:rsidR="00E15C85" w:rsidRPr="004F3EAC" w14:paraId="5451E831" w14:textId="77777777" w:rsidTr="004068A5">
        <w:tc>
          <w:tcPr>
            <w:tcW w:w="5779" w:type="dxa"/>
            <w:vAlign w:val="center"/>
          </w:tcPr>
          <w:p w14:paraId="5CE57257" w14:textId="77777777" w:rsidR="00E15C85" w:rsidRPr="004F3EAC" w:rsidRDefault="00E15C85" w:rsidP="004068A5">
            <w:pPr>
              <w:pStyle w:val="TableHeading"/>
              <w:spacing w:before="120" w:after="120"/>
            </w:pPr>
            <w:r w:rsidRPr="004F3EAC">
              <w:t>WORK ITEM</w:t>
            </w:r>
          </w:p>
        </w:tc>
        <w:tc>
          <w:tcPr>
            <w:tcW w:w="1516" w:type="dxa"/>
            <w:vAlign w:val="center"/>
          </w:tcPr>
          <w:p w14:paraId="69606B0A" w14:textId="77777777" w:rsidR="00E15C85" w:rsidRPr="004F3EAC" w:rsidRDefault="00E15C85" w:rsidP="004068A5">
            <w:pPr>
              <w:pStyle w:val="TableHeading"/>
              <w:spacing w:before="120" w:after="120"/>
            </w:pPr>
            <w:r w:rsidRPr="004F3EAC">
              <w:t>MAXIMUM PERCENT OF LUMP SUM PRICE</w:t>
            </w:r>
          </w:p>
        </w:tc>
        <w:tc>
          <w:tcPr>
            <w:tcW w:w="1947" w:type="dxa"/>
          </w:tcPr>
          <w:p w14:paraId="32F74D01"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3265B564" w14:textId="77777777" w:rsidTr="004068A5">
        <w:tc>
          <w:tcPr>
            <w:tcW w:w="5779" w:type="dxa"/>
          </w:tcPr>
          <w:p w14:paraId="65458EE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3888B58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6FA89B9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DBD10EF" w14:textId="77777777" w:rsidTr="004068A5">
        <w:tc>
          <w:tcPr>
            <w:tcW w:w="5779" w:type="dxa"/>
          </w:tcPr>
          <w:p w14:paraId="02EC8663"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Gantry</w:t>
            </w:r>
          </w:p>
          <w:p w14:paraId="46EC3B4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Order (50%)</w:t>
            </w:r>
          </w:p>
          <w:p w14:paraId="6FAA5520"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Delivery (20%)</w:t>
            </w:r>
          </w:p>
          <w:p w14:paraId="7490B10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in place (30%)</w:t>
            </w:r>
          </w:p>
        </w:tc>
        <w:tc>
          <w:tcPr>
            <w:tcW w:w="1516" w:type="dxa"/>
          </w:tcPr>
          <w:p w14:paraId="6DE40B8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609ACD2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612A5B0" w14:textId="77777777" w:rsidTr="004068A5">
        <w:tc>
          <w:tcPr>
            <w:tcW w:w="5779" w:type="dxa"/>
          </w:tcPr>
          <w:p w14:paraId="493F6A6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Concrete Slab and Asphalt Removal</w:t>
            </w:r>
          </w:p>
          <w:p w14:paraId="20E1D97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3619C1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22AD74E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736B4A6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25E5771" w14:textId="77777777" w:rsidTr="004068A5">
        <w:tc>
          <w:tcPr>
            <w:tcW w:w="5779" w:type="dxa"/>
          </w:tcPr>
          <w:p w14:paraId="446B416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Concrete Slab Construction</w:t>
            </w:r>
          </w:p>
          <w:p w14:paraId="61B8FEFB"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11AD8F9" w14:textId="77777777" w:rsidR="00E15C85"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4E02909D"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Ordering (if precast) (50%)</w:t>
            </w:r>
          </w:p>
          <w:p w14:paraId="5372ADCD"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Delivery (if precast) (20%)</w:t>
            </w:r>
          </w:p>
          <w:p w14:paraId="71827859" w14:textId="77777777" w:rsidR="00E15C85" w:rsidRPr="004F3EAC" w:rsidDel="00525F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Installation (if precast) (30%)</w:t>
            </w:r>
          </w:p>
        </w:tc>
        <w:tc>
          <w:tcPr>
            <w:tcW w:w="1516" w:type="dxa"/>
          </w:tcPr>
          <w:p w14:paraId="354FD73C"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5300D7A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2593575" w14:textId="77777777" w:rsidTr="004068A5">
        <w:tc>
          <w:tcPr>
            <w:tcW w:w="5779" w:type="dxa"/>
          </w:tcPr>
          <w:p w14:paraId="584D7D3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 Foundation</w:t>
            </w:r>
          </w:p>
          <w:p w14:paraId="2FC987C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616B1DE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65683396"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r w:rsidRPr="004F3EAC">
              <w:rPr>
                <w:rFonts w:asciiTheme="minorHAnsi" w:hAnsiTheme="minorHAnsi" w:cstheme="minorHAnsi"/>
                <w:sz w:val="22"/>
                <w:szCs w:val="22"/>
              </w:rPr>
              <w:t>%</w:t>
            </w:r>
          </w:p>
        </w:tc>
        <w:tc>
          <w:tcPr>
            <w:tcW w:w="1947" w:type="dxa"/>
          </w:tcPr>
          <w:p w14:paraId="698FF28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2D13417" w14:textId="77777777" w:rsidTr="004068A5">
        <w:tc>
          <w:tcPr>
            <w:tcW w:w="5779" w:type="dxa"/>
          </w:tcPr>
          <w:p w14:paraId="4364BDB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Buildings (Proper)</w:t>
            </w:r>
          </w:p>
          <w:p w14:paraId="0ACF0B1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43EA5E7B"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113773B2"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Order Communication Building (if precast) (50%)</w:t>
            </w:r>
          </w:p>
          <w:p w14:paraId="175E336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Delivery of Communication Building (if precast) (20%)</w:t>
            </w:r>
          </w:p>
          <w:p w14:paraId="13E7CC8B"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 xml:space="preserve">Erection and </w:t>
            </w:r>
            <w:r>
              <w:rPr>
                <w:rFonts w:asciiTheme="minorHAnsi" w:hAnsiTheme="minorHAnsi" w:cstheme="minorHAnsi"/>
                <w:sz w:val="22"/>
                <w:szCs w:val="22"/>
              </w:rPr>
              <w:t>Completion</w:t>
            </w:r>
            <w:r w:rsidRPr="004F3EAC">
              <w:rPr>
                <w:rFonts w:asciiTheme="minorHAnsi" w:hAnsiTheme="minorHAnsi" w:cstheme="minorHAnsi"/>
                <w:sz w:val="22"/>
                <w:szCs w:val="22"/>
              </w:rPr>
              <w:t xml:space="preserve"> of Communication Building (if precast) (30%)</w:t>
            </w:r>
          </w:p>
          <w:p w14:paraId="3E9EB235"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Material Delivery (if stick built) (50%)</w:t>
            </w:r>
          </w:p>
          <w:p w14:paraId="6927808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lastRenderedPageBreak/>
              <w:t>Communication Building Complete (50%)</w:t>
            </w:r>
          </w:p>
        </w:tc>
        <w:tc>
          <w:tcPr>
            <w:tcW w:w="1516" w:type="dxa"/>
          </w:tcPr>
          <w:p w14:paraId="2B7BB79B"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lastRenderedPageBreak/>
              <w:t>9%</w:t>
            </w:r>
          </w:p>
        </w:tc>
        <w:tc>
          <w:tcPr>
            <w:tcW w:w="1947" w:type="dxa"/>
          </w:tcPr>
          <w:p w14:paraId="443F7DF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7AD899B" w14:textId="77777777" w:rsidTr="004068A5">
        <w:tc>
          <w:tcPr>
            <w:tcW w:w="5779" w:type="dxa"/>
          </w:tcPr>
          <w:p w14:paraId="3EC846C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Parking Area for Communication Building Complete</w:t>
            </w:r>
          </w:p>
        </w:tc>
        <w:tc>
          <w:tcPr>
            <w:tcW w:w="1516" w:type="dxa"/>
          </w:tcPr>
          <w:p w14:paraId="244EF8E9"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04AFCF3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3A9E15D" w14:textId="77777777" w:rsidTr="004068A5">
        <w:tc>
          <w:tcPr>
            <w:tcW w:w="5779" w:type="dxa"/>
          </w:tcPr>
          <w:p w14:paraId="0784FF9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Electric Service to Communication Building</w:t>
            </w:r>
          </w:p>
        </w:tc>
        <w:tc>
          <w:tcPr>
            <w:tcW w:w="1516" w:type="dxa"/>
          </w:tcPr>
          <w:p w14:paraId="144DF623"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0DE84BA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A423D14" w14:textId="77777777" w:rsidTr="004068A5">
        <w:tc>
          <w:tcPr>
            <w:tcW w:w="5779" w:type="dxa"/>
          </w:tcPr>
          <w:p w14:paraId="4737750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Fiber Conduit to Communication Building and Rack Installation</w:t>
            </w:r>
          </w:p>
        </w:tc>
        <w:tc>
          <w:tcPr>
            <w:tcW w:w="1516" w:type="dxa"/>
          </w:tcPr>
          <w:p w14:paraId="3590F83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47" w:type="dxa"/>
          </w:tcPr>
          <w:p w14:paraId="158E2C3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A10AE05" w14:textId="77777777" w:rsidTr="004068A5">
        <w:tc>
          <w:tcPr>
            <w:tcW w:w="5779" w:type="dxa"/>
          </w:tcPr>
          <w:p w14:paraId="2A2DE39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Mainline Gantry Signage Construction</w:t>
            </w:r>
          </w:p>
          <w:p w14:paraId="3D81AC1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Ordering Signage (50%)</w:t>
            </w:r>
          </w:p>
          <w:p w14:paraId="32B4C99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Signage (complete to site) (10%)</w:t>
            </w:r>
          </w:p>
          <w:p w14:paraId="5CA5DB9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Completed Erection of Permanent Signage and Public Visibility (40%)</w:t>
            </w:r>
          </w:p>
        </w:tc>
        <w:tc>
          <w:tcPr>
            <w:tcW w:w="1516" w:type="dxa"/>
          </w:tcPr>
          <w:p w14:paraId="61E67C8F" w14:textId="77777777" w:rsidR="00E15C85" w:rsidRPr="004F3EAC" w:rsidRDefault="00E15C85" w:rsidP="004068A5">
            <w:pPr>
              <w:pStyle w:val="TableText"/>
              <w:jc w:val="center"/>
              <w:rPr>
                <w:rFonts w:asciiTheme="minorHAnsi" w:hAnsiTheme="minorHAnsi" w:cstheme="minorHAnsi"/>
                <w:sz w:val="22"/>
                <w:szCs w:val="22"/>
              </w:rPr>
            </w:pPr>
            <w:r w:rsidRPr="00AF7A88">
              <w:rPr>
                <w:rFonts w:asciiTheme="minorHAnsi" w:hAnsiTheme="minorHAnsi" w:cstheme="minorHAnsi"/>
                <w:sz w:val="22"/>
                <w:szCs w:val="22"/>
              </w:rPr>
              <w:t>4%</w:t>
            </w:r>
          </w:p>
        </w:tc>
        <w:tc>
          <w:tcPr>
            <w:tcW w:w="1947" w:type="dxa"/>
          </w:tcPr>
          <w:p w14:paraId="62455D14"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FE7476A" w14:textId="77777777" w:rsidTr="004068A5">
        <w:tc>
          <w:tcPr>
            <w:tcW w:w="5779" w:type="dxa"/>
          </w:tcPr>
          <w:p w14:paraId="0CF0C2E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Removal of Old Signage</w:t>
            </w:r>
          </w:p>
        </w:tc>
        <w:tc>
          <w:tcPr>
            <w:tcW w:w="1516" w:type="dxa"/>
          </w:tcPr>
          <w:p w14:paraId="0B7287B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43CC4E5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D5D3943" w14:textId="77777777" w:rsidTr="004068A5">
        <w:tc>
          <w:tcPr>
            <w:tcW w:w="5779" w:type="dxa"/>
          </w:tcPr>
          <w:p w14:paraId="36AB6A2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Installation of Positive Separation of Opposing Traffic</w:t>
            </w:r>
          </w:p>
        </w:tc>
        <w:tc>
          <w:tcPr>
            <w:tcW w:w="1516" w:type="dxa"/>
          </w:tcPr>
          <w:p w14:paraId="6913257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4F3EAC">
              <w:rPr>
                <w:rFonts w:asciiTheme="minorHAnsi" w:hAnsiTheme="minorHAnsi" w:cstheme="minorHAnsi"/>
                <w:sz w:val="22"/>
                <w:szCs w:val="22"/>
              </w:rPr>
              <w:t>%</w:t>
            </w:r>
          </w:p>
        </w:tc>
        <w:tc>
          <w:tcPr>
            <w:tcW w:w="1947" w:type="dxa"/>
          </w:tcPr>
          <w:p w14:paraId="1E90356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F9ACE44" w14:textId="77777777" w:rsidTr="004068A5">
        <w:tc>
          <w:tcPr>
            <w:tcW w:w="5779" w:type="dxa"/>
          </w:tcPr>
          <w:p w14:paraId="1C6A837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Asphalt Paving Work (includes shoulders)</w:t>
            </w:r>
          </w:p>
          <w:p w14:paraId="3D41B0E3"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Direction 1 (50%)</w:t>
            </w:r>
          </w:p>
          <w:p w14:paraId="1C2BD3B4"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Opposing Direction 2 (50%)</w:t>
            </w:r>
          </w:p>
          <w:p w14:paraId="58654EB2"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Repair Work on Mainline (including crack sealing) (10%)</w:t>
            </w:r>
          </w:p>
          <w:p w14:paraId="4188E63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 and L and Base Complete (25%)</w:t>
            </w:r>
          </w:p>
          <w:p w14:paraId="3BF5C1B9"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Binder Complete (35%)</w:t>
            </w:r>
          </w:p>
          <w:p w14:paraId="5E15B0F2"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Top Complete (correct superelevation) (3</w:t>
            </w:r>
            <w:r>
              <w:rPr>
                <w:rFonts w:asciiTheme="minorHAnsi" w:hAnsiTheme="minorHAnsi" w:cstheme="minorHAnsi"/>
                <w:sz w:val="22"/>
                <w:szCs w:val="22"/>
              </w:rPr>
              <w:t>0</w:t>
            </w:r>
            <w:r w:rsidRPr="004F3EAC">
              <w:rPr>
                <w:rFonts w:asciiTheme="minorHAnsi" w:hAnsiTheme="minorHAnsi" w:cstheme="minorHAnsi"/>
                <w:sz w:val="22"/>
                <w:szCs w:val="22"/>
              </w:rPr>
              <w:t>%)</w:t>
            </w:r>
          </w:p>
        </w:tc>
        <w:tc>
          <w:tcPr>
            <w:tcW w:w="1516" w:type="dxa"/>
          </w:tcPr>
          <w:p w14:paraId="01320C7C"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23%</w:t>
            </w:r>
          </w:p>
        </w:tc>
        <w:tc>
          <w:tcPr>
            <w:tcW w:w="1947" w:type="dxa"/>
          </w:tcPr>
          <w:p w14:paraId="781598F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3F61696" w14:textId="77777777" w:rsidTr="004068A5">
        <w:tc>
          <w:tcPr>
            <w:tcW w:w="5779" w:type="dxa"/>
          </w:tcPr>
          <w:p w14:paraId="20E8007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Striping of Project Limits (complete)</w:t>
            </w:r>
          </w:p>
        </w:tc>
        <w:tc>
          <w:tcPr>
            <w:tcW w:w="1516" w:type="dxa"/>
            <w:vAlign w:val="center"/>
          </w:tcPr>
          <w:p w14:paraId="7F668F2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1C8E8E4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201A8DF" w14:textId="77777777" w:rsidTr="004068A5">
        <w:tc>
          <w:tcPr>
            <w:tcW w:w="5779" w:type="dxa"/>
          </w:tcPr>
          <w:p w14:paraId="32CD4093"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Temporary Striping (during staging and asphalt lifts)</w:t>
            </w:r>
          </w:p>
          <w:p w14:paraId="0733173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4E0DEA86"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06EAFF3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004D56A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BBD9729" w14:textId="77777777" w:rsidTr="004068A5">
        <w:tc>
          <w:tcPr>
            <w:tcW w:w="5779" w:type="dxa"/>
          </w:tcPr>
          <w:p w14:paraId="04B83DF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w:t>
            </w:r>
          </w:p>
          <w:p w14:paraId="2B2D20F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7D576CF6"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1DFC1E84"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21%</w:t>
            </w:r>
          </w:p>
        </w:tc>
        <w:tc>
          <w:tcPr>
            <w:tcW w:w="1947" w:type="dxa"/>
          </w:tcPr>
          <w:p w14:paraId="6C2B7F3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2D1F4AF" w14:textId="77777777" w:rsidTr="004068A5">
        <w:tc>
          <w:tcPr>
            <w:tcW w:w="5779" w:type="dxa"/>
          </w:tcPr>
          <w:p w14:paraId="135CE2B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Footprint Reduction</w:t>
            </w:r>
          </w:p>
        </w:tc>
        <w:tc>
          <w:tcPr>
            <w:tcW w:w="1516" w:type="dxa"/>
          </w:tcPr>
          <w:p w14:paraId="6D72C37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66C0F05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7B8F3F8" w14:textId="77777777" w:rsidTr="004068A5">
        <w:tc>
          <w:tcPr>
            <w:tcW w:w="5779" w:type="dxa"/>
          </w:tcPr>
          <w:p w14:paraId="1BA4895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Landscaping</w:t>
            </w:r>
          </w:p>
        </w:tc>
        <w:tc>
          <w:tcPr>
            <w:tcW w:w="1516" w:type="dxa"/>
          </w:tcPr>
          <w:p w14:paraId="12355EB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47F6E58"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F648364" w14:textId="77777777" w:rsidTr="004068A5">
        <w:tc>
          <w:tcPr>
            <w:tcW w:w="5779" w:type="dxa"/>
          </w:tcPr>
          <w:p w14:paraId="1D744E4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Guiderail Work</w:t>
            </w:r>
          </w:p>
        </w:tc>
        <w:tc>
          <w:tcPr>
            <w:tcW w:w="1516" w:type="dxa"/>
          </w:tcPr>
          <w:p w14:paraId="11ECDEA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4727729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7DB798E" w14:textId="77777777" w:rsidTr="004068A5">
        <w:tc>
          <w:tcPr>
            <w:tcW w:w="5779" w:type="dxa"/>
          </w:tcPr>
          <w:p w14:paraId="5E11806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Punch List Work, Site Cleanup and Restoration</w:t>
            </w:r>
          </w:p>
        </w:tc>
        <w:tc>
          <w:tcPr>
            <w:tcW w:w="1516" w:type="dxa"/>
          </w:tcPr>
          <w:p w14:paraId="60789B0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c>
          <w:tcPr>
            <w:tcW w:w="1947" w:type="dxa"/>
          </w:tcPr>
          <w:p w14:paraId="0DE1508A"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r>
      <w:tr w:rsidR="00E15C85" w:rsidRPr="004F3EAC" w14:paraId="454B002C" w14:textId="77777777" w:rsidTr="004068A5">
        <w:tc>
          <w:tcPr>
            <w:tcW w:w="5779" w:type="dxa"/>
          </w:tcPr>
          <w:p w14:paraId="59D2F1A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As-Builts Provided, Compiled Design Plans, Nonconformance Issues Resolved, All Construction Inspection D</w:t>
            </w:r>
            <w:r>
              <w:rPr>
                <w:rFonts w:asciiTheme="minorHAnsi" w:hAnsiTheme="minorHAnsi" w:cstheme="minorHAnsi"/>
                <w:sz w:val="22"/>
                <w:szCs w:val="22"/>
              </w:rPr>
              <w:t>iar</w:t>
            </w:r>
            <w:r w:rsidRPr="004F3EAC">
              <w:rPr>
                <w:rFonts w:asciiTheme="minorHAnsi" w:hAnsiTheme="minorHAnsi" w:cstheme="minorHAnsi"/>
                <w:sz w:val="22"/>
                <w:szCs w:val="22"/>
              </w:rPr>
              <w:t>ies and Records Complete (Final Acceptance per DB §109-12.1)</w:t>
            </w:r>
          </w:p>
        </w:tc>
        <w:tc>
          <w:tcPr>
            <w:tcW w:w="1516" w:type="dxa"/>
          </w:tcPr>
          <w:p w14:paraId="0C8CC4C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0F65892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r w:rsidR="00E15C85" w:rsidRPr="004F3EAC" w14:paraId="109BFE1B" w14:textId="77777777" w:rsidTr="004068A5">
        <w:tc>
          <w:tcPr>
            <w:tcW w:w="5779" w:type="dxa"/>
          </w:tcPr>
          <w:p w14:paraId="69526682" w14:textId="77777777" w:rsidR="00E15C85" w:rsidRPr="004F3EAC" w:rsidDel="0038711A"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Agreement (Per DB §109-12.2)</w:t>
            </w:r>
          </w:p>
        </w:tc>
        <w:tc>
          <w:tcPr>
            <w:tcW w:w="1516" w:type="dxa"/>
          </w:tcPr>
          <w:p w14:paraId="193370DB" w14:textId="77777777" w:rsidR="00E15C85" w:rsidRPr="004F3EAC" w:rsidDel="0038711A"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657D3D0D"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bl>
    <w:p w14:paraId="4B70183E" w14:textId="77777777" w:rsidR="00E15C85" w:rsidRPr="005031AC" w:rsidRDefault="00E15C85" w:rsidP="00E15C85">
      <w:pPr>
        <w:spacing w:before="40" w:after="40" w:line="260" w:lineRule="exact"/>
        <w:ind w:left="160"/>
        <w:rPr>
          <w:rFonts w:ascii="Calibri" w:eastAsia="Calibri" w:hAnsi="Calibri" w:cs="Calibri"/>
          <w:bCs/>
          <w:iCs/>
        </w:rPr>
      </w:pPr>
      <w:r w:rsidRPr="005031AC">
        <w:rPr>
          <w:rFonts w:ascii="Calibri" w:eastAsia="Calibri" w:hAnsi="Calibri" w:cs="Calibri"/>
          <w:bCs/>
          <w:iCs/>
        </w:rPr>
        <w:t>* If more than one gantry or communication building used to look</w:t>
      </w:r>
    </w:p>
    <w:p w14:paraId="416F53B5" w14:textId="7C5804EA" w:rsidR="00E85F5D" w:rsidRDefault="00E85F5D">
      <w:pPr>
        <w:overflowPunct/>
        <w:autoSpaceDE/>
        <w:autoSpaceDN/>
        <w:adjustRightInd/>
        <w:spacing w:after="200" w:line="276" w:lineRule="auto"/>
        <w:textAlignment w:val="auto"/>
      </w:pPr>
      <w:r>
        <w:br w:type="page"/>
      </w:r>
    </w:p>
    <w:p w14:paraId="59F29DED" w14:textId="1BDFA305" w:rsidR="006D23FE" w:rsidRPr="000B1E3F" w:rsidRDefault="006D23FE" w:rsidP="006D23FE">
      <w:pPr>
        <w:pStyle w:val="Heading1"/>
      </w:pPr>
      <w:r w:rsidRPr="000B1E3F">
        <w:lastRenderedPageBreak/>
        <w:t>FORM WPS</w:t>
      </w:r>
    </w:p>
    <w:p w14:paraId="4BA16344" w14:textId="77777777" w:rsidR="006D23FE" w:rsidRPr="00A829F5" w:rsidRDefault="006D23FE" w:rsidP="006D23FE">
      <w:pPr>
        <w:pStyle w:val="Caption"/>
      </w:pPr>
      <w:r w:rsidRPr="000B1E3F">
        <w:t>WORK PAYMENT SCHEDULE</w:t>
      </w:r>
    </w:p>
    <w:p w14:paraId="593B527D"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7ECD3EC7" w14:textId="77777777" w:rsidTr="004068A5">
        <w:tc>
          <w:tcPr>
            <w:tcW w:w="9242" w:type="dxa"/>
            <w:gridSpan w:val="3"/>
            <w:vAlign w:val="center"/>
          </w:tcPr>
          <w:p w14:paraId="53D86DA2" w14:textId="77777777" w:rsidR="00E15C85" w:rsidRDefault="00E15C85" w:rsidP="004068A5">
            <w:pPr>
              <w:pStyle w:val="TableHeading"/>
              <w:spacing w:before="120" w:after="120"/>
            </w:pPr>
            <w:r>
              <w:t>WORK PAYMENT SCHEDULE</w:t>
            </w:r>
          </w:p>
          <w:p w14:paraId="30F2D318" w14:textId="77777777" w:rsidR="00E15C85" w:rsidRPr="004F3EAC" w:rsidRDefault="00E15C85" w:rsidP="004068A5">
            <w:pPr>
              <w:pStyle w:val="TableHeading"/>
              <w:spacing w:before="120" w:after="120"/>
            </w:pPr>
            <w:r w:rsidRPr="004F3EAC">
              <w:t>(Interchange Work (11 Interchanges))</w:t>
            </w:r>
          </w:p>
          <w:p w14:paraId="6E990121" w14:textId="77777777" w:rsidR="00E15C85" w:rsidRPr="004F3EAC" w:rsidRDefault="00E15C85" w:rsidP="004068A5">
            <w:pPr>
              <w:pStyle w:val="TableHeading"/>
              <w:spacing w:before="120" w:after="120"/>
            </w:pPr>
            <w:r w:rsidRPr="004F3EAC">
              <w:t>Interchange at Exit ______ (i.e. 24)</w:t>
            </w:r>
          </w:p>
        </w:tc>
      </w:tr>
      <w:tr w:rsidR="00E15C85" w:rsidRPr="004F3EAC" w14:paraId="1A1CD8C9" w14:textId="77777777" w:rsidTr="004068A5">
        <w:tc>
          <w:tcPr>
            <w:tcW w:w="5779" w:type="dxa"/>
            <w:vAlign w:val="center"/>
          </w:tcPr>
          <w:p w14:paraId="22EE58CC" w14:textId="77777777" w:rsidR="00E15C85" w:rsidRPr="004F3EAC" w:rsidRDefault="00E15C85" w:rsidP="004068A5">
            <w:pPr>
              <w:pStyle w:val="TableHeading"/>
              <w:spacing w:before="120" w:after="120"/>
            </w:pPr>
            <w:r w:rsidRPr="004F3EAC">
              <w:t>WORK ITEM</w:t>
            </w:r>
          </w:p>
        </w:tc>
        <w:tc>
          <w:tcPr>
            <w:tcW w:w="1516" w:type="dxa"/>
            <w:vAlign w:val="center"/>
          </w:tcPr>
          <w:p w14:paraId="2CD1515E" w14:textId="77777777" w:rsidR="00E15C85" w:rsidRPr="004F3EAC" w:rsidRDefault="00E15C85" w:rsidP="004068A5">
            <w:pPr>
              <w:pStyle w:val="TableHeading"/>
              <w:spacing w:before="120" w:after="120"/>
            </w:pPr>
            <w:r w:rsidRPr="004F3EAC">
              <w:t>MAXIMUM PERCENT OF LUMP SUM PRICE</w:t>
            </w:r>
          </w:p>
        </w:tc>
        <w:tc>
          <w:tcPr>
            <w:tcW w:w="1947" w:type="dxa"/>
          </w:tcPr>
          <w:p w14:paraId="752B5305"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05EC64E1" w14:textId="77777777" w:rsidTr="004068A5">
        <w:tc>
          <w:tcPr>
            <w:tcW w:w="5779" w:type="dxa"/>
          </w:tcPr>
          <w:p w14:paraId="5FB5552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4A8FE97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0DFB8A1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F48CE71" w14:textId="77777777" w:rsidTr="004068A5">
        <w:tc>
          <w:tcPr>
            <w:tcW w:w="5779" w:type="dxa"/>
          </w:tcPr>
          <w:p w14:paraId="58E6AFC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Asphalt Work</w:t>
            </w:r>
          </w:p>
          <w:p w14:paraId="24F24D4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7E8C149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w:t>
            </w:r>
            <w:r>
              <w:rPr>
                <w:rFonts w:asciiTheme="minorHAnsi" w:hAnsiTheme="minorHAnsi" w:cstheme="minorHAnsi"/>
                <w:sz w:val="22"/>
                <w:szCs w:val="22"/>
              </w:rPr>
              <w:t>0</w:t>
            </w:r>
            <w:r w:rsidRPr="004F3EAC">
              <w:rPr>
                <w:rFonts w:asciiTheme="minorHAnsi" w:hAnsiTheme="minorHAnsi" w:cstheme="minorHAnsi"/>
                <w:sz w:val="22"/>
                <w:szCs w:val="22"/>
              </w:rPr>
              <w:t>%)</w:t>
            </w:r>
          </w:p>
          <w:p w14:paraId="5EFE65E7"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Highway Concrete Repairs (includes sealing of cracks) (10%)</w:t>
            </w:r>
          </w:p>
          <w:p w14:paraId="60983DBC"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Toll Plaza Removal Area Reconstruction (25%)</w:t>
            </w:r>
          </w:p>
          <w:p w14:paraId="4B8547F0"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 and L and Base Complete (15%)</w:t>
            </w:r>
          </w:p>
          <w:p w14:paraId="53259894"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Binder Course Complete (25%)</w:t>
            </w:r>
          </w:p>
          <w:p w14:paraId="645B5029"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Top Complete (correct super elevation) (25%)</w:t>
            </w:r>
          </w:p>
        </w:tc>
        <w:tc>
          <w:tcPr>
            <w:tcW w:w="1516" w:type="dxa"/>
          </w:tcPr>
          <w:p w14:paraId="1E1F326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20%</w:t>
            </w:r>
          </w:p>
        </w:tc>
        <w:tc>
          <w:tcPr>
            <w:tcW w:w="1947" w:type="dxa"/>
          </w:tcPr>
          <w:p w14:paraId="2DDD566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41BD04C" w14:textId="77777777" w:rsidTr="004068A5">
        <w:tc>
          <w:tcPr>
            <w:tcW w:w="5779" w:type="dxa"/>
          </w:tcPr>
          <w:p w14:paraId="472485CA"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Toll Plaza Removed</w:t>
            </w:r>
          </w:p>
          <w:p w14:paraId="5F2D6DD3" w14:textId="77777777" w:rsidR="00E15C85" w:rsidRPr="004B7409" w:rsidRDefault="00E15C85" w:rsidP="00E15C85">
            <w:pPr>
              <w:pStyle w:val="TableText"/>
              <w:numPr>
                <w:ilvl w:val="0"/>
                <w:numId w:val="44"/>
              </w:numPr>
              <w:rPr>
                <w:rFonts w:asciiTheme="minorHAnsi" w:hAnsiTheme="minorHAnsi" w:cstheme="minorHAnsi"/>
                <w:sz w:val="22"/>
                <w:szCs w:val="22"/>
              </w:rPr>
            </w:pPr>
            <w:r w:rsidRPr="004B7409">
              <w:rPr>
                <w:rFonts w:asciiTheme="minorHAnsi" w:hAnsiTheme="minorHAnsi" w:cstheme="minorHAnsi"/>
                <w:sz w:val="22"/>
                <w:szCs w:val="22"/>
              </w:rPr>
              <w:t>Direction 1 (50%)</w:t>
            </w:r>
          </w:p>
          <w:p w14:paraId="6CDB1084" w14:textId="77777777" w:rsidR="00E15C85" w:rsidRPr="004B7409" w:rsidRDefault="00E15C85" w:rsidP="00E15C85">
            <w:pPr>
              <w:pStyle w:val="TableText"/>
              <w:numPr>
                <w:ilvl w:val="0"/>
                <w:numId w:val="44"/>
              </w:numPr>
              <w:rPr>
                <w:rFonts w:asciiTheme="minorHAnsi" w:hAnsiTheme="minorHAnsi" w:cstheme="minorHAnsi"/>
                <w:sz w:val="22"/>
                <w:szCs w:val="22"/>
              </w:rPr>
            </w:pPr>
            <w:r w:rsidRPr="004B7409">
              <w:rPr>
                <w:rFonts w:asciiTheme="minorHAnsi" w:hAnsiTheme="minorHAnsi" w:cstheme="minorHAnsi"/>
                <w:sz w:val="22"/>
                <w:szCs w:val="22"/>
              </w:rPr>
              <w:t>Opposing Direction 2 (50%)</w:t>
            </w:r>
          </w:p>
        </w:tc>
        <w:tc>
          <w:tcPr>
            <w:tcW w:w="1516" w:type="dxa"/>
            <w:vAlign w:val="center"/>
          </w:tcPr>
          <w:p w14:paraId="2B158221"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15%</w:t>
            </w:r>
          </w:p>
        </w:tc>
        <w:tc>
          <w:tcPr>
            <w:tcW w:w="1947" w:type="dxa"/>
          </w:tcPr>
          <w:p w14:paraId="732DEE4C"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47EEB964" w14:textId="77777777" w:rsidTr="004068A5">
        <w:tc>
          <w:tcPr>
            <w:tcW w:w="5779" w:type="dxa"/>
          </w:tcPr>
          <w:p w14:paraId="7A12C2A8"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Positive Separation (Final)</w:t>
            </w:r>
          </w:p>
        </w:tc>
        <w:tc>
          <w:tcPr>
            <w:tcW w:w="1516" w:type="dxa"/>
          </w:tcPr>
          <w:p w14:paraId="3CC29913"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5%</w:t>
            </w:r>
          </w:p>
        </w:tc>
        <w:tc>
          <w:tcPr>
            <w:tcW w:w="1947" w:type="dxa"/>
          </w:tcPr>
          <w:p w14:paraId="10773310"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275CC5BA" w14:textId="77777777" w:rsidTr="004068A5">
        <w:tc>
          <w:tcPr>
            <w:tcW w:w="5779" w:type="dxa"/>
          </w:tcPr>
          <w:p w14:paraId="2C4AFD3B"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Removal of Existing TUB Complete</w:t>
            </w:r>
          </w:p>
        </w:tc>
        <w:tc>
          <w:tcPr>
            <w:tcW w:w="1516" w:type="dxa"/>
          </w:tcPr>
          <w:p w14:paraId="53E19A59"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5%</w:t>
            </w:r>
          </w:p>
        </w:tc>
        <w:tc>
          <w:tcPr>
            <w:tcW w:w="1947" w:type="dxa"/>
          </w:tcPr>
          <w:p w14:paraId="10EB20FA"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13A6B93D" w14:textId="77777777" w:rsidTr="004068A5">
        <w:tc>
          <w:tcPr>
            <w:tcW w:w="5779" w:type="dxa"/>
          </w:tcPr>
          <w:p w14:paraId="2D1A3F2C"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 xml:space="preserve">Tandem Lot Modifications of Intersections as per Legislative Proposed Routes </w:t>
            </w:r>
          </w:p>
        </w:tc>
        <w:tc>
          <w:tcPr>
            <w:tcW w:w="1516" w:type="dxa"/>
          </w:tcPr>
          <w:p w14:paraId="62F64337"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10%</w:t>
            </w:r>
          </w:p>
        </w:tc>
        <w:tc>
          <w:tcPr>
            <w:tcW w:w="1947" w:type="dxa"/>
          </w:tcPr>
          <w:p w14:paraId="1C7D72B8"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345F5C8E" w14:textId="77777777" w:rsidTr="004068A5">
        <w:tc>
          <w:tcPr>
            <w:tcW w:w="5779" w:type="dxa"/>
          </w:tcPr>
          <w:p w14:paraId="7E1D1C11"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New Tandem Lot Construction (Exit 39 only)</w:t>
            </w:r>
          </w:p>
        </w:tc>
        <w:tc>
          <w:tcPr>
            <w:tcW w:w="1516" w:type="dxa"/>
          </w:tcPr>
          <w:p w14:paraId="3DCAC03F"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10%</w:t>
            </w:r>
          </w:p>
        </w:tc>
        <w:tc>
          <w:tcPr>
            <w:tcW w:w="1947" w:type="dxa"/>
          </w:tcPr>
          <w:p w14:paraId="263E055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4BDC906" w14:textId="77777777" w:rsidTr="004068A5">
        <w:tc>
          <w:tcPr>
            <w:tcW w:w="5779" w:type="dxa"/>
          </w:tcPr>
          <w:p w14:paraId="496E82C9"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Tandem Lot Modifications</w:t>
            </w:r>
          </w:p>
          <w:p w14:paraId="2F9C32A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Access Modifications</w:t>
            </w:r>
          </w:p>
          <w:p w14:paraId="164F53F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Accelerating Lane Construction</w:t>
            </w:r>
          </w:p>
          <w:p w14:paraId="7C55A9E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Camera Installation</w:t>
            </w:r>
          </w:p>
          <w:p w14:paraId="7D65294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 xml:space="preserve">Misc. </w:t>
            </w:r>
            <w:r>
              <w:rPr>
                <w:rFonts w:asciiTheme="minorHAnsi" w:hAnsiTheme="minorHAnsi" w:cstheme="minorHAnsi"/>
                <w:sz w:val="22"/>
                <w:szCs w:val="22"/>
              </w:rPr>
              <w:t>Work (separation of traffic, lighting</w:t>
            </w:r>
            <w:r w:rsidRPr="004F3EAC">
              <w:rPr>
                <w:rFonts w:asciiTheme="minorHAnsi" w:hAnsiTheme="minorHAnsi" w:cstheme="minorHAnsi"/>
                <w:sz w:val="22"/>
                <w:szCs w:val="22"/>
              </w:rPr>
              <w:t xml:space="preserve"> installation, striping, gate installations</w:t>
            </w:r>
          </w:p>
        </w:tc>
        <w:tc>
          <w:tcPr>
            <w:tcW w:w="1516" w:type="dxa"/>
          </w:tcPr>
          <w:p w14:paraId="2CEDD24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14%</w:t>
            </w:r>
          </w:p>
        </w:tc>
        <w:tc>
          <w:tcPr>
            <w:tcW w:w="1947" w:type="dxa"/>
          </w:tcPr>
          <w:p w14:paraId="3AA8B1E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49FFCEF" w14:textId="77777777" w:rsidTr="004068A5">
        <w:tc>
          <w:tcPr>
            <w:tcW w:w="5779" w:type="dxa"/>
          </w:tcPr>
          <w:p w14:paraId="2FD5F0C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Signing Package</w:t>
            </w:r>
          </w:p>
          <w:p w14:paraId="3D82D70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Ordering of Signage (Complete) (50%)</w:t>
            </w:r>
          </w:p>
          <w:p w14:paraId="5F805ED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Signage (Complete) (10%)</w:t>
            </w:r>
          </w:p>
          <w:p w14:paraId="5AC25D0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lastRenderedPageBreak/>
              <w:t>Transitional Signage Installation (10%)</w:t>
            </w:r>
          </w:p>
          <w:p w14:paraId="6D76CA7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Completed Erection of Permanent Signage and Public Visibility (30%)</w:t>
            </w:r>
          </w:p>
        </w:tc>
        <w:tc>
          <w:tcPr>
            <w:tcW w:w="1516" w:type="dxa"/>
          </w:tcPr>
          <w:p w14:paraId="01427F5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lastRenderedPageBreak/>
              <w:t>10%</w:t>
            </w:r>
          </w:p>
        </w:tc>
        <w:tc>
          <w:tcPr>
            <w:tcW w:w="1947" w:type="dxa"/>
          </w:tcPr>
          <w:p w14:paraId="6F1CF2E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B1EB880" w14:textId="77777777" w:rsidTr="004068A5">
        <w:tc>
          <w:tcPr>
            <w:tcW w:w="5779" w:type="dxa"/>
          </w:tcPr>
          <w:p w14:paraId="48B740D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Electrical Work Complete</w:t>
            </w:r>
          </w:p>
        </w:tc>
        <w:tc>
          <w:tcPr>
            <w:tcW w:w="1516" w:type="dxa"/>
          </w:tcPr>
          <w:p w14:paraId="393FD7D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61483B7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A29FCE5" w14:textId="77777777" w:rsidTr="004068A5">
        <w:tc>
          <w:tcPr>
            <w:tcW w:w="5779" w:type="dxa"/>
          </w:tcPr>
          <w:p w14:paraId="5498BFA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Fiber Work Complete</w:t>
            </w:r>
          </w:p>
        </w:tc>
        <w:tc>
          <w:tcPr>
            <w:tcW w:w="1516" w:type="dxa"/>
          </w:tcPr>
          <w:p w14:paraId="02FDF3AB"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637993D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63E8428" w14:textId="77777777" w:rsidTr="004068A5">
        <w:tc>
          <w:tcPr>
            <w:tcW w:w="5779" w:type="dxa"/>
          </w:tcPr>
          <w:p w14:paraId="47D7C0D9"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 (During staging to complete, toll plaza removal and asphalt completion)</w:t>
            </w:r>
          </w:p>
          <w:p w14:paraId="3B0E0EA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255459D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3007195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20%</w:t>
            </w:r>
          </w:p>
        </w:tc>
        <w:tc>
          <w:tcPr>
            <w:tcW w:w="1947" w:type="dxa"/>
          </w:tcPr>
          <w:p w14:paraId="1B63299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BEBC11" w14:textId="77777777" w:rsidTr="004068A5">
        <w:tc>
          <w:tcPr>
            <w:tcW w:w="5779" w:type="dxa"/>
          </w:tcPr>
          <w:p w14:paraId="6760BC4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 for All Other Applications</w:t>
            </w:r>
          </w:p>
          <w:p w14:paraId="052325F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w:t>
            </w:r>
            <w:r>
              <w:rPr>
                <w:rFonts w:asciiTheme="minorHAnsi" w:hAnsiTheme="minorHAnsi" w:cstheme="minorHAnsi"/>
                <w:sz w:val="22"/>
                <w:szCs w:val="22"/>
              </w:rPr>
              <w:t xml:space="preserve"> (50%)</w:t>
            </w:r>
          </w:p>
          <w:p w14:paraId="307537F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w:t>
            </w:r>
            <w:r>
              <w:rPr>
                <w:rFonts w:asciiTheme="minorHAnsi" w:hAnsiTheme="minorHAnsi" w:cstheme="minorHAnsi"/>
                <w:sz w:val="22"/>
                <w:szCs w:val="22"/>
              </w:rPr>
              <w:t xml:space="preserve"> (50%)</w:t>
            </w:r>
          </w:p>
        </w:tc>
        <w:tc>
          <w:tcPr>
            <w:tcW w:w="1516" w:type="dxa"/>
          </w:tcPr>
          <w:p w14:paraId="1BF115DD"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14%</w:t>
            </w:r>
          </w:p>
        </w:tc>
        <w:tc>
          <w:tcPr>
            <w:tcW w:w="1947" w:type="dxa"/>
          </w:tcPr>
          <w:p w14:paraId="0AE080E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C22BF13" w14:textId="77777777" w:rsidTr="004068A5">
        <w:tc>
          <w:tcPr>
            <w:tcW w:w="5779" w:type="dxa"/>
          </w:tcPr>
          <w:p w14:paraId="6D41CC5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Temporary Striping During Staging and Asphalt Paving Lifts</w:t>
            </w:r>
          </w:p>
          <w:p w14:paraId="104807B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365D75B7"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3A79ACB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68E3F45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B7DA880" w14:textId="77777777" w:rsidTr="004068A5">
        <w:tc>
          <w:tcPr>
            <w:tcW w:w="5779" w:type="dxa"/>
          </w:tcPr>
          <w:p w14:paraId="2C08F839"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Striping Complete</w:t>
            </w:r>
          </w:p>
        </w:tc>
        <w:tc>
          <w:tcPr>
            <w:tcW w:w="1516" w:type="dxa"/>
          </w:tcPr>
          <w:p w14:paraId="6F275EA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5466EC2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1E82B88" w14:textId="77777777" w:rsidTr="004068A5">
        <w:tc>
          <w:tcPr>
            <w:tcW w:w="5779" w:type="dxa"/>
          </w:tcPr>
          <w:p w14:paraId="6EB5E94D"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Footprint Reduction</w:t>
            </w:r>
          </w:p>
        </w:tc>
        <w:tc>
          <w:tcPr>
            <w:tcW w:w="1516" w:type="dxa"/>
          </w:tcPr>
          <w:p w14:paraId="53C40EA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23731B3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DE9B396" w14:textId="77777777" w:rsidTr="004068A5">
        <w:tc>
          <w:tcPr>
            <w:tcW w:w="5779" w:type="dxa"/>
          </w:tcPr>
          <w:p w14:paraId="12DAC15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Landscaping</w:t>
            </w:r>
          </w:p>
        </w:tc>
        <w:tc>
          <w:tcPr>
            <w:tcW w:w="1516" w:type="dxa"/>
          </w:tcPr>
          <w:p w14:paraId="6D391F7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437A17A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40A1A79" w14:textId="77777777" w:rsidTr="004068A5">
        <w:tc>
          <w:tcPr>
            <w:tcW w:w="5779" w:type="dxa"/>
          </w:tcPr>
          <w:p w14:paraId="499B667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Guiderail Work</w:t>
            </w:r>
          </w:p>
        </w:tc>
        <w:tc>
          <w:tcPr>
            <w:tcW w:w="1516" w:type="dxa"/>
          </w:tcPr>
          <w:p w14:paraId="69B7EA4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4FA3A55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1099E8" w14:textId="77777777" w:rsidTr="004068A5">
        <w:tc>
          <w:tcPr>
            <w:tcW w:w="5779" w:type="dxa"/>
          </w:tcPr>
          <w:p w14:paraId="22A66C13"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Overhead Sign Structure Erection (where required</w:t>
            </w:r>
            <w:r w:rsidRPr="00AF7A88">
              <w:rPr>
                <w:rFonts w:asciiTheme="minorHAnsi" w:hAnsiTheme="minorHAnsi" w:cstheme="minorHAnsi"/>
                <w:sz w:val="22"/>
                <w:szCs w:val="22"/>
              </w:rPr>
              <w:t>) *</w:t>
            </w:r>
          </w:p>
          <w:p w14:paraId="658CDFC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Foundation (15%)</w:t>
            </w:r>
          </w:p>
          <w:p w14:paraId="6870DA8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Order (40%)</w:t>
            </w:r>
          </w:p>
          <w:p w14:paraId="4C7D8BE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Delivery (20%)</w:t>
            </w:r>
          </w:p>
          <w:p w14:paraId="076DACC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Complete with Signs (25%)</w:t>
            </w:r>
          </w:p>
        </w:tc>
        <w:tc>
          <w:tcPr>
            <w:tcW w:w="1516" w:type="dxa"/>
          </w:tcPr>
          <w:p w14:paraId="1589680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10%</w:t>
            </w:r>
          </w:p>
        </w:tc>
        <w:tc>
          <w:tcPr>
            <w:tcW w:w="1947" w:type="dxa"/>
          </w:tcPr>
          <w:p w14:paraId="53683D9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CC2078A" w14:textId="77777777" w:rsidTr="004068A5">
        <w:tc>
          <w:tcPr>
            <w:tcW w:w="5779" w:type="dxa"/>
          </w:tcPr>
          <w:p w14:paraId="54ED4C5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Punch List Work</w:t>
            </w:r>
          </w:p>
        </w:tc>
        <w:tc>
          <w:tcPr>
            <w:tcW w:w="1516" w:type="dxa"/>
          </w:tcPr>
          <w:p w14:paraId="2E97B25A"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c>
          <w:tcPr>
            <w:tcW w:w="1947" w:type="dxa"/>
          </w:tcPr>
          <w:p w14:paraId="0CA1F85F"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r>
      <w:tr w:rsidR="00E15C85" w:rsidRPr="004F3EAC" w14:paraId="5A5172E7" w14:textId="77777777" w:rsidTr="004068A5">
        <w:tc>
          <w:tcPr>
            <w:tcW w:w="5779" w:type="dxa"/>
          </w:tcPr>
          <w:p w14:paraId="7AA8075B" w14:textId="77777777" w:rsidR="00E15C85" w:rsidRPr="004F3EAC" w:rsidDel="0038711A"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Acceptance (Per DB §109-12.1)</w:t>
            </w:r>
          </w:p>
        </w:tc>
        <w:tc>
          <w:tcPr>
            <w:tcW w:w="1516" w:type="dxa"/>
          </w:tcPr>
          <w:p w14:paraId="1B2F202D"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79F22A6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r w:rsidR="00E15C85" w:rsidRPr="004F3EAC" w14:paraId="0195DA12" w14:textId="77777777" w:rsidTr="004068A5">
        <w:tc>
          <w:tcPr>
            <w:tcW w:w="5779" w:type="dxa"/>
          </w:tcPr>
          <w:p w14:paraId="01B1FED5"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Agreement (Per DB §109-12.2)</w:t>
            </w:r>
          </w:p>
        </w:tc>
        <w:tc>
          <w:tcPr>
            <w:tcW w:w="1516" w:type="dxa"/>
          </w:tcPr>
          <w:p w14:paraId="2489EEF9" w14:textId="77777777" w:rsidR="00E15C85" w:rsidRPr="004F3EAC" w:rsidDel="0038711A"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5AA185C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bl>
    <w:p w14:paraId="6CDB8F8C" w14:textId="77777777" w:rsidR="00E15C85" w:rsidRDefault="00E15C85" w:rsidP="00E15C85">
      <w:pPr>
        <w:pStyle w:val="DBNormal0"/>
        <w:rPr>
          <w:rFonts w:cs="Arial"/>
        </w:rPr>
      </w:pPr>
    </w:p>
    <w:p w14:paraId="2D4BA56B" w14:textId="6A5169DF" w:rsidR="006D23FE" w:rsidRDefault="006D23FE" w:rsidP="006D23FE">
      <w:pPr>
        <w:pStyle w:val="NormalIndent"/>
        <w:widowControl w:val="0"/>
        <w:overflowPunct/>
        <w:autoSpaceDE/>
        <w:autoSpaceDN/>
        <w:adjustRightInd/>
        <w:ind w:left="360"/>
        <w:textAlignment w:val="auto"/>
      </w:pPr>
    </w:p>
    <w:p w14:paraId="6B044DF2" w14:textId="7ECD537B" w:rsidR="00E85F5D" w:rsidRDefault="00E85F5D">
      <w:pPr>
        <w:overflowPunct/>
        <w:autoSpaceDE/>
        <w:autoSpaceDN/>
        <w:adjustRightInd/>
        <w:spacing w:after="200" w:line="276" w:lineRule="auto"/>
        <w:textAlignment w:val="auto"/>
        <w:rPr>
          <w:rFonts w:ascii="Arial" w:hAnsi="Arial"/>
          <w:b/>
          <w:caps/>
          <w:sz w:val="28"/>
          <w:szCs w:val="24"/>
          <w:highlight w:val="yellow"/>
          <w:u w:val="single"/>
        </w:rPr>
      </w:pPr>
      <w:r>
        <w:rPr>
          <w:highlight w:val="yellow"/>
        </w:rPr>
        <w:br w:type="page"/>
      </w:r>
    </w:p>
    <w:p w14:paraId="1491569C" w14:textId="06BA353D" w:rsidR="006D23FE" w:rsidRPr="000B1E3F" w:rsidRDefault="006D23FE" w:rsidP="006D23FE">
      <w:pPr>
        <w:pStyle w:val="Heading1"/>
      </w:pPr>
      <w:r w:rsidRPr="000B1E3F">
        <w:lastRenderedPageBreak/>
        <w:t>FORM WPS</w:t>
      </w:r>
    </w:p>
    <w:p w14:paraId="26B44B2E" w14:textId="77777777" w:rsidR="006D23FE" w:rsidRPr="00A829F5" w:rsidRDefault="006D23FE" w:rsidP="006D23FE">
      <w:pPr>
        <w:pStyle w:val="Caption"/>
      </w:pPr>
      <w:r w:rsidRPr="000B1E3F">
        <w:t>WORK PAYMENT SCHEDULE</w:t>
      </w:r>
    </w:p>
    <w:p w14:paraId="10D8EF7B"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5F4638E0" w14:textId="77777777" w:rsidTr="004068A5">
        <w:tc>
          <w:tcPr>
            <w:tcW w:w="9242" w:type="dxa"/>
            <w:gridSpan w:val="3"/>
            <w:vAlign w:val="center"/>
          </w:tcPr>
          <w:p w14:paraId="6D67EB1E" w14:textId="77777777" w:rsidR="00E15C85" w:rsidRDefault="00E15C85" w:rsidP="004068A5">
            <w:pPr>
              <w:pStyle w:val="TableHeading"/>
              <w:spacing w:before="120" w:after="120"/>
            </w:pPr>
            <w:r w:rsidRPr="004F3EAC">
              <w:t>WORK PAYMENT SCHEDULE</w:t>
            </w:r>
          </w:p>
          <w:p w14:paraId="46B3C8E5" w14:textId="77777777" w:rsidR="00E15C85" w:rsidRPr="004F3EAC" w:rsidRDefault="00E15C85" w:rsidP="004068A5">
            <w:pPr>
              <w:pStyle w:val="TableHeading"/>
              <w:spacing w:before="120" w:after="120"/>
            </w:pPr>
            <w:r w:rsidRPr="004F3EAC">
              <w:t>(Mainline Gantry Work</w:t>
            </w:r>
            <w:r>
              <w:t xml:space="preserve"> Terminus Locations</w:t>
            </w:r>
            <w:r w:rsidRPr="004F3EAC">
              <w:t xml:space="preserve"> (minimum of </w:t>
            </w:r>
            <w:r>
              <w:t>5</w:t>
            </w:r>
            <w:r w:rsidRPr="004F3EAC">
              <w:t xml:space="preserve"> locations and maximum of </w:t>
            </w:r>
            <w:r>
              <w:t>10</w:t>
            </w:r>
            <w:r w:rsidRPr="004F3EAC">
              <w:t>))</w:t>
            </w:r>
          </w:p>
          <w:p w14:paraId="7A2EE1B7" w14:textId="77777777" w:rsidR="00E15C85" w:rsidRPr="004F3EAC" w:rsidRDefault="00E15C85" w:rsidP="004068A5">
            <w:pPr>
              <w:pStyle w:val="TableHeading"/>
              <w:spacing w:before="120" w:after="120"/>
            </w:pPr>
            <w:r>
              <w:t>Terminus Location Name:</w:t>
            </w:r>
            <w:r w:rsidRPr="004F3EAC">
              <w:t xml:space="preserve"> _</w:t>
            </w:r>
            <w:r>
              <w:t>__</w:t>
            </w:r>
            <w:r w:rsidRPr="004F3EAC">
              <w:t>__</w:t>
            </w:r>
          </w:p>
          <w:p w14:paraId="7396123A" w14:textId="77777777" w:rsidR="00E15C85" w:rsidRPr="004F3EAC" w:rsidRDefault="00E15C85" w:rsidP="004068A5">
            <w:pPr>
              <w:pStyle w:val="TableHeading"/>
              <w:spacing w:before="120" w:after="120"/>
              <w:jc w:val="left"/>
            </w:pPr>
            <w:r w:rsidRPr="004F3EAC">
              <w:t>Indicate Direction(s)</w:t>
            </w:r>
            <w:r>
              <w:t xml:space="preserve"> ______________ (i.e. North, South, East or West or Both Directions)</w:t>
            </w:r>
          </w:p>
        </w:tc>
      </w:tr>
      <w:tr w:rsidR="00E15C85" w:rsidRPr="004F3EAC" w14:paraId="7575413D" w14:textId="77777777" w:rsidTr="004068A5">
        <w:tc>
          <w:tcPr>
            <w:tcW w:w="5779" w:type="dxa"/>
            <w:vAlign w:val="center"/>
          </w:tcPr>
          <w:p w14:paraId="2400C251" w14:textId="77777777" w:rsidR="00E15C85" w:rsidRPr="004F3EAC" w:rsidRDefault="00E15C85" w:rsidP="004068A5">
            <w:pPr>
              <w:pStyle w:val="TableHeading"/>
              <w:spacing w:before="120" w:after="120"/>
            </w:pPr>
            <w:r w:rsidRPr="004F3EAC">
              <w:t>WORK ITEM</w:t>
            </w:r>
          </w:p>
        </w:tc>
        <w:tc>
          <w:tcPr>
            <w:tcW w:w="1516" w:type="dxa"/>
            <w:vAlign w:val="center"/>
          </w:tcPr>
          <w:p w14:paraId="4C2B6834" w14:textId="77777777" w:rsidR="00E15C85" w:rsidRPr="004F3EAC" w:rsidRDefault="00E15C85" w:rsidP="004068A5">
            <w:pPr>
              <w:pStyle w:val="TableHeading"/>
              <w:spacing w:before="120" w:after="120"/>
            </w:pPr>
            <w:r w:rsidRPr="004F3EAC">
              <w:t>MAXIMUM PERCENT OF LUMP SUM PRICE</w:t>
            </w:r>
          </w:p>
        </w:tc>
        <w:tc>
          <w:tcPr>
            <w:tcW w:w="1947" w:type="dxa"/>
          </w:tcPr>
          <w:p w14:paraId="3849775F"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5E4878BB" w14:textId="77777777" w:rsidTr="004068A5">
        <w:tc>
          <w:tcPr>
            <w:tcW w:w="5779" w:type="dxa"/>
          </w:tcPr>
          <w:p w14:paraId="2E54B72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0303F020"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491FA6A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5A3B3EA" w14:textId="77777777" w:rsidTr="004068A5">
        <w:tc>
          <w:tcPr>
            <w:tcW w:w="5779" w:type="dxa"/>
          </w:tcPr>
          <w:p w14:paraId="1D4C93A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Gantry</w:t>
            </w:r>
          </w:p>
          <w:p w14:paraId="1DC9087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Order (50%)</w:t>
            </w:r>
          </w:p>
          <w:p w14:paraId="4457A4A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Delivery (20%)</w:t>
            </w:r>
          </w:p>
          <w:p w14:paraId="7154CDE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in place (30%)</w:t>
            </w:r>
          </w:p>
        </w:tc>
        <w:tc>
          <w:tcPr>
            <w:tcW w:w="1516" w:type="dxa"/>
          </w:tcPr>
          <w:p w14:paraId="5D6BB69C"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0849789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4F9F83D" w14:textId="77777777" w:rsidTr="004068A5">
        <w:tc>
          <w:tcPr>
            <w:tcW w:w="5779" w:type="dxa"/>
          </w:tcPr>
          <w:p w14:paraId="7439CBEE"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Concrete Slab and Asphalt Removal</w:t>
            </w:r>
          </w:p>
          <w:p w14:paraId="685164F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59A589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5D44F63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39A75F2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D08A118" w14:textId="77777777" w:rsidTr="004068A5">
        <w:tc>
          <w:tcPr>
            <w:tcW w:w="5779" w:type="dxa"/>
          </w:tcPr>
          <w:p w14:paraId="64B5284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Concrete Slab Construction</w:t>
            </w:r>
          </w:p>
          <w:p w14:paraId="14D7301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E5DC033" w14:textId="77777777" w:rsidR="00E15C85"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0DA31B14"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Ordering (if precast) (50%)</w:t>
            </w:r>
          </w:p>
          <w:p w14:paraId="45528ABC"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Delivery (if precast) (20%)</w:t>
            </w:r>
          </w:p>
          <w:p w14:paraId="0AA1182E" w14:textId="77777777" w:rsidR="00E15C85" w:rsidRPr="004F3EAC" w:rsidDel="00525F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Installation (if precast) (30%)</w:t>
            </w:r>
          </w:p>
        </w:tc>
        <w:tc>
          <w:tcPr>
            <w:tcW w:w="1516" w:type="dxa"/>
          </w:tcPr>
          <w:p w14:paraId="612953E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0985CCA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65ADD34" w14:textId="77777777" w:rsidTr="004068A5">
        <w:tc>
          <w:tcPr>
            <w:tcW w:w="5779" w:type="dxa"/>
          </w:tcPr>
          <w:p w14:paraId="7F18F6A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 Foundation</w:t>
            </w:r>
          </w:p>
          <w:p w14:paraId="7BBC267B"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7C1D429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09901863"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r w:rsidRPr="004F3EAC">
              <w:rPr>
                <w:rFonts w:asciiTheme="minorHAnsi" w:hAnsiTheme="minorHAnsi" w:cstheme="minorHAnsi"/>
                <w:sz w:val="22"/>
                <w:szCs w:val="22"/>
              </w:rPr>
              <w:t>%</w:t>
            </w:r>
          </w:p>
        </w:tc>
        <w:tc>
          <w:tcPr>
            <w:tcW w:w="1947" w:type="dxa"/>
          </w:tcPr>
          <w:p w14:paraId="780441B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51D894F" w14:textId="77777777" w:rsidTr="004068A5">
        <w:tc>
          <w:tcPr>
            <w:tcW w:w="5779" w:type="dxa"/>
          </w:tcPr>
          <w:p w14:paraId="76E5034E"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Buildings (Proper)</w:t>
            </w:r>
          </w:p>
          <w:p w14:paraId="4ABCCB5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47D2645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6D60F263"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Order Communication Building (if precast) (50%)</w:t>
            </w:r>
          </w:p>
          <w:p w14:paraId="3B3FBF6B"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Delivery of Communication Building (if precast) (20%)</w:t>
            </w:r>
          </w:p>
          <w:p w14:paraId="179F44AA"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 xml:space="preserve">Erection and </w:t>
            </w:r>
            <w:r>
              <w:rPr>
                <w:rFonts w:asciiTheme="minorHAnsi" w:hAnsiTheme="minorHAnsi" w:cstheme="minorHAnsi"/>
                <w:sz w:val="22"/>
                <w:szCs w:val="22"/>
              </w:rPr>
              <w:t>Completion</w:t>
            </w:r>
            <w:r w:rsidRPr="004F3EAC">
              <w:rPr>
                <w:rFonts w:asciiTheme="minorHAnsi" w:hAnsiTheme="minorHAnsi" w:cstheme="minorHAnsi"/>
                <w:sz w:val="22"/>
                <w:szCs w:val="22"/>
              </w:rPr>
              <w:t xml:space="preserve"> of Communication Building (if precast) (30%)</w:t>
            </w:r>
          </w:p>
          <w:p w14:paraId="5419EA99"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Material Delivery (if stick built) (50%)</w:t>
            </w:r>
          </w:p>
          <w:p w14:paraId="0149DC4F"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Communication Building Complete (50%)</w:t>
            </w:r>
          </w:p>
        </w:tc>
        <w:tc>
          <w:tcPr>
            <w:tcW w:w="1516" w:type="dxa"/>
          </w:tcPr>
          <w:p w14:paraId="0995655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9%</w:t>
            </w:r>
          </w:p>
        </w:tc>
        <w:tc>
          <w:tcPr>
            <w:tcW w:w="1947" w:type="dxa"/>
          </w:tcPr>
          <w:p w14:paraId="435CAB1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75F3AED" w14:textId="77777777" w:rsidTr="004068A5">
        <w:tc>
          <w:tcPr>
            <w:tcW w:w="5779" w:type="dxa"/>
          </w:tcPr>
          <w:p w14:paraId="692970F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lastRenderedPageBreak/>
              <w:t>Parking Area for Communication Building Complete</w:t>
            </w:r>
          </w:p>
        </w:tc>
        <w:tc>
          <w:tcPr>
            <w:tcW w:w="1516" w:type="dxa"/>
          </w:tcPr>
          <w:p w14:paraId="75DFA8B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0577CE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1E3134A" w14:textId="77777777" w:rsidTr="004068A5">
        <w:tc>
          <w:tcPr>
            <w:tcW w:w="5779" w:type="dxa"/>
          </w:tcPr>
          <w:p w14:paraId="7B6478D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Electric Service to Communication Building</w:t>
            </w:r>
          </w:p>
        </w:tc>
        <w:tc>
          <w:tcPr>
            <w:tcW w:w="1516" w:type="dxa"/>
          </w:tcPr>
          <w:p w14:paraId="587D2C7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551FD96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C6810DA" w14:textId="77777777" w:rsidTr="004068A5">
        <w:tc>
          <w:tcPr>
            <w:tcW w:w="5779" w:type="dxa"/>
          </w:tcPr>
          <w:p w14:paraId="3F67C87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Fiber Conduit to Communication Building and Rack Installation</w:t>
            </w:r>
          </w:p>
        </w:tc>
        <w:tc>
          <w:tcPr>
            <w:tcW w:w="1516" w:type="dxa"/>
          </w:tcPr>
          <w:p w14:paraId="0B81404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47" w:type="dxa"/>
          </w:tcPr>
          <w:p w14:paraId="788B206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7EC7377" w14:textId="77777777" w:rsidTr="004068A5">
        <w:tc>
          <w:tcPr>
            <w:tcW w:w="5779" w:type="dxa"/>
          </w:tcPr>
          <w:p w14:paraId="0F5B3C7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Mainline Gantry Signage Construction</w:t>
            </w:r>
          </w:p>
          <w:p w14:paraId="3A2B365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Ordering Signage (50%)</w:t>
            </w:r>
          </w:p>
          <w:p w14:paraId="26D149C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Signage (complete to site) (10%)</w:t>
            </w:r>
          </w:p>
          <w:p w14:paraId="46092A4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Completed Erection of Permanent Signage and Public Visibility (40%)</w:t>
            </w:r>
          </w:p>
        </w:tc>
        <w:tc>
          <w:tcPr>
            <w:tcW w:w="1516" w:type="dxa"/>
          </w:tcPr>
          <w:p w14:paraId="68A76903" w14:textId="77777777" w:rsidR="00E15C85" w:rsidRPr="004F3EAC" w:rsidRDefault="00E15C85" w:rsidP="004068A5">
            <w:pPr>
              <w:pStyle w:val="TableText"/>
              <w:jc w:val="center"/>
              <w:rPr>
                <w:rFonts w:asciiTheme="minorHAnsi" w:hAnsiTheme="minorHAnsi" w:cstheme="minorHAnsi"/>
                <w:sz w:val="22"/>
                <w:szCs w:val="22"/>
              </w:rPr>
            </w:pPr>
            <w:r w:rsidRPr="00AF7A88">
              <w:rPr>
                <w:rFonts w:asciiTheme="minorHAnsi" w:hAnsiTheme="minorHAnsi" w:cstheme="minorHAnsi"/>
                <w:sz w:val="22"/>
                <w:szCs w:val="22"/>
              </w:rPr>
              <w:t>4%</w:t>
            </w:r>
          </w:p>
        </w:tc>
        <w:tc>
          <w:tcPr>
            <w:tcW w:w="1947" w:type="dxa"/>
          </w:tcPr>
          <w:p w14:paraId="7974910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0AAFCB8" w14:textId="77777777" w:rsidTr="004068A5">
        <w:tc>
          <w:tcPr>
            <w:tcW w:w="5779" w:type="dxa"/>
          </w:tcPr>
          <w:p w14:paraId="15165F7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Removal of Old Signage</w:t>
            </w:r>
          </w:p>
        </w:tc>
        <w:tc>
          <w:tcPr>
            <w:tcW w:w="1516" w:type="dxa"/>
          </w:tcPr>
          <w:p w14:paraId="1658494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53FFA00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B96C1A" w14:textId="77777777" w:rsidTr="004068A5">
        <w:tc>
          <w:tcPr>
            <w:tcW w:w="5779" w:type="dxa"/>
          </w:tcPr>
          <w:p w14:paraId="0AADDFF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Installation of Positive Separation of Opposing Traffic</w:t>
            </w:r>
          </w:p>
        </w:tc>
        <w:tc>
          <w:tcPr>
            <w:tcW w:w="1516" w:type="dxa"/>
          </w:tcPr>
          <w:p w14:paraId="4B758DE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4F3EAC">
              <w:rPr>
                <w:rFonts w:asciiTheme="minorHAnsi" w:hAnsiTheme="minorHAnsi" w:cstheme="minorHAnsi"/>
                <w:sz w:val="22"/>
                <w:szCs w:val="22"/>
              </w:rPr>
              <w:t>%</w:t>
            </w:r>
          </w:p>
        </w:tc>
        <w:tc>
          <w:tcPr>
            <w:tcW w:w="1947" w:type="dxa"/>
          </w:tcPr>
          <w:p w14:paraId="77D2815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A03919E" w14:textId="77777777" w:rsidTr="004068A5">
        <w:tc>
          <w:tcPr>
            <w:tcW w:w="5779" w:type="dxa"/>
          </w:tcPr>
          <w:p w14:paraId="21751EF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Asphalt Paving Work (includes shoulders)</w:t>
            </w:r>
          </w:p>
          <w:p w14:paraId="253133A2"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Direction 1 (50%)</w:t>
            </w:r>
          </w:p>
          <w:p w14:paraId="6B96A225"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Opposing Direction 2 (50%)</w:t>
            </w:r>
          </w:p>
          <w:p w14:paraId="0CD74C8C"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Repair Work on Mainline (including crack sealing) (10%)</w:t>
            </w:r>
          </w:p>
          <w:p w14:paraId="3AA047F0"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 and L and Base Complete (25%)</w:t>
            </w:r>
          </w:p>
          <w:p w14:paraId="31F49B0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Binder Complete (35%)</w:t>
            </w:r>
          </w:p>
          <w:p w14:paraId="0FED2BE6"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Top Complete (correct superelevation) (3</w:t>
            </w:r>
            <w:r>
              <w:rPr>
                <w:rFonts w:asciiTheme="minorHAnsi" w:hAnsiTheme="minorHAnsi" w:cstheme="minorHAnsi"/>
                <w:sz w:val="22"/>
                <w:szCs w:val="22"/>
              </w:rPr>
              <w:t>0</w:t>
            </w:r>
            <w:r w:rsidRPr="004F3EAC">
              <w:rPr>
                <w:rFonts w:asciiTheme="minorHAnsi" w:hAnsiTheme="minorHAnsi" w:cstheme="minorHAnsi"/>
                <w:sz w:val="22"/>
                <w:szCs w:val="22"/>
              </w:rPr>
              <w:t>%)</w:t>
            </w:r>
          </w:p>
        </w:tc>
        <w:tc>
          <w:tcPr>
            <w:tcW w:w="1516" w:type="dxa"/>
          </w:tcPr>
          <w:p w14:paraId="18B9D8CB"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23%</w:t>
            </w:r>
          </w:p>
        </w:tc>
        <w:tc>
          <w:tcPr>
            <w:tcW w:w="1947" w:type="dxa"/>
          </w:tcPr>
          <w:p w14:paraId="2CBEAD1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19E69A1" w14:textId="77777777" w:rsidTr="004068A5">
        <w:tc>
          <w:tcPr>
            <w:tcW w:w="5779" w:type="dxa"/>
          </w:tcPr>
          <w:p w14:paraId="65F625B3"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Toll Plaza Removed</w:t>
            </w:r>
          </w:p>
          <w:p w14:paraId="2F1132EC" w14:textId="77777777" w:rsidR="00E15C85" w:rsidRPr="004B7409" w:rsidRDefault="00E15C85" w:rsidP="00E15C85">
            <w:pPr>
              <w:pStyle w:val="TableText"/>
              <w:numPr>
                <w:ilvl w:val="0"/>
                <w:numId w:val="44"/>
              </w:numPr>
              <w:rPr>
                <w:rFonts w:asciiTheme="minorHAnsi" w:hAnsiTheme="minorHAnsi" w:cstheme="minorHAnsi"/>
                <w:sz w:val="22"/>
                <w:szCs w:val="22"/>
              </w:rPr>
            </w:pPr>
            <w:r w:rsidRPr="004B7409">
              <w:rPr>
                <w:rFonts w:asciiTheme="minorHAnsi" w:hAnsiTheme="minorHAnsi" w:cstheme="minorHAnsi"/>
                <w:sz w:val="22"/>
                <w:szCs w:val="22"/>
              </w:rPr>
              <w:t>Direction 1 (50%)</w:t>
            </w:r>
          </w:p>
          <w:p w14:paraId="41DB5AFB" w14:textId="77777777" w:rsidR="00E15C85" w:rsidRPr="004F3EAC"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Opposing Direction 2 (50%)</w:t>
            </w:r>
          </w:p>
        </w:tc>
        <w:tc>
          <w:tcPr>
            <w:tcW w:w="1516" w:type="dxa"/>
            <w:vAlign w:val="center"/>
          </w:tcPr>
          <w:p w14:paraId="173E2175" w14:textId="77777777" w:rsidR="00E15C85" w:rsidRPr="004F3EAC"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15%</w:t>
            </w:r>
          </w:p>
        </w:tc>
        <w:tc>
          <w:tcPr>
            <w:tcW w:w="1947" w:type="dxa"/>
          </w:tcPr>
          <w:p w14:paraId="459649E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B281A3A" w14:textId="77777777" w:rsidTr="004068A5">
        <w:tc>
          <w:tcPr>
            <w:tcW w:w="5779" w:type="dxa"/>
          </w:tcPr>
          <w:p w14:paraId="2547143D"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Removal of Existing TUB Complete</w:t>
            </w:r>
          </w:p>
        </w:tc>
        <w:tc>
          <w:tcPr>
            <w:tcW w:w="1516" w:type="dxa"/>
          </w:tcPr>
          <w:p w14:paraId="32E03E54"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5%</w:t>
            </w:r>
          </w:p>
        </w:tc>
        <w:tc>
          <w:tcPr>
            <w:tcW w:w="1947" w:type="dxa"/>
          </w:tcPr>
          <w:p w14:paraId="5FC3F202"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02A71C92" w14:textId="77777777" w:rsidTr="004068A5">
        <w:tc>
          <w:tcPr>
            <w:tcW w:w="5779" w:type="dxa"/>
          </w:tcPr>
          <w:p w14:paraId="4C832BA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Striping of Project Limits (complete)</w:t>
            </w:r>
          </w:p>
        </w:tc>
        <w:tc>
          <w:tcPr>
            <w:tcW w:w="1516" w:type="dxa"/>
            <w:vAlign w:val="center"/>
          </w:tcPr>
          <w:p w14:paraId="5F2EF7B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7E1207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0EDF0EA" w14:textId="77777777" w:rsidTr="004068A5">
        <w:tc>
          <w:tcPr>
            <w:tcW w:w="5779" w:type="dxa"/>
          </w:tcPr>
          <w:p w14:paraId="5FFFCE6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Temporary Striping (during staging and asphalt lifts)</w:t>
            </w:r>
          </w:p>
          <w:p w14:paraId="739D21B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6E22C54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46F78C10"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1C5161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29BFECB" w14:textId="77777777" w:rsidTr="004068A5">
        <w:tc>
          <w:tcPr>
            <w:tcW w:w="5779" w:type="dxa"/>
          </w:tcPr>
          <w:p w14:paraId="633FF21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w:t>
            </w:r>
          </w:p>
          <w:p w14:paraId="27370ED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0641D1B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2617DB89"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21%</w:t>
            </w:r>
          </w:p>
        </w:tc>
        <w:tc>
          <w:tcPr>
            <w:tcW w:w="1947" w:type="dxa"/>
          </w:tcPr>
          <w:p w14:paraId="7C4DE01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2F5667E" w14:textId="77777777" w:rsidTr="004068A5">
        <w:tc>
          <w:tcPr>
            <w:tcW w:w="5779" w:type="dxa"/>
          </w:tcPr>
          <w:p w14:paraId="458AA39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Footprint Reduction</w:t>
            </w:r>
          </w:p>
        </w:tc>
        <w:tc>
          <w:tcPr>
            <w:tcW w:w="1516" w:type="dxa"/>
          </w:tcPr>
          <w:p w14:paraId="72B1A1C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239840A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A99E978" w14:textId="77777777" w:rsidTr="004068A5">
        <w:tc>
          <w:tcPr>
            <w:tcW w:w="5779" w:type="dxa"/>
          </w:tcPr>
          <w:p w14:paraId="3B69B41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Landscaping</w:t>
            </w:r>
          </w:p>
        </w:tc>
        <w:tc>
          <w:tcPr>
            <w:tcW w:w="1516" w:type="dxa"/>
          </w:tcPr>
          <w:p w14:paraId="612F62D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71EF0B8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D57E752" w14:textId="77777777" w:rsidTr="004068A5">
        <w:tc>
          <w:tcPr>
            <w:tcW w:w="5779" w:type="dxa"/>
          </w:tcPr>
          <w:p w14:paraId="7D9EA00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Guiderail Work</w:t>
            </w:r>
          </w:p>
        </w:tc>
        <w:tc>
          <w:tcPr>
            <w:tcW w:w="1516" w:type="dxa"/>
          </w:tcPr>
          <w:p w14:paraId="496EC52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398E261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270940D" w14:textId="77777777" w:rsidTr="004068A5">
        <w:tc>
          <w:tcPr>
            <w:tcW w:w="5779" w:type="dxa"/>
          </w:tcPr>
          <w:p w14:paraId="5051F9A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Punch List Work, Site Cleanup and Restoration</w:t>
            </w:r>
          </w:p>
        </w:tc>
        <w:tc>
          <w:tcPr>
            <w:tcW w:w="1516" w:type="dxa"/>
          </w:tcPr>
          <w:p w14:paraId="73E32C5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c>
          <w:tcPr>
            <w:tcW w:w="1947" w:type="dxa"/>
          </w:tcPr>
          <w:p w14:paraId="6D2A14E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r>
      <w:tr w:rsidR="00E15C85" w:rsidRPr="004F3EAC" w14:paraId="50E98D03" w14:textId="77777777" w:rsidTr="004068A5">
        <w:tc>
          <w:tcPr>
            <w:tcW w:w="5779" w:type="dxa"/>
          </w:tcPr>
          <w:p w14:paraId="33EC57C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As-Builts Provided, Compiled Design Plans, Nonconformance Issues Resolved, All Construction Inspection D</w:t>
            </w:r>
            <w:r>
              <w:rPr>
                <w:rFonts w:asciiTheme="minorHAnsi" w:hAnsiTheme="minorHAnsi" w:cstheme="minorHAnsi"/>
                <w:sz w:val="22"/>
                <w:szCs w:val="22"/>
              </w:rPr>
              <w:t>iar</w:t>
            </w:r>
            <w:r w:rsidRPr="004F3EAC">
              <w:rPr>
                <w:rFonts w:asciiTheme="minorHAnsi" w:hAnsiTheme="minorHAnsi" w:cstheme="minorHAnsi"/>
                <w:sz w:val="22"/>
                <w:szCs w:val="22"/>
              </w:rPr>
              <w:t>ies and Records Complete (Final Acceptance per DB §109-12.1)</w:t>
            </w:r>
          </w:p>
        </w:tc>
        <w:tc>
          <w:tcPr>
            <w:tcW w:w="1516" w:type="dxa"/>
          </w:tcPr>
          <w:p w14:paraId="0CEFD80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683EEBD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r w:rsidR="00E15C85" w:rsidRPr="004F3EAC" w14:paraId="072CB1C9" w14:textId="77777777" w:rsidTr="004068A5">
        <w:tc>
          <w:tcPr>
            <w:tcW w:w="5779" w:type="dxa"/>
          </w:tcPr>
          <w:p w14:paraId="2AD38EFF" w14:textId="77777777" w:rsidR="00E15C85" w:rsidRPr="004F3EAC" w:rsidDel="0038711A"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Agreement (Per DB §109-12.2)</w:t>
            </w:r>
          </w:p>
        </w:tc>
        <w:tc>
          <w:tcPr>
            <w:tcW w:w="1516" w:type="dxa"/>
          </w:tcPr>
          <w:p w14:paraId="11219D7D" w14:textId="77777777" w:rsidR="00E15C85" w:rsidRPr="004F3EAC" w:rsidDel="0038711A"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51A37783"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bl>
    <w:p w14:paraId="3027BF9E" w14:textId="48BA2318" w:rsidR="006D23FE" w:rsidRPr="000B1E3F" w:rsidRDefault="006D23FE" w:rsidP="006D23FE">
      <w:pPr>
        <w:pStyle w:val="Heading1"/>
      </w:pPr>
      <w:r w:rsidRPr="000B1E3F">
        <w:lastRenderedPageBreak/>
        <w:t>FORM WPS</w:t>
      </w:r>
    </w:p>
    <w:p w14:paraId="7FEECC43" w14:textId="77777777" w:rsidR="006D23FE" w:rsidRPr="00A829F5" w:rsidRDefault="006D23FE" w:rsidP="006D23FE">
      <w:pPr>
        <w:pStyle w:val="Caption"/>
      </w:pPr>
      <w:r w:rsidRPr="000B1E3F">
        <w:t>WORK PAYMENT SCHEDULE</w:t>
      </w:r>
    </w:p>
    <w:p w14:paraId="619C925A"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11AA058F" w14:textId="77777777" w:rsidTr="004068A5">
        <w:tc>
          <w:tcPr>
            <w:tcW w:w="9242" w:type="dxa"/>
            <w:gridSpan w:val="3"/>
            <w:vAlign w:val="center"/>
          </w:tcPr>
          <w:p w14:paraId="4EA76A0D" w14:textId="77777777" w:rsidR="00E15C85" w:rsidRPr="004F3EAC" w:rsidRDefault="00E15C85" w:rsidP="004068A5">
            <w:pPr>
              <w:pStyle w:val="TableHeading"/>
              <w:spacing w:before="120" w:after="120"/>
            </w:pPr>
            <w:r w:rsidRPr="004F3EAC">
              <w:t>WORK PAYMENT SCHEDULE – (ORT Sites (34 Required))</w:t>
            </w:r>
          </w:p>
          <w:p w14:paraId="079C4905" w14:textId="77777777" w:rsidR="00E15C85" w:rsidRPr="004F3EAC" w:rsidRDefault="00E15C85" w:rsidP="004068A5">
            <w:pPr>
              <w:pStyle w:val="TableHeading"/>
              <w:spacing w:before="120" w:after="120"/>
            </w:pPr>
            <w:r w:rsidRPr="004F3EAC">
              <w:t>Exit ________</w:t>
            </w:r>
          </w:p>
        </w:tc>
      </w:tr>
      <w:tr w:rsidR="00E15C85" w:rsidRPr="004F3EAC" w14:paraId="3B13193E" w14:textId="77777777" w:rsidTr="004068A5">
        <w:tc>
          <w:tcPr>
            <w:tcW w:w="5779" w:type="dxa"/>
            <w:vAlign w:val="center"/>
          </w:tcPr>
          <w:p w14:paraId="42A3F007" w14:textId="77777777" w:rsidR="00E15C85" w:rsidRPr="004F3EAC" w:rsidRDefault="00E15C85" w:rsidP="004068A5">
            <w:pPr>
              <w:pStyle w:val="TableHeading"/>
              <w:spacing w:before="120" w:after="120"/>
            </w:pPr>
            <w:r w:rsidRPr="004F3EAC">
              <w:t>WORK ITEM</w:t>
            </w:r>
          </w:p>
        </w:tc>
        <w:tc>
          <w:tcPr>
            <w:tcW w:w="1516" w:type="dxa"/>
            <w:vAlign w:val="center"/>
          </w:tcPr>
          <w:p w14:paraId="263C1569" w14:textId="77777777" w:rsidR="00E15C85" w:rsidRPr="004F3EAC" w:rsidRDefault="00E15C85" w:rsidP="004068A5">
            <w:pPr>
              <w:pStyle w:val="TableHeading"/>
              <w:spacing w:before="120" w:after="120"/>
            </w:pPr>
            <w:r w:rsidRPr="004F3EAC">
              <w:t>MAXIMUM PERCENT OF LUMP SUM PRICE</w:t>
            </w:r>
          </w:p>
        </w:tc>
        <w:tc>
          <w:tcPr>
            <w:tcW w:w="1947" w:type="dxa"/>
          </w:tcPr>
          <w:p w14:paraId="6A0E20F4"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32BD15CF" w14:textId="77777777" w:rsidTr="004068A5">
        <w:tc>
          <w:tcPr>
            <w:tcW w:w="5779" w:type="dxa"/>
          </w:tcPr>
          <w:p w14:paraId="66BC28E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5B7912E8"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4ED73FF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F1BF9F3" w14:textId="77777777" w:rsidTr="004068A5">
        <w:tc>
          <w:tcPr>
            <w:tcW w:w="5779" w:type="dxa"/>
          </w:tcPr>
          <w:p w14:paraId="1AFA797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Asphalt Repairs (includes sealing of cracks)</w:t>
            </w:r>
          </w:p>
        </w:tc>
        <w:tc>
          <w:tcPr>
            <w:tcW w:w="1516" w:type="dxa"/>
          </w:tcPr>
          <w:p w14:paraId="1611DCB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464C105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A49ABA1" w14:textId="77777777" w:rsidTr="004068A5">
        <w:tc>
          <w:tcPr>
            <w:tcW w:w="5779" w:type="dxa"/>
          </w:tcPr>
          <w:p w14:paraId="1F50D465"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Asphalt Work (includes all shoulder work)</w:t>
            </w:r>
          </w:p>
          <w:p w14:paraId="7AF0D69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(max 70%)*</w:t>
            </w:r>
          </w:p>
          <w:p w14:paraId="04647B8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(max 70%)*</w:t>
            </w:r>
          </w:p>
          <w:p w14:paraId="1DE2BD09"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Toll Plaza Removal Area Reconstruction (25%)</w:t>
            </w:r>
          </w:p>
          <w:p w14:paraId="1E7ACC73"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Asphalt T and L and Base Complete (10%)</w:t>
            </w:r>
          </w:p>
          <w:p w14:paraId="68022ADF"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Asphalt Binder Complete (35%)</w:t>
            </w:r>
          </w:p>
          <w:p w14:paraId="363397B6"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Asphalt Top Complete (20%)</w:t>
            </w:r>
          </w:p>
        </w:tc>
        <w:tc>
          <w:tcPr>
            <w:tcW w:w="1516" w:type="dxa"/>
          </w:tcPr>
          <w:p w14:paraId="744FEDC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3961717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08ED466" w14:textId="77777777" w:rsidTr="004068A5">
        <w:tc>
          <w:tcPr>
            <w:tcW w:w="5779" w:type="dxa"/>
          </w:tcPr>
          <w:p w14:paraId="274A2671"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Toll Plaza Removal</w:t>
            </w:r>
          </w:p>
          <w:p w14:paraId="62B1868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w:t>
            </w:r>
            <w:r>
              <w:rPr>
                <w:rFonts w:asciiTheme="minorHAnsi" w:hAnsiTheme="minorHAnsi" w:cstheme="minorHAnsi"/>
                <w:sz w:val="22"/>
                <w:szCs w:val="22"/>
              </w:rPr>
              <w:t xml:space="preserve"> (50%)</w:t>
            </w:r>
          </w:p>
          <w:p w14:paraId="4F83D6B1" w14:textId="77777777" w:rsidR="00E15C85" w:rsidRPr="004F3EAC" w:rsidDel="00525F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w:t>
            </w:r>
            <w:r>
              <w:rPr>
                <w:rFonts w:asciiTheme="minorHAnsi" w:hAnsiTheme="minorHAnsi" w:cstheme="minorHAnsi"/>
                <w:sz w:val="22"/>
                <w:szCs w:val="22"/>
              </w:rPr>
              <w:t xml:space="preserve"> (50%)</w:t>
            </w:r>
          </w:p>
        </w:tc>
        <w:tc>
          <w:tcPr>
            <w:tcW w:w="1516" w:type="dxa"/>
          </w:tcPr>
          <w:p w14:paraId="0FD02DBA"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407701D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91A67CA" w14:textId="77777777" w:rsidTr="004068A5">
        <w:tc>
          <w:tcPr>
            <w:tcW w:w="5779" w:type="dxa"/>
          </w:tcPr>
          <w:p w14:paraId="72771C7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Gantry Construction</w:t>
            </w:r>
          </w:p>
          <w:p w14:paraId="5E8C62D7"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Foundations</w:t>
            </w:r>
            <w:r w:rsidRPr="004F3EAC">
              <w:rPr>
                <w:rFonts w:asciiTheme="minorHAnsi" w:hAnsiTheme="minorHAnsi" w:cstheme="minorHAnsi"/>
                <w:sz w:val="22"/>
                <w:szCs w:val="22"/>
              </w:rPr>
              <w:t xml:space="preserve"> of Gantry (25%)</w:t>
            </w:r>
          </w:p>
          <w:p w14:paraId="4AB8A8F2"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 Gantry (40%)</w:t>
            </w:r>
          </w:p>
          <w:p w14:paraId="293639C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Gantry (10%)</w:t>
            </w:r>
          </w:p>
          <w:p w14:paraId="2052AC42"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 xml:space="preserve">Gantry Erection </w:t>
            </w:r>
            <w:r>
              <w:rPr>
                <w:rFonts w:asciiTheme="minorHAnsi" w:hAnsiTheme="minorHAnsi" w:cstheme="minorHAnsi"/>
                <w:sz w:val="22"/>
                <w:szCs w:val="22"/>
              </w:rPr>
              <w:t xml:space="preserve">and Gantry Complete </w:t>
            </w:r>
            <w:r w:rsidRPr="004F3EAC">
              <w:rPr>
                <w:rFonts w:asciiTheme="minorHAnsi" w:hAnsiTheme="minorHAnsi" w:cstheme="minorHAnsi"/>
                <w:sz w:val="22"/>
                <w:szCs w:val="22"/>
              </w:rPr>
              <w:t>(complete) (25%)</w:t>
            </w:r>
          </w:p>
        </w:tc>
        <w:tc>
          <w:tcPr>
            <w:tcW w:w="1516" w:type="dxa"/>
          </w:tcPr>
          <w:p w14:paraId="1EA71F38"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0C65668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0F006E5" w14:textId="77777777" w:rsidTr="004068A5">
        <w:tc>
          <w:tcPr>
            <w:tcW w:w="5779" w:type="dxa"/>
          </w:tcPr>
          <w:p w14:paraId="750C6CB2" w14:textId="77777777" w:rsidR="00E15C85" w:rsidRPr="004F3EAC" w:rsidRDefault="00E15C85" w:rsidP="004068A5">
            <w:pPr>
              <w:pStyle w:val="TableText"/>
              <w:ind w:left="160"/>
              <w:rPr>
                <w:rFonts w:asciiTheme="minorHAnsi" w:hAnsiTheme="minorHAnsi" w:cstheme="minorHAnsi"/>
                <w:sz w:val="22"/>
                <w:szCs w:val="22"/>
              </w:rPr>
            </w:pPr>
            <w:r w:rsidRPr="005769C0">
              <w:rPr>
                <w:rFonts w:asciiTheme="minorHAnsi" w:hAnsiTheme="minorHAnsi" w:cstheme="minorHAnsi"/>
                <w:sz w:val="22"/>
                <w:szCs w:val="22"/>
              </w:rPr>
              <w:t xml:space="preserve">Positive Protection </w:t>
            </w:r>
            <w:r w:rsidRPr="004F3EAC">
              <w:rPr>
                <w:rFonts w:asciiTheme="minorHAnsi" w:hAnsiTheme="minorHAnsi" w:cstheme="minorHAnsi"/>
                <w:sz w:val="22"/>
                <w:szCs w:val="22"/>
              </w:rPr>
              <w:t>of Gantry Supports and Guiderail Work and Tie-ins Complete</w:t>
            </w:r>
          </w:p>
        </w:tc>
        <w:tc>
          <w:tcPr>
            <w:tcW w:w="1516" w:type="dxa"/>
          </w:tcPr>
          <w:p w14:paraId="78B2F155"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03E12FB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D2CA287" w14:textId="77777777" w:rsidTr="004068A5">
        <w:tc>
          <w:tcPr>
            <w:tcW w:w="5779" w:type="dxa"/>
          </w:tcPr>
          <w:p w14:paraId="43457EB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Concre</w:t>
            </w:r>
            <w:r>
              <w:rPr>
                <w:rFonts w:asciiTheme="minorHAnsi" w:hAnsiTheme="minorHAnsi" w:cstheme="minorHAnsi"/>
                <w:sz w:val="22"/>
                <w:szCs w:val="22"/>
              </w:rPr>
              <w:t>te Slab Installations with Treadle</w:t>
            </w:r>
            <w:r w:rsidRPr="004F3EAC">
              <w:rPr>
                <w:rFonts w:asciiTheme="minorHAnsi" w:hAnsiTheme="minorHAnsi" w:cstheme="minorHAnsi"/>
                <w:sz w:val="22"/>
                <w:szCs w:val="22"/>
              </w:rPr>
              <w:t xml:space="preserve"> (Exit Side of Thruway </w:t>
            </w:r>
            <w:r>
              <w:rPr>
                <w:rFonts w:asciiTheme="minorHAnsi" w:hAnsiTheme="minorHAnsi" w:cstheme="minorHAnsi"/>
                <w:sz w:val="22"/>
                <w:szCs w:val="22"/>
              </w:rPr>
              <w:t xml:space="preserve">System </w:t>
            </w:r>
            <w:r w:rsidRPr="004F3EAC">
              <w:rPr>
                <w:rFonts w:asciiTheme="minorHAnsi" w:hAnsiTheme="minorHAnsi" w:cstheme="minorHAnsi"/>
                <w:sz w:val="22"/>
                <w:szCs w:val="22"/>
              </w:rPr>
              <w:t>Only)</w:t>
            </w:r>
          </w:p>
        </w:tc>
        <w:tc>
          <w:tcPr>
            <w:tcW w:w="1516" w:type="dxa"/>
          </w:tcPr>
          <w:p w14:paraId="5C1B38A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1B5A2AE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31037D9" w14:textId="77777777" w:rsidTr="004068A5">
        <w:tc>
          <w:tcPr>
            <w:tcW w:w="5779" w:type="dxa"/>
          </w:tcPr>
          <w:p w14:paraId="6464013D"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Construction of Communication Building Slab</w:t>
            </w:r>
          </w:p>
        </w:tc>
        <w:tc>
          <w:tcPr>
            <w:tcW w:w="1516" w:type="dxa"/>
          </w:tcPr>
          <w:p w14:paraId="6B906616"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1DA94D8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5ADBFC6" w14:textId="77777777" w:rsidTr="004068A5">
        <w:tc>
          <w:tcPr>
            <w:tcW w:w="5779" w:type="dxa"/>
          </w:tcPr>
          <w:p w14:paraId="203B205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 xml:space="preserve">Construction of Communications Building </w:t>
            </w:r>
          </w:p>
          <w:p w14:paraId="1754F018"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 Communication Building (if precast) (50%)</w:t>
            </w:r>
          </w:p>
          <w:p w14:paraId="308B999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Communication Building Delivery (if precast) (20%)</w:t>
            </w:r>
          </w:p>
          <w:p w14:paraId="768F292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 xml:space="preserve">Communication Building Erection and </w:t>
            </w:r>
            <w:r>
              <w:rPr>
                <w:rFonts w:asciiTheme="minorHAnsi" w:hAnsiTheme="minorHAnsi" w:cstheme="minorHAnsi"/>
                <w:sz w:val="22"/>
                <w:szCs w:val="22"/>
              </w:rPr>
              <w:t>Concrete</w:t>
            </w:r>
            <w:r w:rsidRPr="004F3EAC">
              <w:rPr>
                <w:rFonts w:asciiTheme="minorHAnsi" w:hAnsiTheme="minorHAnsi" w:cstheme="minorHAnsi"/>
                <w:sz w:val="22"/>
                <w:szCs w:val="22"/>
              </w:rPr>
              <w:t xml:space="preserve"> (if precast) (30%)</w:t>
            </w:r>
          </w:p>
          <w:p w14:paraId="6D2A1F4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Material Delivery (if stick built) (50%)</w:t>
            </w:r>
          </w:p>
          <w:p w14:paraId="03FE882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Communication Building Complete (50%)</w:t>
            </w:r>
          </w:p>
        </w:tc>
        <w:tc>
          <w:tcPr>
            <w:tcW w:w="1516" w:type="dxa"/>
          </w:tcPr>
          <w:p w14:paraId="56B97A1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248E646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53448C6" w14:textId="77777777" w:rsidTr="004068A5">
        <w:tc>
          <w:tcPr>
            <w:tcW w:w="5779" w:type="dxa"/>
          </w:tcPr>
          <w:p w14:paraId="75A2BCE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lastRenderedPageBreak/>
              <w:t>Maintenance and Tandem Lot Modifications (includes access or</w:t>
            </w:r>
            <w:r>
              <w:rPr>
                <w:rFonts w:asciiTheme="minorHAnsi" w:hAnsiTheme="minorHAnsi" w:cstheme="minorHAnsi"/>
                <w:sz w:val="22"/>
                <w:szCs w:val="22"/>
              </w:rPr>
              <w:t xml:space="preserve"> departure </w:t>
            </w:r>
            <w:r w:rsidRPr="004F3EAC">
              <w:rPr>
                <w:rFonts w:asciiTheme="minorHAnsi" w:hAnsiTheme="minorHAnsi" w:cstheme="minorHAnsi"/>
                <w:sz w:val="22"/>
                <w:szCs w:val="22"/>
              </w:rPr>
              <w:t>modifications)</w:t>
            </w:r>
          </w:p>
        </w:tc>
        <w:tc>
          <w:tcPr>
            <w:tcW w:w="1516" w:type="dxa"/>
          </w:tcPr>
          <w:p w14:paraId="7F370AE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7DA9C69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094AB10" w14:textId="77777777" w:rsidTr="004068A5">
        <w:tc>
          <w:tcPr>
            <w:tcW w:w="5779" w:type="dxa"/>
          </w:tcPr>
          <w:p w14:paraId="71D8BD80"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Tandem Lot Camera Work/Supply</w:t>
            </w:r>
          </w:p>
          <w:p w14:paraId="22EAD528"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Ordering (50%</w:t>
            </w:r>
          </w:p>
          <w:p w14:paraId="26002A89"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to Thruway Installation (20%)</w:t>
            </w:r>
          </w:p>
          <w:p w14:paraId="6F6C9CCA"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Installing Complete (30%)</w:t>
            </w:r>
          </w:p>
        </w:tc>
        <w:tc>
          <w:tcPr>
            <w:tcW w:w="1516" w:type="dxa"/>
          </w:tcPr>
          <w:p w14:paraId="34C7D51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71478A6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6EC32882" w14:textId="77777777" w:rsidTr="004068A5">
        <w:tc>
          <w:tcPr>
            <w:tcW w:w="5779" w:type="dxa"/>
          </w:tcPr>
          <w:p w14:paraId="42738085" w14:textId="77777777" w:rsidR="00E15C85" w:rsidRPr="00313042"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Tandem Lot Lighting Installation</w:t>
            </w:r>
          </w:p>
        </w:tc>
        <w:tc>
          <w:tcPr>
            <w:tcW w:w="1516" w:type="dxa"/>
          </w:tcPr>
          <w:p w14:paraId="641643E2"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45371F93" w14:textId="77777777" w:rsidR="00E15C85" w:rsidRPr="00313042" w:rsidRDefault="00E15C85" w:rsidP="004068A5">
            <w:pPr>
              <w:pStyle w:val="TableText"/>
              <w:jc w:val="center"/>
              <w:rPr>
                <w:rFonts w:asciiTheme="minorHAnsi" w:hAnsiTheme="minorHAnsi" w:cstheme="minorHAnsi"/>
                <w:sz w:val="22"/>
                <w:szCs w:val="22"/>
              </w:rPr>
            </w:pPr>
          </w:p>
        </w:tc>
      </w:tr>
      <w:tr w:rsidR="002A2D8D" w:rsidRPr="00313042" w14:paraId="2FD3D5AE" w14:textId="77777777" w:rsidTr="004068A5">
        <w:trPr>
          <w:ins w:id="504" w:author="Elias, Tina" w:date="2019-02-14T09:20:00Z"/>
        </w:trPr>
        <w:tc>
          <w:tcPr>
            <w:tcW w:w="5779" w:type="dxa"/>
          </w:tcPr>
          <w:p w14:paraId="6C842F45" w14:textId="5AFF76D6" w:rsidR="002A2D8D" w:rsidRPr="004F3EAC" w:rsidRDefault="002A2D8D" w:rsidP="004068A5">
            <w:pPr>
              <w:pStyle w:val="TableText"/>
              <w:ind w:left="160"/>
              <w:rPr>
                <w:ins w:id="505" w:author="Elias, Tina" w:date="2019-02-14T09:20:00Z"/>
                <w:rFonts w:asciiTheme="minorHAnsi" w:hAnsiTheme="minorHAnsi" w:cstheme="minorHAnsi"/>
                <w:sz w:val="22"/>
                <w:szCs w:val="22"/>
              </w:rPr>
            </w:pPr>
            <w:ins w:id="506" w:author="Elias, Tina" w:date="2019-02-14T09:20:00Z">
              <w:r>
                <w:rPr>
                  <w:rFonts w:asciiTheme="minorHAnsi" w:hAnsiTheme="minorHAnsi" w:cstheme="minorHAnsi"/>
                  <w:sz w:val="22"/>
                  <w:szCs w:val="22"/>
                </w:rPr>
                <w:t>Tandem Lot Modifications of Intersection as per legislative Proposed Routes</w:t>
              </w:r>
            </w:ins>
          </w:p>
        </w:tc>
        <w:tc>
          <w:tcPr>
            <w:tcW w:w="1516" w:type="dxa"/>
          </w:tcPr>
          <w:p w14:paraId="261655F7" w14:textId="376AAF43" w:rsidR="002A2D8D" w:rsidRDefault="002A2D8D" w:rsidP="004068A5">
            <w:pPr>
              <w:pStyle w:val="TableText"/>
              <w:jc w:val="center"/>
              <w:rPr>
                <w:ins w:id="507" w:author="Elias, Tina" w:date="2019-02-14T09:20:00Z"/>
                <w:rFonts w:asciiTheme="minorHAnsi" w:hAnsiTheme="minorHAnsi" w:cstheme="minorHAnsi"/>
                <w:sz w:val="22"/>
                <w:szCs w:val="22"/>
              </w:rPr>
            </w:pPr>
            <w:ins w:id="508" w:author="Elias, Tina" w:date="2019-02-14T09:21:00Z">
              <w:r>
                <w:rPr>
                  <w:rFonts w:asciiTheme="minorHAnsi" w:hAnsiTheme="minorHAnsi" w:cstheme="minorHAnsi"/>
                  <w:sz w:val="22"/>
                  <w:szCs w:val="22"/>
                </w:rPr>
                <w:t>10%</w:t>
              </w:r>
            </w:ins>
          </w:p>
        </w:tc>
        <w:tc>
          <w:tcPr>
            <w:tcW w:w="1947" w:type="dxa"/>
          </w:tcPr>
          <w:p w14:paraId="41ECADC9" w14:textId="77777777" w:rsidR="002A2D8D" w:rsidRPr="00313042" w:rsidRDefault="002A2D8D" w:rsidP="004068A5">
            <w:pPr>
              <w:pStyle w:val="TableText"/>
              <w:jc w:val="center"/>
              <w:rPr>
                <w:ins w:id="509" w:author="Elias, Tina" w:date="2019-02-14T09:20:00Z"/>
                <w:rFonts w:asciiTheme="minorHAnsi" w:hAnsiTheme="minorHAnsi" w:cstheme="minorHAnsi"/>
                <w:sz w:val="22"/>
                <w:szCs w:val="22"/>
              </w:rPr>
            </w:pPr>
          </w:p>
        </w:tc>
      </w:tr>
      <w:tr w:rsidR="00E15C85" w:rsidRPr="00313042" w14:paraId="7D03328A" w14:textId="77777777" w:rsidTr="004068A5">
        <w:tc>
          <w:tcPr>
            <w:tcW w:w="5779" w:type="dxa"/>
          </w:tcPr>
          <w:p w14:paraId="4FF608D3"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w:t>
            </w:r>
          </w:p>
          <w:p w14:paraId="2CBD5B66"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Ordering of Signage (complete) (40%)</w:t>
            </w:r>
          </w:p>
          <w:p w14:paraId="77681C3D"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of Signage (complete) (10%)</w:t>
            </w:r>
          </w:p>
          <w:p w14:paraId="7010353C"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Transitional Signage Installed (before booth removals) (10%)</w:t>
            </w:r>
          </w:p>
          <w:p w14:paraId="38D74059"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Complete Final Installation of Permanent Signage and Public Visibility (25%)</w:t>
            </w:r>
          </w:p>
          <w:p w14:paraId="34CC726B" w14:textId="77777777" w:rsidR="00E15C85" w:rsidRPr="0031304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Removal of Obsolete Signage Mainline and ORT sites (15%)</w:t>
            </w:r>
          </w:p>
        </w:tc>
        <w:tc>
          <w:tcPr>
            <w:tcW w:w="1516" w:type="dxa"/>
          </w:tcPr>
          <w:p w14:paraId="224E55C7"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323D8424"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21728279" w14:textId="77777777" w:rsidTr="004068A5">
        <w:tc>
          <w:tcPr>
            <w:tcW w:w="5779" w:type="dxa"/>
          </w:tcPr>
          <w:p w14:paraId="7EB6D3B0" w14:textId="77777777" w:rsidR="00E15C85" w:rsidRPr="001D77FB"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Electrical Work Complete</w:t>
            </w:r>
          </w:p>
        </w:tc>
        <w:tc>
          <w:tcPr>
            <w:tcW w:w="1516" w:type="dxa"/>
            <w:vAlign w:val="center"/>
          </w:tcPr>
          <w:p w14:paraId="46E3F502"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47" w:type="dxa"/>
          </w:tcPr>
          <w:p w14:paraId="323B211F"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3261984A" w14:textId="77777777" w:rsidTr="004068A5">
        <w:tc>
          <w:tcPr>
            <w:tcW w:w="5779" w:type="dxa"/>
          </w:tcPr>
          <w:p w14:paraId="41041820" w14:textId="77777777" w:rsidR="00E15C85" w:rsidRPr="00313042"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Fiber and Conduit Work Complete</w:t>
            </w:r>
          </w:p>
        </w:tc>
        <w:tc>
          <w:tcPr>
            <w:tcW w:w="1516" w:type="dxa"/>
          </w:tcPr>
          <w:p w14:paraId="551E57FE"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08229959"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71A30D97" w14:textId="77777777" w:rsidTr="004068A5">
        <w:tc>
          <w:tcPr>
            <w:tcW w:w="5779" w:type="dxa"/>
          </w:tcPr>
          <w:p w14:paraId="651C281F" w14:textId="77777777" w:rsidR="00E15C85" w:rsidRPr="00313042"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 of Project Limits Complete</w:t>
            </w:r>
          </w:p>
        </w:tc>
        <w:tc>
          <w:tcPr>
            <w:tcW w:w="1516" w:type="dxa"/>
          </w:tcPr>
          <w:p w14:paraId="043C13EB"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0FD4CC01"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0B7B1494" w14:textId="77777777" w:rsidTr="004068A5">
        <w:tc>
          <w:tcPr>
            <w:tcW w:w="5779" w:type="dxa"/>
          </w:tcPr>
          <w:p w14:paraId="174D41C9"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Generator Installation Complete</w:t>
            </w:r>
          </w:p>
          <w:p w14:paraId="09E16D1A"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 Generator (40%)</w:t>
            </w:r>
          </w:p>
          <w:p w14:paraId="282330F3"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(10%)</w:t>
            </w:r>
          </w:p>
          <w:p w14:paraId="69199E16" w14:textId="77777777" w:rsidR="00E15C85" w:rsidRPr="0031304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 (50%)</w:t>
            </w:r>
          </w:p>
        </w:tc>
        <w:tc>
          <w:tcPr>
            <w:tcW w:w="1516" w:type="dxa"/>
          </w:tcPr>
          <w:p w14:paraId="16D29A98"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28818293"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10A09E8D" w14:textId="77777777" w:rsidTr="004068A5">
        <w:tc>
          <w:tcPr>
            <w:tcW w:w="5779" w:type="dxa"/>
          </w:tcPr>
          <w:p w14:paraId="0BD116B5" w14:textId="77777777" w:rsidR="00E15C85" w:rsidRPr="00313042"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Separation of Opposing Traffic (Positive or delineators)</w:t>
            </w:r>
          </w:p>
        </w:tc>
        <w:tc>
          <w:tcPr>
            <w:tcW w:w="1516" w:type="dxa"/>
          </w:tcPr>
          <w:p w14:paraId="6F60E648"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736F51C3"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15070330" w14:textId="77777777" w:rsidTr="004068A5">
        <w:tc>
          <w:tcPr>
            <w:tcW w:w="5779" w:type="dxa"/>
          </w:tcPr>
          <w:p w14:paraId="7CEF52AC"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p w14:paraId="04438D52"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 (50%)</w:t>
            </w:r>
          </w:p>
          <w:p w14:paraId="2E912795" w14:textId="77777777" w:rsidR="00E15C85" w:rsidRPr="001D77FB"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2 (50%)</w:t>
            </w:r>
          </w:p>
        </w:tc>
        <w:tc>
          <w:tcPr>
            <w:tcW w:w="1516" w:type="dxa"/>
          </w:tcPr>
          <w:p w14:paraId="11A839BA"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25%</w:t>
            </w:r>
          </w:p>
        </w:tc>
        <w:tc>
          <w:tcPr>
            <w:tcW w:w="1947" w:type="dxa"/>
          </w:tcPr>
          <w:p w14:paraId="7DBB49B1"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0998380F" w14:textId="77777777" w:rsidTr="004068A5">
        <w:tc>
          <w:tcPr>
            <w:tcW w:w="5779" w:type="dxa"/>
          </w:tcPr>
          <w:p w14:paraId="491213E4"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 (outside of ORT site)</w:t>
            </w:r>
          </w:p>
        </w:tc>
        <w:tc>
          <w:tcPr>
            <w:tcW w:w="1516" w:type="dxa"/>
          </w:tcPr>
          <w:p w14:paraId="5591E84B" w14:textId="77777777" w:rsidR="00E15C85" w:rsidRPr="00313042" w:rsidRDefault="00E15C85" w:rsidP="004068A5">
            <w:pPr>
              <w:pStyle w:val="TableText"/>
              <w:jc w:val="center"/>
              <w:rPr>
                <w:rFonts w:asciiTheme="minorHAnsi" w:hAnsiTheme="minorHAnsi" w:cstheme="minorHAnsi"/>
                <w:sz w:val="22"/>
                <w:szCs w:val="22"/>
              </w:rPr>
            </w:pPr>
          </w:p>
        </w:tc>
        <w:tc>
          <w:tcPr>
            <w:tcW w:w="1947" w:type="dxa"/>
          </w:tcPr>
          <w:p w14:paraId="5989769D"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27BF34FF" w14:textId="77777777" w:rsidTr="004068A5">
        <w:tc>
          <w:tcPr>
            <w:tcW w:w="5779" w:type="dxa"/>
          </w:tcPr>
          <w:p w14:paraId="2FAB54D1"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5AE1A6B2"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1DC4F387"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3EB75F70" w14:textId="77777777" w:rsidTr="004068A5">
        <w:tc>
          <w:tcPr>
            <w:tcW w:w="5779" w:type="dxa"/>
          </w:tcPr>
          <w:p w14:paraId="6D60E1E4"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38C6DE11"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4041FDEE"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5EF2E24C" w14:textId="77777777" w:rsidTr="004068A5">
        <w:tc>
          <w:tcPr>
            <w:tcW w:w="5779" w:type="dxa"/>
          </w:tcPr>
          <w:p w14:paraId="1BD52C93"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5C1BB18F"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2D779098"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26E0579A" w14:textId="77777777" w:rsidR="00E15C85" w:rsidRDefault="00E15C85" w:rsidP="00E15C85">
      <w:pPr>
        <w:pStyle w:val="TableText"/>
        <w:ind w:left="160"/>
        <w:jc w:val="both"/>
        <w:rPr>
          <w:rFonts w:asciiTheme="minorHAnsi" w:hAnsiTheme="minorHAnsi" w:cstheme="minorHAnsi"/>
          <w:sz w:val="22"/>
          <w:szCs w:val="22"/>
        </w:rPr>
      </w:pPr>
      <w:r>
        <w:rPr>
          <w:rFonts w:asciiTheme="minorHAnsi" w:hAnsiTheme="minorHAnsi" w:cstheme="minorHAnsi"/>
          <w:sz w:val="22"/>
          <w:szCs w:val="22"/>
        </w:rPr>
        <w:t>* Must add to 100%</w:t>
      </w:r>
    </w:p>
    <w:p w14:paraId="7363BAAA" w14:textId="77777777" w:rsidR="006D23FE" w:rsidRDefault="006D23FE" w:rsidP="006D23FE">
      <w:pPr>
        <w:pStyle w:val="NormalIndent"/>
        <w:widowControl w:val="0"/>
        <w:overflowPunct/>
        <w:autoSpaceDE/>
        <w:autoSpaceDN/>
        <w:adjustRightInd/>
        <w:ind w:left="360"/>
        <w:textAlignment w:val="auto"/>
      </w:pPr>
    </w:p>
    <w:p w14:paraId="62ACBEF2" w14:textId="1A5CD7AF" w:rsidR="00E85F5D" w:rsidRDefault="00E85F5D">
      <w:pPr>
        <w:overflowPunct/>
        <w:autoSpaceDE/>
        <w:autoSpaceDN/>
        <w:adjustRightInd/>
        <w:spacing w:after="200" w:line="276" w:lineRule="auto"/>
        <w:textAlignment w:val="auto"/>
      </w:pPr>
      <w:r>
        <w:br w:type="page"/>
      </w:r>
    </w:p>
    <w:p w14:paraId="7BF1B824" w14:textId="77777777" w:rsidR="006D23FE" w:rsidRPr="000B1E3F" w:rsidRDefault="006D23FE" w:rsidP="006D23FE">
      <w:pPr>
        <w:pStyle w:val="Heading1"/>
      </w:pPr>
      <w:r w:rsidRPr="000B1E3F">
        <w:lastRenderedPageBreak/>
        <w:t>FORM WPS</w:t>
      </w:r>
    </w:p>
    <w:p w14:paraId="0332399D" w14:textId="77777777" w:rsidR="006D23FE" w:rsidRPr="00A829F5" w:rsidRDefault="006D23FE" w:rsidP="006D23FE">
      <w:pPr>
        <w:pStyle w:val="Caption"/>
      </w:pPr>
      <w:r w:rsidRPr="000B1E3F">
        <w:t>WORK PAYMENT SCHEDULE</w:t>
      </w:r>
    </w:p>
    <w:p w14:paraId="0D3E40E1"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7AAF063E" w14:textId="77777777" w:rsidTr="004068A5">
        <w:tc>
          <w:tcPr>
            <w:tcW w:w="9242" w:type="dxa"/>
            <w:gridSpan w:val="3"/>
            <w:vAlign w:val="center"/>
          </w:tcPr>
          <w:p w14:paraId="284BB016" w14:textId="77777777" w:rsidR="00E15C85" w:rsidRPr="004F3EAC" w:rsidRDefault="00E15C85" w:rsidP="004068A5">
            <w:pPr>
              <w:pStyle w:val="TableHeading"/>
              <w:spacing w:before="120" w:after="120"/>
            </w:pPr>
            <w:r w:rsidRPr="004F3EAC">
              <w:t>WORK PAYMENT SCHEDULE – (</w:t>
            </w:r>
            <w:r>
              <w:t>Exit 17</w:t>
            </w:r>
            <w:r w:rsidRPr="004F3EAC">
              <w:t xml:space="preserve"> (</w:t>
            </w:r>
            <w:r>
              <w:t>Newburgh</w:t>
            </w:r>
            <w:r w:rsidRPr="004F3EAC">
              <w:t>))</w:t>
            </w:r>
          </w:p>
        </w:tc>
      </w:tr>
      <w:tr w:rsidR="00E15C85" w:rsidRPr="004F3EAC" w14:paraId="520BAB9F" w14:textId="77777777" w:rsidTr="004068A5">
        <w:tc>
          <w:tcPr>
            <w:tcW w:w="5779" w:type="dxa"/>
            <w:vAlign w:val="center"/>
          </w:tcPr>
          <w:p w14:paraId="278F78F4" w14:textId="77777777" w:rsidR="00E15C85" w:rsidRPr="004F3EAC" w:rsidRDefault="00E15C85" w:rsidP="004068A5">
            <w:pPr>
              <w:pStyle w:val="TableHeading"/>
              <w:spacing w:before="120" w:after="120"/>
            </w:pPr>
            <w:r w:rsidRPr="004F3EAC">
              <w:t>WORK ITEM</w:t>
            </w:r>
          </w:p>
        </w:tc>
        <w:tc>
          <w:tcPr>
            <w:tcW w:w="1516" w:type="dxa"/>
            <w:vAlign w:val="center"/>
          </w:tcPr>
          <w:p w14:paraId="461FE901" w14:textId="77777777" w:rsidR="00E15C85" w:rsidRPr="004F3EAC" w:rsidRDefault="00E15C85" w:rsidP="004068A5">
            <w:pPr>
              <w:pStyle w:val="TableHeading"/>
              <w:spacing w:before="120" w:after="120"/>
            </w:pPr>
            <w:r w:rsidRPr="004F3EAC">
              <w:t>MAXIMUM PERCENT OF LUMP SUM PRICE</w:t>
            </w:r>
          </w:p>
        </w:tc>
        <w:tc>
          <w:tcPr>
            <w:tcW w:w="1947" w:type="dxa"/>
          </w:tcPr>
          <w:p w14:paraId="513AA653"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5D4F01BE" w14:textId="77777777" w:rsidTr="004068A5">
        <w:tc>
          <w:tcPr>
            <w:tcW w:w="5779" w:type="dxa"/>
          </w:tcPr>
          <w:p w14:paraId="24C3DB1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08B7C8A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0D99B8B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094A768" w14:textId="77777777" w:rsidTr="004068A5">
        <w:tc>
          <w:tcPr>
            <w:tcW w:w="5779" w:type="dxa"/>
          </w:tcPr>
          <w:p w14:paraId="3B02ACA4"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Barrier/Guiderail Installation</w:t>
            </w:r>
          </w:p>
          <w:p w14:paraId="70A5E884"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7D60119"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7F4DA5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67695FF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F668872" w14:textId="77777777" w:rsidTr="004068A5">
        <w:tc>
          <w:tcPr>
            <w:tcW w:w="5779" w:type="dxa"/>
          </w:tcPr>
          <w:p w14:paraId="71E71E97"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Attenuator Installation</w:t>
            </w:r>
          </w:p>
          <w:p w14:paraId="4A8D7094"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F24C2FF" w14:textId="77777777" w:rsidR="00E15C85" w:rsidRPr="0060312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w:t>
            </w:r>
            <w:r w:rsidRPr="004F3EAC">
              <w:rPr>
                <w:rFonts w:asciiTheme="minorHAnsi" w:hAnsiTheme="minorHAnsi" w:cstheme="minorHAnsi"/>
                <w:sz w:val="22"/>
                <w:szCs w:val="22"/>
              </w:rPr>
              <w:t>0%)</w:t>
            </w:r>
          </w:p>
        </w:tc>
        <w:tc>
          <w:tcPr>
            <w:tcW w:w="1516" w:type="dxa"/>
          </w:tcPr>
          <w:p w14:paraId="30597353"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72AA03F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C1B42FD" w14:textId="77777777" w:rsidTr="004068A5">
        <w:tc>
          <w:tcPr>
            <w:tcW w:w="5779" w:type="dxa"/>
          </w:tcPr>
          <w:p w14:paraId="1B8D7155"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Toll Booth</w:t>
            </w:r>
            <w:r w:rsidRPr="004F3EAC">
              <w:rPr>
                <w:rFonts w:asciiTheme="minorHAnsi" w:hAnsiTheme="minorHAnsi" w:cstheme="minorHAnsi"/>
                <w:sz w:val="22"/>
                <w:szCs w:val="22"/>
              </w:rPr>
              <w:t xml:space="preserve"> Removal</w:t>
            </w:r>
            <w:r>
              <w:rPr>
                <w:rFonts w:asciiTheme="minorHAnsi" w:hAnsiTheme="minorHAnsi" w:cstheme="minorHAnsi"/>
                <w:sz w:val="22"/>
                <w:szCs w:val="22"/>
              </w:rPr>
              <w:t>s</w:t>
            </w:r>
          </w:p>
          <w:p w14:paraId="1C417D5B"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1772DDBC" w14:textId="77777777" w:rsidR="00E15C85" w:rsidRPr="004F3EAC" w:rsidDel="00525F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2CB12853"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2364C66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913152E" w14:textId="77777777" w:rsidTr="004068A5">
        <w:tc>
          <w:tcPr>
            <w:tcW w:w="5779" w:type="dxa"/>
          </w:tcPr>
          <w:p w14:paraId="6CE5D640"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 Complete</w:t>
            </w:r>
          </w:p>
          <w:p w14:paraId="48593648"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w:t>
            </w:r>
            <w:r w:rsidRPr="004F3EAC">
              <w:rPr>
                <w:rFonts w:asciiTheme="minorHAnsi" w:hAnsiTheme="minorHAnsi" w:cstheme="minorHAnsi"/>
                <w:sz w:val="22"/>
                <w:szCs w:val="22"/>
              </w:rPr>
              <w:t>5</w:t>
            </w:r>
            <w:r>
              <w:rPr>
                <w:rFonts w:asciiTheme="minorHAnsi" w:hAnsiTheme="minorHAnsi" w:cstheme="minorHAnsi"/>
                <w:sz w:val="22"/>
                <w:szCs w:val="22"/>
              </w:rPr>
              <w:t>0</w:t>
            </w:r>
            <w:r w:rsidRPr="004F3EAC">
              <w:rPr>
                <w:rFonts w:asciiTheme="minorHAnsi" w:hAnsiTheme="minorHAnsi" w:cstheme="minorHAnsi"/>
                <w:sz w:val="22"/>
                <w:szCs w:val="22"/>
              </w:rPr>
              <w:t>%)</w:t>
            </w:r>
          </w:p>
          <w:p w14:paraId="21844AB0" w14:textId="77777777" w:rsidR="00E15C85" w:rsidRPr="009040BD"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6B32164E"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7B8E9C6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DAECAFA" w14:textId="77777777" w:rsidTr="004068A5">
        <w:tc>
          <w:tcPr>
            <w:tcW w:w="5779" w:type="dxa"/>
          </w:tcPr>
          <w:p w14:paraId="5C203FA1"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VMS Installation (Entry only)</w:t>
            </w:r>
          </w:p>
        </w:tc>
        <w:tc>
          <w:tcPr>
            <w:tcW w:w="1516" w:type="dxa"/>
          </w:tcPr>
          <w:p w14:paraId="5C35ECF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1BD1762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0B571FF" w14:textId="77777777" w:rsidTr="004068A5">
        <w:tc>
          <w:tcPr>
            <w:tcW w:w="5779" w:type="dxa"/>
          </w:tcPr>
          <w:p w14:paraId="45ADA89E" w14:textId="77777777" w:rsidR="00E15C85" w:rsidRDefault="00E15C85" w:rsidP="004068A5">
            <w:pPr>
              <w:pStyle w:val="TableText"/>
              <w:ind w:left="160"/>
              <w:rPr>
                <w:rFonts w:asciiTheme="minorHAnsi" w:hAnsiTheme="minorHAnsi" w:cstheme="minorHAnsi"/>
                <w:sz w:val="22"/>
                <w:szCs w:val="22"/>
              </w:rPr>
            </w:pPr>
            <w:r w:rsidRPr="00BE6E14">
              <w:rPr>
                <w:rFonts w:asciiTheme="minorHAnsi" w:hAnsiTheme="minorHAnsi" w:cstheme="minorHAnsi"/>
                <w:sz w:val="22"/>
                <w:szCs w:val="22"/>
              </w:rPr>
              <w:t>Delineator Installation</w:t>
            </w:r>
          </w:p>
          <w:p w14:paraId="322AA066"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8582B38"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97EC5BB"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6F746E3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E359044" w14:textId="77777777" w:rsidTr="004068A5">
        <w:tc>
          <w:tcPr>
            <w:tcW w:w="5779" w:type="dxa"/>
          </w:tcPr>
          <w:p w14:paraId="2BE3360E"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p w14:paraId="469D7893"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2276FCD"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DF8E17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2FEF665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F9ED80C" w14:textId="77777777" w:rsidTr="004068A5">
        <w:tc>
          <w:tcPr>
            <w:tcW w:w="5779" w:type="dxa"/>
          </w:tcPr>
          <w:p w14:paraId="37EC3BD3"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w:t>
            </w:r>
          </w:p>
          <w:p w14:paraId="7CBFCD30"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w:t>
            </w:r>
            <w:r w:rsidRPr="004F3EAC">
              <w:rPr>
                <w:rFonts w:asciiTheme="minorHAnsi" w:hAnsiTheme="minorHAnsi" w:cstheme="minorHAnsi"/>
                <w:sz w:val="22"/>
                <w:szCs w:val="22"/>
              </w:rPr>
              <w:t xml:space="preserve"> (50%)</w:t>
            </w:r>
          </w:p>
          <w:p w14:paraId="652FABD6"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w:t>
            </w:r>
            <w:r w:rsidRPr="004F3EAC">
              <w:rPr>
                <w:rFonts w:asciiTheme="minorHAnsi" w:hAnsiTheme="minorHAnsi" w:cstheme="minorHAnsi"/>
                <w:sz w:val="22"/>
                <w:szCs w:val="22"/>
              </w:rPr>
              <w:t>0%)</w:t>
            </w:r>
          </w:p>
          <w:p w14:paraId="70E02541" w14:textId="77777777" w:rsidR="00E15C85" w:rsidRDefault="00E15C85" w:rsidP="004068A5">
            <w:pPr>
              <w:pStyle w:val="TableText"/>
              <w:ind w:left="520"/>
              <w:rPr>
                <w:rFonts w:asciiTheme="minorHAnsi" w:hAnsiTheme="minorHAnsi" w:cstheme="minorHAnsi"/>
                <w:sz w:val="22"/>
                <w:szCs w:val="22"/>
              </w:rPr>
            </w:pPr>
            <w:r>
              <w:rPr>
                <w:rFonts w:asciiTheme="minorHAnsi" w:hAnsiTheme="minorHAnsi" w:cstheme="minorHAnsi"/>
                <w:sz w:val="22"/>
                <w:szCs w:val="22"/>
              </w:rPr>
              <w:t>- Sign Package Order (40%)</w:t>
            </w:r>
          </w:p>
          <w:p w14:paraId="620219C2" w14:textId="77777777" w:rsidR="00E15C85" w:rsidRDefault="00E15C85" w:rsidP="004068A5">
            <w:pPr>
              <w:pStyle w:val="TableText"/>
              <w:ind w:left="520"/>
              <w:rPr>
                <w:rFonts w:asciiTheme="minorHAnsi" w:hAnsiTheme="minorHAnsi" w:cstheme="minorHAnsi"/>
                <w:sz w:val="22"/>
                <w:szCs w:val="22"/>
              </w:rPr>
            </w:pPr>
            <w:r>
              <w:rPr>
                <w:rFonts w:asciiTheme="minorHAnsi" w:hAnsiTheme="minorHAnsi" w:cstheme="minorHAnsi"/>
                <w:sz w:val="22"/>
                <w:szCs w:val="22"/>
              </w:rPr>
              <w:t>- Delivery of Signage (10%)</w:t>
            </w:r>
          </w:p>
          <w:p w14:paraId="05A31E18" w14:textId="77777777" w:rsidR="00E15C85" w:rsidRPr="009040BD" w:rsidRDefault="00E15C85" w:rsidP="004068A5">
            <w:pPr>
              <w:pStyle w:val="TableText"/>
              <w:ind w:left="520"/>
              <w:rPr>
                <w:rFonts w:asciiTheme="minorHAnsi" w:hAnsiTheme="minorHAnsi" w:cstheme="minorHAnsi"/>
                <w:sz w:val="22"/>
                <w:szCs w:val="22"/>
              </w:rPr>
            </w:pPr>
            <w:r>
              <w:rPr>
                <w:rFonts w:asciiTheme="minorHAnsi" w:hAnsiTheme="minorHAnsi" w:cstheme="minorHAnsi"/>
                <w:sz w:val="22"/>
                <w:szCs w:val="22"/>
              </w:rPr>
              <w:t>- Installation Complete (50%)</w:t>
            </w:r>
          </w:p>
        </w:tc>
        <w:tc>
          <w:tcPr>
            <w:tcW w:w="1516" w:type="dxa"/>
          </w:tcPr>
          <w:p w14:paraId="5DC6206F"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14D7387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56BC7CA" w14:textId="77777777" w:rsidTr="004068A5">
        <w:tc>
          <w:tcPr>
            <w:tcW w:w="5779" w:type="dxa"/>
          </w:tcPr>
          <w:p w14:paraId="2BD30686"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Concrete Barrier Removal Toll Booth</w:t>
            </w:r>
          </w:p>
          <w:p w14:paraId="59AE0511"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Entrance (50%)</w:t>
            </w:r>
          </w:p>
          <w:p w14:paraId="04053479"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6BAAA85"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522CA2B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7842F558" w14:textId="77777777" w:rsidTr="004068A5">
        <w:tc>
          <w:tcPr>
            <w:tcW w:w="5779" w:type="dxa"/>
          </w:tcPr>
          <w:p w14:paraId="62DC3A6A"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35B9F0E4"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395B2263"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1581F009" w14:textId="77777777" w:rsidTr="004068A5">
        <w:tc>
          <w:tcPr>
            <w:tcW w:w="5779" w:type="dxa"/>
          </w:tcPr>
          <w:p w14:paraId="3BCB38D0"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lastRenderedPageBreak/>
              <w:t>Final Acceptance (Per DB §109-12.1)</w:t>
            </w:r>
          </w:p>
        </w:tc>
        <w:tc>
          <w:tcPr>
            <w:tcW w:w="1516" w:type="dxa"/>
          </w:tcPr>
          <w:p w14:paraId="7E4F6989"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4790B524"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7B1B7053" w14:textId="77777777" w:rsidTr="004068A5">
        <w:tc>
          <w:tcPr>
            <w:tcW w:w="5779" w:type="dxa"/>
          </w:tcPr>
          <w:p w14:paraId="34E24776"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67DC4A90"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09256835"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66B10D65" w14:textId="77777777" w:rsidR="00E15C85" w:rsidRDefault="00E15C85" w:rsidP="00E15C85">
      <w:pPr>
        <w:pStyle w:val="DBNormal0"/>
        <w:rPr>
          <w:rFonts w:cs="Arial"/>
        </w:rPr>
      </w:pPr>
    </w:p>
    <w:p w14:paraId="30464E51" w14:textId="6C5DB2FE" w:rsidR="00E85F5D" w:rsidRDefault="00E85F5D">
      <w:pPr>
        <w:overflowPunct/>
        <w:autoSpaceDE/>
        <w:autoSpaceDN/>
        <w:adjustRightInd/>
        <w:spacing w:after="200" w:line="276" w:lineRule="auto"/>
        <w:textAlignment w:val="auto"/>
      </w:pPr>
      <w:r>
        <w:br w:type="page"/>
      </w:r>
    </w:p>
    <w:p w14:paraId="0EEEF118" w14:textId="77777777" w:rsidR="006D23FE" w:rsidRPr="000B1E3F" w:rsidRDefault="006D23FE" w:rsidP="006D23FE">
      <w:pPr>
        <w:pStyle w:val="Heading1"/>
      </w:pPr>
      <w:r w:rsidRPr="000B1E3F">
        <w:lastRenderedPageBreak/>
        <w:t>FORM WPS</w:t>
      </w:r>
    </w:p>
    <w:p w14:paraId="7FA3E21B" w14:textId="77777777" w:rsidR="006D23FE" w:rsidRPr="00A829F5" w:rsidRDefault="006D23FE" w:rsidP="006D23FE">
      <w:pPr>
        <w:pStyle w:val="Caption"/>
      </w:pPr>
      <w:r w:rsidRPr="000B1E3F">
        <w:t>WORK PAYMENT SCHEDULE</w:t>
      </w:r>
    </w:p>
    <w:p w14:paraId="1EE63581"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7C2EC4DB" w14:textId="77777777" w:rsidTr="004068A5">
        <w:tc>
          <w:tcPr>
            <w:tcW w:w="9242" w:type="dxa"/>
            <w:gridSpan w:val="3"/>
            <w:vAlign w:val="center"/>
          </w:tcPr>
          <w:p w14:paraId="009F593A" w14:textId="77777777" w:rsidR="00E15C85" w:rsidRPr="004F3EAC" w:rsidRDefault="00E15C85" w:rsidP="004068A5">
            <w:pPr>
              <w:pStyle w:val="TableHeading"/>
              <w:spacing w:before="120" w:after="120"/>
            </w:pPr>
            <w:r w:rsidRPr="004F3EAC">
              <w:t>WORK PAYMENT SCHEDULE – (</w:t>
            </w:r>
            <w:r>
              <w:t>Exit 16 Harriman Work</w:t>
            </w:r>
            <w:r w:rsidRPr="004F3EAC">
              <w:t>)</w:t>
            </w:r>
          </w:p>
        </w:tc>
      </w:tr>
      <w:tr w:rsidR="00E15C85" w:rsidRPr="004F3EAC" w14:paraId="142243C5" w14:textId="77777777" w:rsidTr="004068A5">
        <w:tc>
          <w:tcPr>
            <w:tcW w:w="5779" w:type="dxa"/>
            <w:vAlign w:val="center"/>
          </w:tcPr>
          <w:p w14:paraId="29430E02" w14:textId="77777777" w:rsidR="00E15C85" w:rsidRPr="004F3EAC" w:rsidRDefault="00E15C85" w:rsidP="004068A5">
            <w:pPr>
              <w:pStyle w:val="TableHeading"/>
              <w:spacing w:before="120" w:after="120"/>
            </w:pPr>
            <w:r w:rsidRPr="004F3EAC">
              <w:t>WORK ITEM</w:t>
            </w:r>
          </w:p>
        </w:tc>
        <w:tc>
          <w:tcPr>
            <w:tcW w:w="1516" w:type="dxa"/>
            <w:vAlign w:val="center"/>
          </w:tcPr>
          <w:p w14:paraId="0C7D18E7" w14:textId="77777777" w:rsidR="00E15C85" w:rsidRPr="004F3EAC" w:rsidRDefault="00E15C85" w:rsidP="004068A5">
            <w:pPr>
              <w:pStyle w:val="TableHeading"/>
              <w:spacing w:before="120" w:after="120"/>
            </w:pPr>
            <w:r w:rsidRPr="004F3EAC">
              <w:t>MAXIMUM PERCENT OF LUMP SUM PRICE</w:t>
            </w:r>
          </w:p>
        </w:tc>
        <w:tc>
          <w:tcPr>
            <w:tcW w:w="1947" w:type="dxa"/>
          </w:tcPr>
          <w:p w14:paraId="363115E8"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4E038459" w14:textId="77777777" w:rsidTr="004068A5">
        <w:tc>
          <w:tcPr>
            <w:tcW w:w="5779" w:type="dxa"/>
          </w:tcPr>
          <w:p w14:paraId="018E91E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5580A46F"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43311BC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C3DFDD8" w14:textId="77777777" w:rsidTr="004068A5">
        <w:tc>
          <w:tcPr>
            <w:tcW w:w="5779" w:type="dxa"/>
          </w:tcPr>
          <w:p w14:paraId="77F9291D" w14:textId="77777777" w:rsidR="00E15C85" w:rsidRPr="005169F1"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Toll Booth Removal</w:t>
            </w:r>
          </w:p>
        </w:tc>
        <w:tc>
          <w:tcPr>
            <w:tcW w:w="1516" w:type="dxa"/>
          </w:tcPr>
          <w:p w14:paraId="2CAB351F"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60%</w:t>
            </w:r>
          </w:p>
        </w:tc>
        <w:tc>
          <w:tcPr>
            <w:tcW w:w="1947" w:type="dxa"/>
          </w:tcPr>
          <w:p w14:paraId="3F21BC34"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F944DF1" w14:textId="77777777" w:rsidTr="004068A5">
        <w:tc>
          <w:tcPr>
            <w:tcW w:w="5779" w:type="dxa"/>
          </w:tcPr>
          <w:p w14:paraId="414010F9" w14:textId="77777777" w:rsidR="00E15C85" w:rsidRPr="005169F1"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Electrical Work</w:t>
            </w:r>
          </w:p>
        </w:tc>
        <w:tc>
          <w:tcPr>
            <w:tcW w:w="1516" w:type="dxa"/>
          </w:tcPr>
          <w:p w14:paraId="51D8019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66C0DAB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A108A6" w14:textId="77777777" w:rsidTr="004068A5">
        <w:tc>
          <w:tcPr>
            <w:tcW w:w="5779" w:type="dxa"/>
          </w:tcPr>
          <w:p w14:paraId="477EE2C1" w14:textId="77777777" w:rsidR="00E15C85" w:rsidRPr="005169F1" w:rsidDel="00525F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w:t>
            </w:r>
          </w:p>
        </w:tc>
        <w:tc>
          <w:tcPr>
            <w:tcW w:w="1516" w:type="dxa"/>
          </w:tcPr>
          <w:p w14:paraId="69CDD58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1885D74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C63D19B" w14:textId="77777777" w:rsidTr="004068A5">
        <w:tc>
          <w:tcPr>
            <w:tcW w:w="5779" w:type="dxa"/>
          </w:tcPr>
          <w:p w14:paraId="79D5AF2E" w14:textId="77777777" w:rsidR="00E15C85" w:rsidRPr="005169F1"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tc>
        <w:tc>
          <w:tcPr>
            <w:tcW w:w="1516" w:type="dxa"/>
          </w:tcPr>
          <w:p w14:paraId="15AE609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5DBD25E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C0A6A14" w14:textId="77777777" w:rsidTr="004068A5">
        <w:tc>
          <w:tcPr>
            <w:tcW w:w="5779" w:type="dxa"/>
          </w:tcPr>
          <w:p w14:paraId="5C6CF41C"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 Complete</w:t>
            </w:r>
          </w:p>
          <w:p w14:paraId="5ADDB6FA"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 Signage (50%)</w:t>
            </w:r>
          </w:p>
          <w:p w14:paraId="06C188BD"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Signage Delivery (10%)</w:t>
            </w:r>
          </w:p>
          <w:p w14:paraId="49A76E10"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 Signage (40%)</w:t>
            </w:r>
          </w:p>
        </w:tc>
        <w:tc>
          <w:tcPr>
            <w:tcW w:w="1516" w:type="dxa"/>
          </w:tcPr>
          <w:p w14:paraId="3736268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3370737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4DA62A49" w14:textId="77777777" w:rsidTr="004068A5">
        <w:tc>
          <w:tcPr>
            <w:tcW w:w="5779" w:type="dxa"/>
          </w:tcPr>
          <w:p w14:paraId="369476E7"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78A25CA6"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07C93941"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47DEA516" w14:textId="77777777" w:rsidTr="004068A5">
        <w:tc>
          <w:tcPr>
            <w:tcW w:w="5779" w:type="dxa"/>
          </w:tcPr>
          <w:p w14:paraId="7AB10AC8"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74F799CF"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59D47D7A"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1E047FD8" w14:textId="77777777" w:rsidTr="004068A5">
        <w:tc>
          <w:tcPr>
            <w:tcW w:w="5779" w:type="dxa"/>
          </w:tcPr>
          <w:p w14:paraId="437008D2"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3C0F333C"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2E2D618F"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2DA95397" w14:textId="77777777" w:rsidR="00E15C85" w:rsidRDefault="00E15C85" w:rsidP="00E15C85">
      <w:pPr>
        <w:pStyle w:val="DBNormal0"/>
        <w:rPr>
          <w:rFonts w:cs="Arial"/>
        </w:rPr>
      </w:pPr>
    </w:p>
    <w:p w14:paraId="52E94D32" w14:textId="6721BC7B" w:rsidR="006D23FE" w:rsidRDefault="006D23FE" w:rsidP="006D23FE">
      <w:pPr>
        <w:pStyle w:val="NormalIndent"/>
        <w:widowControl w:val="0"/>
        <w:overflowPunct/>
        <w:autoSpaceDE/>
        <w:autoSpaceDN/>
        <w:adjustRightInd/>
        <w:ind w:left="360"/>
        <w:textAlignment w:val="auto"/>
      </w:pPr>
    </w:p>
    <w:p w14:paraId="1FE71F54" w14:textId="1604F0D1" w:rsidR="00E85F5D" w:rsidRDefault="00E85F5D">
      <w:pPr>
        <w:overflowPunct/>
        <w:autoSpaceDE/>
        <w:autoSpaceDN/>
        <w:adjustRightInd/>
        <w:spacing w:after="200" w:line="276" w:lineRule="auto"/>
        <w:textAlignment w:val="auto"/>
        <w:rPr>
          <w:rFonts w:ascii="Arial" w:hAnsi="Arial"/>
          <w:b/>
          <w:caps/>
          <w:sz w:val="28"/>
          <w:szCs w:val="24"/>
          <w:highlight w:val="yellow"/>
          <w:u w:val="single"/>
        </w:rPr>
      </w:pPr>
      <w:r>
        <w:rPr>
          <w:highlight w:val="yellow"/>
        </w:rPr>
        <w:br w:type="page"/>
      </w:r>
    </w:p>
    <w:p w14:paraId="19859B96" w14:textId="0DC343F1" w:rsidR="006D23FE" w:rsidRPr="000B1E3F" w:rsidRDefault="006D23FE" w:rsidP="006D23FE">
      <w:pPr>
        <w:pStyle w:val="Heading1"/>
      </w:pPr>
      <w:r w:rsidRPr="000B1E3F">
        <w:lastRenderedPageBreak/>
        <w:t>FORM WPS</w:t>
      </w:r>
    </w:p>
    <w:p w14:paraId="35AE8609" w14:textId="77777777" w:rsidR="006D23FE" w:rsidRPr="00A829F5" w:rsidRDefault="006D23FE" w:rsidP="006D23FE">
      <w:pPr>
        <w:pStyle w:val="Caption"/>
      </w:pPr>
      <w:r w:rsidRPr="000B1E3F">
        <w:t>WORK PAYMENT SCHEDULE</w:t>
      </w:r>
    </w:p>
    <w:p w14:paraId="4565E6DD"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1F5BABB0" w14:textId="77777777" w:rsidTr="004068A5">
        <w:tc>
          <w:tcPr>
            <w:tcW w:w="9242" w:type="dxa"/>
            <w:gridSpan w:val="3"/>
            <w:vAlign w:val="center"/>
          </w:tcPr>
          <w:p w14:paraId="715685E6" w14:textId="77777777" w:rsidR="00E15C85" w:rsidRPr="004F3EAC" w:rsidRDefault="00E15C85" w:rsidP="004068A5">
            <w:pPr>
              <w:pStyle w:val="TableHeading"/>
              <w:spacing w:before="120" w:after="120"/>
            </w:pPr>
            <w:r w:rsidRPr="004F3EAC">
              <w:t>WORK PAYMENT SCHEDULE – (</w:t>
            </w:r>
            <w:r>
              <w:t>Exit 35</w:t>
            </w:r>
            <w:r w:rsidRPr="004F3EAC">
              <w:t xml:space="preserve"> (</w:t>
            </w:r>
            <w:r>
              <w:t>Thompson Road</w:t>
            </w:r>
            <w:r w:rsidRPr="004F3EAC">
              <w:t>))</w:t>
            </w:r>
          </w:p>
        </w:tc>
      </w:tr>
      <w:tr w:rsidR="00E15C85" w:rsidRPr="004F3EAC" w14:paraId="48CF281D" w14:textId="77777777" w:rsidTr="004068A5">
        <w:tc>
          <w:tcPr>
            <w:tcW w:w="5779" w:type="dxa"/>
            <w:vAlign w:val="center"/>
          </w:tcPr>
          <w:p w14:paraId="1AD63E68" w14:textId="77777777" w:rsidR="00E15C85" w:rsidRPr="004F3EAC" w:rsidRDefault="00E15C85" w:rsidP="004068A5">
            <w:pPr>
              <w:pStyle w:val="TableHeading"/>
              <w:spacing w:before="120" w:after="120"/>
            </w:pPr>
            <w:r w:rsidRPr="004F3EAC">
              <w:t>WORK ITEM</w:t>
            </w:r>
          </w:p>
        </w:tc>
        <w:tc>
          <w:tcPr>
            <w:tcW w:w="1516" w:type="dxa"/>
            <w:vAlign w:val="center"/>
          </w:tcPr>
          <w:p w14:paraId="2824C97D" w14:textId="77777777" w:rsidR="00E15C85" w:rsidRPr="004F3EAC" w:rsidRDefault="00E15C85" w:rsidP="004068A5">
            <w:pPr>
              <w:pStyle w:val="TableHeading"/>
              <w:spacing w:before="120" w:after="120"/>
            </w:pPr>
            <w:r w:rsidRPr="004F3EAC">
              <w:t>MAXIMUM PERCENT OF LUMP SUM PRICE</w:t>
            </w:r>
          </w:p>
        </w:tc>
        <w:tc>
          <w:tcPr>
            <w:tcW w:w="1947" w:type="dxa"/>
          </w:tcPr>
          <w:p w14:paraId="2652929C"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3FDD19DF" w14:textId="77777777" w:rsidTr="004068A5">
        <w:tc>
          <w:tcPr>
            <w:tcW w:w="5779" w:type="dxa"/>
          </w:tcPr>
          <w:p w14:paraId="4E42B84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70A44A2A"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69BE2D4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ACC68D5" w14:textId="77777777" w:rsidTr="004068A5">
        <w:tc>
          <w:tcPr>
            <w:tcW w:w="5779" w:type="dxa"/>
          </w:tcPr>
          <w:p w14:paraId="2036689D"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Highway Asphalt Work (includes complete shoulder construction)</w:t>
            </w:r>
          </w:p>
          <w:p w14:paraId="62581863"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 (50%)</w:t>
            </w:r>
          </w:p>
          <w:p w14:paraId="68AC877F"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Opposing Direction 2 (50%)</w:t>
            </w:r>
          </w:p>
          <w:p w14:paraId="3DD704CE"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Toll Plaza Removal Reconstruction (40%)</w:t>
            </w:r>
          </w:p>
          <w:p w14:paraId="7CE01B5D"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Highway Concrete Repairs (includes crack sealing) (5%)</w:t>
            </w:r>
          </w:p>
          <w:p w14:paraId="3C86B865"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Asphalt T and L and Base Complete (10%)</w:t>
            </w:r>
          </w:p>
          <w:p w14:paraId="175CCD0A"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Asphalt Binder Complete (30%)</w:t>
            </w:r>
          </w:p>
          <w:p w14:paraId="5E32C402" w14:textId="77777777" w:rsidR="00E15C85" w:rsidRPr="004F3EAC"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Asphalt Top Complete Superelevation (15%)</w:t>
            </w:r>
          </w:p>
        </w:tc>
        <w:tc>
          <w:tcPr>
            <w:tcW w:w="1516" w:type="dxa"/>
          </w:tcPr>
          <w:p w14:paraId="5C967696"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13504DF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6665F49" w14:textId="77777777" w:rsidTr="004068A5">
        <w:tc>
          <w:tcPr>
            <w:tcW w:w="5779" w:type="dxa"/>
          </w:tcPr>
          <w:p w14:paraId="5EDE7444"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w:t>
            </w:r>
          </w:p>
          <w:p w14:paraId="171F3A15"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 Signage Package Complete (40%)</w:t>
            </w:r>
          </w:p>
          <w:p w14:paraId="24040841"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of Signs Complete (10%)</w:t>
            </w:r>
          </w:p>
          <w:p w14:paraId="49BD6A2C" w14:textId="77777777" w:rsidR="00E15C85" w:rsidRPr="0060312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Installation of Signs Complete (50%)</w:t>
            </w:r>
          </w:p>
        </w:tc>
        <w:tc>
          <w:tcPr>
            <w:tcW w:w="1516" w:type="dxa"/>
          </w:tcPr>
          <w:p w14:paraId="029EFB8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2824CA0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319D594" w14:textId="77777777" w:rsidTr="004068A5">
        <w:tc>
          <w:tcPr>
            <w:tcW w:w="5779" w:type="dxa"/>
          </w:tcPr>
          <w:p w14:paraId="4062329C"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Toll Booth</w:t>
            </w:r>
            <w:r w:rsidRPr="004F3EAC">
              <w:rPr>
                <w:rFonts w:asciiTheme="minorHAnsi" w:hAnsiTheme="minorHAnsi" w:cstheme="minorHAnsi"/>
                <w:sz w:val="22"/>
                <w:szCs w:val="22"/>
              </w:rPr>
              <w:t xml:space="preserve"> Removal</w:t>
            </w:r>
          </w:p>
          <w:p w14:paraId="123C6244"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 (50%)</w:t>
            </w:r>
          </w:p>
          <w:p w14:paraId="31928B25" w14:textId="77777777" w:rsidR="00E15C85" w:rsidRPr="004F3EAC" w:rsidDel="00525F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Opposing Direction 2 (50%)</w:t>
            </w:r>
          </w:p>
        </w:tc>
        <w:tc>
          <w:tcPr>
            <w:tcW w:w="1516" w:type="dxa"/>
          </w:tcPr>
          <w:p w14:paraId="5DF0C602"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78E9241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1C8E514" w14:textId="77777777" w:rsidTr="004068A5">
        <w:tc>
          <w:tcPr>
            <w:tcW w:w="5779" w:type="dxa"/>
          </w:tcPr>
          <w:p w14:paraId="31235F2A" w14:textId="77777777" w:rsidR="00E15C85" w:rsidRPr="0001064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Footprint Reduction</w:t>
            </w:r>
          </w:p>
        </w:tc>
        <w:tc>
          <w:tcPr>
            <w:tcW w:w="1516" w:type="dxa"/>
          </w:tcPr>
          <w:p w14:paraId="3506A447"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5AD8FF5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DE87ACE" w14:textId="77777777" w:rsidTr="004068A5">
        <w:tc>
          <w:tcPr>
            <w:tcW w:w="5779" w:type="dxa"/>
          </w:tcPr>
          <w:p w14:paraId="230911C0"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Landscaping</w:t>
            </w:r>
          </w:p>
        </w:tc>
        <w:tc>
          <w:tcPr>
            <w:tcW w:w="1516" w:type="dxa"/>
          </w:tcPr>
          <w:p w14:paraId="2DFAB24A"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05969BE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AD1A6AC" w14:textId="77777777" w:rsidTr="004068A5">
        <w:tc>
          <w:tcPr>
            <w:tcW w:w="5779" w:type="dxa"/>
          </w:tcPr>
          <w:p w14:paraId="5ABC3B61" w14:textId="77777777" w:rsidR="00E15C85" w:rsidRPr="0001064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w:t>
            </w:r>
          </w:p>
        </w:tc>
        <w:tc>
          <w:tcPr>
            <w:tcW w:w="1516" w:type="dxa"/>
          </w:tcPr>
          <w:p w14:paraId="023ECC8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3E39648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7415E75" w14:textId="77777777" w:rsidTr="004068A5">
        <w:tc>
          <w:tcPr>
            <w:tcW w:w="5779" w:type="dxa"/>
          </w:tcPr>
          <w:p w14:paraId="17F3DDFE"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p w14:paraId="01981405"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w:t>
            </w:r>
          </w:p>
          <w:p w14:paraId="4244C6E1"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Opposing Direction 2</w:t>
            </w:r>
          </w:p>
        </w:tc>
        <w:tc>
          <w:tcPr>
            <w:tcW w:w="1516" w:type="dxa"/>
          </w:tcPr>
          <w:p w14:paraId="638E6F0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25%</w:t>
            </w:r>
          </w:p>
        </w:tc>
        <w:tc>
          <w:tcPr>
            <w:tcW w:w="1947" w:type="dxa"/>
          </w:tcPr>
          <w:p w14:paraId="6A45EA7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3EDDE03F" w14:textId="77777777" w:rsidTr="004068A5">
        <w:tc>
          <w:tcPr>
            <w:tcW w:w="5779" w:type="dxa"/>
          </w:tcPr>
          <w:p w14:paraId="41D165F3"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Maintenance and Tandem Lot Modification</w:t>
            </w:r>
          </w:p>
          <w:p w14:paraId="19410501"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6E69B627"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687DD83F"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048495F0" w14:textId="77777777" w:rsidTr="004068A5">
        <w:tc>
          <w:tcPr>
            <w:tcW w:w="5779" w:type="dxa"/>
          </w:tcPr>
          <w:p w14:paraId="60F0B849"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0DDABBD6"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1B64C920"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4B75B79E" w14:textId="77777777" w:rsidTr="004068A5">
        <w:tc>
          <w:tcPr>
            <w:tcW w:w="5779" w:type="dxa"/>
          </w:tcPr>
          <w:p w14:paraId="6D78CC56"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4E43E944"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1E58B072"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79B61C65" w14:textId="77777777" w:rsidR="00B22B9D" w:rsidRDefault="00B22B9D" w:rsidP="00B22B9D">
      <w:pPr>
        <w:pStyle w:val="ListParagraph"/>
        <w:overflowPunct/>
        <w:autoSpaceDE/>
        <w:autoSpaceDN/>
        <w:adjustRightInd/>
        <w:spacing w:before="120"/>
        <w:jc w:val="both"/>
        <w:textAlignment w:val="auto"/>
      </w:pPr>
    </w:p>
    <w:p w14:paraId="3B3C3205" w14:textId="7DEEE32B" w:rsidR="007C4BD2" w:rsidRDefault="002A2D8D">
      <w:pPr>
        <w:overflowPunct/>
        <w:autoSpaceDE/>
        <w:autoSpaceDN/>
        <w:adjustRightInd/>
        <w:spacing w:after="200" w:line="276" w:lineRule="auto"/>
        <w:textAlignment w:val="auto"/>
        <w:rPr>
          <w:ins w:id="510" w:author="Elias, Tina" w:date="2019-02-14T09:23:00Z"/>
        </w:rPr>
        <w:pPrChange w:id="511" w:author="Elias, Tina" w:date="2019-02-14T09:24:00Z">
          <w:pPr>
            <w:pStyle w:val="ListParagraph"/>
            <w:overflowPunct/>
            <w:autoSpaceDE/>
            <w:autoSpaceDN/>
            <w:adjustRightInd/>
            <w:spacing w:before="120"/>
            <w:jc w:val="both"/>
            <w:textAlignment w:val="auto"/>
          </w:pPr>
        </w:pPrChange>
      </w:pPr>
      <w:ins w:id="512" w:author="Elias, Tina" w:date="2019-02-14T09:24:00Z">
        <w:r>
          <w:br w:type="page"/>
        </w:r>
      </w:ins>
    </w:p>
    <w:p w14:paraId="12FA1B81" w14:textId="77777777" w:rsidR="002A2D8D" w:rsidRPr="000B1E3F" w:rsidRDefault="002A2D8D" w:rsidP="002A2D8D">
      <w:pPr>
        <w:pStyle w:val="Heading1"/>
        <w:rPr>
          <w:ins w:id="513" w:author="Elias, Tina" w:date="2019-02-14T09:25:00Z"/>
        </w:rPr>
      </w:pPr>
      <w:ins w:id="514" w:author="Elias, Tina" w:date="2019-02-14T09:25:00Z">
        <w:r w:rsidRPr="000B1E3F">
          <w:lastRenderedPageBreak/>
          <w:t>FORM WPS</w:t>
        </w:r>
      </w:ins>
    </w:p>
    <w:p w14:paraId="1FFDCC40" w14:textId="77777777" w:rsidR="002A2D8D" w:rsidRPr="00A829F5" w:rsidRDefault="002A2D8D" w:rsidP="002A2D8D">
      <w:pPr>
        <w:pStyle w:val="Caption"/>
        <w:rPr>
          <w:ins w:id="515" w:author="Elias, Tina" w:date="2019-02-14T09:25:00Z"/>
        </w:rPr>
      </w:pPr>
      <w:ins w:id="516" w:author="Elias, Tina" w:date="2019-02-14T09:25:00Z">
        <w:r w:rsidRPr="000B1E3F">
          <w:t>WORK PAYMENT SCHEDULE</w:t>
        </w:r>
      </w:ins>
    </w:p>
    <w:p w14:paraId="13088734" w14:textId="77777777" w:rsidR="002A2D8D" w:rsidRDefault="002A2D8D" w:rsidP="002A2D8D">
      <w:pPr>
        <w:pStyle w:val="BodyText"/>
        <w:spacing w:before="7" w:after="1"/>
        <w:rPr>
          <w:ins w:id="517" w:author="Elias, Tina" w:date="2019-02-14T09:23:00Z"/>
          <w:rFonts w:ascii="Arial"/>
          <w:b/>
          <w:sz w:val="23"/>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79"/>
        <w:gridCol w:w="1512"/>
        <w:gridCol w:w="2124"/>
      </w:tblGrid>
      <w:tr w:rsidR="002A2D8D" w14:paraId="7421BB5C" w14:textId="77777777" w:rsidTr="002A2D8D">
        <w:trPr>
          <w:trHeight w:val="360"/>
          <w:ins w:id="518" w:author="Elias, Tina" w:date="2019-02-14T09:23:00Z"/>
        </w:trPr>
        <w:tc>
          <w:tcPr>
            <w:tcW w:w="9415" w:type="dxa"/>
            <w:gridSpan w:val="3"/>
            <w:tcBorders>
              <w:top w:val="single" w:sz="4" w:space="0" w:color="000000"/>
              <w:left w:val="single" w:sz="4" w:space="0" w:color="000000"/>
              <w:bottom w:val="single" w:sz="4" w:space="0" w:color="000000"/>
              <w:right w:val="single" w:sz="4" w:space="0" w:color="000000"/>
            </w:tcBorders>
            <w:vAlign w:val="center"/>
            <w:hideMark/>
          </w:tcPr>
          <w:p w14:paraId="4937937B" w14:textId="77777777" w:rsidR="002A2D8D" w:rsidRDefault="002A2D8D">
            <w:pPr>
              <w:pStyle w:val="TableParagraph"/>
              <w:spacing w:before="143"/>
              <w:ind w:left="1963"/>
              <w:rPr>
                <w:ins w:id="519" w:author="Elias, Tina" w:date="2019-02-14T09:23:00Z"/>
                <w:rFonts w:ascii="Arial" w:hAnsi="Arial"/>
                <w:b/>
                <w:sz w:val="20"/>
              </w:rPr>
            </w:pPr>
            <w:ins w:id="520" w:author="Elias, Tina" w:date="2019-02-14T09:23:00Z">
              <w:r>
                <w:rPr>
                  <w:rFonts w:ascii="Arial" w:hAnsi="Arial"/>
                  <w:b/>
                  <w:sz w:val="20"/>
                </w:rPr>
                <w:t>WORK PAYMENT SCHEDULE – (VMS All Locations)</w:t>
              </w:r>
            </w:ins>
          </w:p>
        </w:tc>
      </w:tr>
      <w:tr w:rsidR="002A2D8D" w14:paraId="58787165" w14:textId="77777777" w:rsidTr="002A2D8D">
        <w:trPr>
          <w:trHeight w:hRule="exact" w:val="1224"/>
          <w:ins w:id="521" w:author="Elias, Tina" w:date="2019-02-14T09:23:00Z"/>
        </w:trPr>
        <w:tc>
          <w:tcPr>
            <w:tcW w:w="5779" w:type="dxa"/>
            <w:tcBorders>
              <w:top w:val="single" w:sz="4" w:space="0" w:color="000000"/>
              <w:left w:val="single" w:sz="4" w:space="0" w:color="000000"/>
              <w:bottom w:val="single" w:sz="4" w:space="0" w:color="000000"/>
              <w:right w:val="single" w:sz="4" w:space="0" w:color="000000"/>
            </w:tcBorders>
            <w:vAlign w:val="center"/>
            <w:hideMark/>
          </w:tcPr>
          <w:p w14:paraId="4D1DA4EB" w14:textId="77777777" w:rsidR="002A2D8D" w:rsidRDefault="002A2D8D">
            <w:pPr>
              <w:pStyle w:val="TableParagraph"/>
              <w:spacing w:before="160"/>
              <w:ind w:left="2286" w:right="2275"/>
              <w:jc w:val="center"/>
              <w:rPr>
                <w:ins w:id="522" w:author="Elias, Tina" w:date="2019-02-14T09:23:00Z"/>
                <w:rFonts w:ascii="Arial" w:hAnsi="Calibri"/>
                <w:b/>
                <w:sz w:val="20"/>
              </w:rPr>
            </w:pPr>
            <w:ins w:id="523" w:author="Elias, Tina" w:date="2019-02-14T09:23:00Z">
              <w:r>
                <w:rPr>
                  <w:rFonts w:ascii="Arial"/>
                  <w:b/>
                  <w:sz w:val="20"/>
                </w:rPr>
                <w:t>WORK ITEM</w:t>
              </w:r>
            </w:ins>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54CA5D0" w14:textId="77777777" w:rsidR="002A2D8D" w:rsidRDefault="002A2D8D">
            <w:pPr>
              <w:pStyle w:val="TableParagraph"/>
              <w:spacing w:line="268" w:lineRule="auto"/>
              <w:ind w:left="110" w:right="101" w:hanging="2"/>
              <w:jc w:val="center"/>
              <w:rPr>
                <w:ins w:id="524" w:author="Elias, Tina" w:date="2019-02-14T09:23:00Z"/>
                <w:rFonts w:ascii="Arial"/>
                <w:b/>
                <w:sz w:val="20"/>
              </w:rPr>
            </w:pPr>
            <w:ins w:id="525" w:author="Elias, Tina" w:date="2019-02-14T09:23:00Z">
              <w:r>
                <w:rPr>
                  <w:rFonts w:ascii="Arial"/>
                  <w:b/>
                  <w:sz w:val="20"/>
                </w:rPr>
                <w:t>MAXIMUM PERCENT OF LUMP SUM PRICE</w:t>
              </w:r>
            </w:ins>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6881D941" w14:textId="77777777" w:rsidR="002A2D8D" w:rsidRDefault="002A2D8D">
            <w:pPr>
              <w:pStyle w:val="TableParagraph"/>
              <w:spacing w:before="143" w:line="268" w:lineRule="auto"/>
              <w:ind w:left="196" w:right="182" w:hanging="2"/>
              <w:jc w:val="center"/>
              <w:rPr>
                <w:ins w:id="526" w:author="Elias, Tina" w:date="2019-02-14T09:23:00Z"/>
                <w:rFonts w:ascii="Arial"/>
                <w:b/>
                <w:sz w:val="13"/>
              </w:rPr>
            </w:pPr>
            <w:ins w:id="527" w:author="Elias, Tina" w:date="2019-02-14T09:23:00Z">
              <w:r>
                <w:rPr>
                  <w:rFonts w:ascii="Arial"/>
                  <w:b/>
                  <w:sz w:val="20"/>
                </w:rPr>
                <w:t>PERCENT OF LUMP SUM PRICE (To be completed by D- B)</w:t>
              </w:r>
              <w:r>
                <w:rPr>
                  <w:rFonts w:ascii="Arial"/>
                  <w:b/>
                  <w:position w:val="7"/>
                  <w:sz w:val="13"/>
                </w:rPr>
                <w:t>1</w:t>
              </w:r>
            </w:ins>
          </w:p>
        </w:tc>
      </w:tr>
      <w:tr w:rsidR="002A2D8D" w14:paraId="2C3F0BC2" w14:textId="77777777" w:rsidTr="002A2D8D">
        <w:trPr>
          <w:trHeight w:val="340"/>
          <w:ins w:id="528"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1FA32747" w14:textId="77777777" w:rsidR="002A2D8D" w:rsidRDefault="002A2D8D">
            <w:pPr>
              <w:pStyle w:val="TableParagraph"/>
              <w:ind w:left="263"/>
              <w:rPr>
                <w:ins w:id="529" w:author="Elias, Tina" w:date="2019-02-14T09:23:00Z"/>
                <w:rFonts w:ascii="Calibri"/>
              </w:rPr>
            </w:pPr>
            <w:ins w:id="530" w:author="Elias, Tina" w:date="2019-02-14T09:23:00Z">
              <w:r>
                <w:t>VMS in New York Division (6 Required)</w:t>
              </w:r>
            </w:ins>
          </w:p>
        </w:tc>
        <w:tc>
          <w:tcPr>
            <w:tcW w:w="1512" w:type="dxa"/>
            <w:tcBorders>
              <w:top w:val="single" w:sz="4" w:space="0" w:color="000000"/>
              <w:left w:val="single" w:sz="4" w:space="0" w:color="000000"/>
              <w:bottom w:val="single" w:sz="4" w:space="0" w:color="000000"/>
              <w:right w:val="single" w:sz="4" w:space="0" w:color="000000"/>
            </w:tcBorders>
          </w:tcPr>
          <w:p w14:paraId="5126A4BC" w14:textId="77777777" w:rsidR="002A2D8D" w:rsidRDefault="002A2D8D">
            <w:pPr>
              <w:pStyle w:val="TableParagraph"/>
              <w:ind w:left="282" w:right="280"/>
              <w:jc w:val="center"/>
              <w:rPr>
                <w:ins w:id="531"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tcPr>
          <w:p w14:paraId="528AA73F" w14:textId="77777777" w:rsidR="002A2D8D" w:rsidRDefault="002A2D8D">
            <w:pPr>
              <w:pStyle w:val="TableParagraph"/>
              <w:rPr>
                <w:ins w:id="532" w:author="Elias, Tina" w:date="2019-02-14T09:23:00Z"/>
                <w:rFonts w:ascii="Times New Roman"/>
                <w:sz w:val="20"/>
              </w:rPr>
            </w:pPr>
          </w:p>
        </w:tc>
      </w:tr>
      <w:tr w:rsidR="002A2D8D" w14:paraId="35901809" w14:textId="77777777" w:rsidTr="002A2D8D">
        <w:trPr>
          <w:trHeight w:val="340"/>
          <w:ins w:id="533"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09B2CC39" w14:textId="77777777" w:rsidR="002A2D8D" w:rsidRDefault="002A2D8D">
            <w:pPr>
              <w:pStyle w:val="TableParagraph"/>
              <w:ind w:left="263" w:firstLine="427"/>
              <w:rPr>
                <w:ins w:id="534" w:author="Elias, Tina" w:date="2019-02-14T09:23:00Z"/>
                <w:rFonts w:ascii="Calibri"/>
              </w:rPr>
            </w:pPr>
            <w:ins w:id="535" w:author="Elias, Tina" w:date="2019-02-14T09:23:00Z">
              <w:r>
                <w:t>Work Zone Traffic Control</w:t>
              </w:r>
            </w:ins>
          </w:p>
        </w:tc>
        <w:tc>
          <w:tcPr>
            <w:tcW w:w="1512" w:type="dxa"/>
            <w:tcBorders>
              <w:top w:val="single" w:sz="4" w:space="0" w:color="000000"/>
              <w:left w:val="single" w:sz="4" w:space="0" w:color="000000"/>
              <w:bottom w:val="single" w:sz="4" w:space="0" w:color="000000"/>
              <w:right w:val="single" w:sz="4" w:space="0" w:color="000000"/>
            </w:tcBorders>
            <w:hideMark/>
          </w:tcPr>
          <w:p w14:paraId="2B5169C5" w14:textId="77777777" w:rsidR="002A2D8D" w:rsidRDefault="002A2D8D">
            <w:pPr>
              <w:pStyle w:val="TableParagraph"/>
              <w:ind w:left="287" w:right="280"/>
              <w:jc w:val="center"/>
              <w:rPr>
                <w:ins w:id="536" w:author="Elias, Tina" w:date="2019-02-14T09:23:00Z"/>
              </w:rPr>
            </w:pPr>
            <w:ins w:id="537" w:author="Elias, Tina" w:date="2019-02-14T09:23:00Z">
              <w:r>
                <w:t>5%</w:t>
              </w:r>
            </w:ins>
          </w:p>
        </w:tc>
        <w:tc>
          <w:tcPr>
            <w:tcW w:w="2124" w:type="dxa"/>
            <w:tcBorders>
              <w:top w:val="single" w:sz="4" w:space="0" w:color="000000"/>
              <w:left w:val="single" w:sz="4" w:space="0" w:color="000000"/>
              <w:bottom w:val="single" w:sz="4" w:space="0" w:color="000000"/>
              <w:right w:val="single" w:sz="4" w:space="0" w:color="000000"/>
            </w:tcBorders>
          </w:tcPr>
          <w:p w14:paraId="6D5373D8" w14:textId="77777777" w:rsidR="002A2D8D" w:rsidRDefault="002A2D8D">
            <w:pPr>
              <w:pStyle w:val="TableParagraph"/>
              <w:rPr>
                <w:ins w:id="538" w:author="Elias, Tina" w:date="2019-02-14T09:23:00Z"/>
                <w:rFonts w:ascii="Times New Roman"/>
                <w:sz w:val="20"/>
              </w:rPr>
            </w:pPr>
          </w:p>
        </w:tc>
      </w:tr>
      <w:tr w:rsidR="002A2D8D" w14:paraId="529E772A" w14:textId="77777777" w:rsidTr="002A2D8D">
        <w:trPr>
          <w:trHeight w:val="340"/>
          <w:ins w:id="539"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73F6E0C4" w14:textId="77777777" w:rsidR="002A2D8D" w:rsidRDefault="002A2D8D">
            <w:pPr>
              <w:pStyle w:val="TableParagraph"/>
              <w:ind w:left="263" w:firstLine="427"/>
              <w:rPr>
                <w:ins w:id="540" w:author="Elias, Tina" w:date="2019-02-14T09:23:00Z"/>
                <w:rFonts w:ascii="Calibri"/>
              </w:rPr>
            </w:pPr>
            <w:ins w:id="541" w:author="Elias, Tina" w:date="2019-02-14T09:23:00Z">
              <w:r>
                <w:t>Connection Work</w:t>
              </w:r>
            </w:ins>
          </w:p>
        </w:tc>
        <w:tc>
          <w:tcPr>
            <w:tcW w:w="1512" w:type="dxa"/>
            <w:tcBorders>
              <w:top w:val="single" w:sz="4" w:space="0" w:color="000000"/>
              <w:left w:val="single" w:sz="4" w:space="0" w:color="000000"/>
              <w:bottom w:val="single" w:sz="4" w:space="0" w:color="000000"/>
              <w:right w:val="single" w:sz="4" w:space="0" w:color="000000"/>
            </w:tcBorders>
            <w:hideMark/>
          </w:tcPr>
          <w:p w14:paraId="6119B4B0" w14:textId="77777777" w:rsidR="002A2D8D" w:rsidRDefault="002A2D8D">
            <w:pPr>
              <w:pStyle w:val="TableParagraph"/>
              <w:ind w:left="287" w:right="280"/>
              <w:jc w:val="center"/>
              <w:rPr>
                <w:ins w:id="542" w:author="Elias, Tina" w:date="2019-02-14T09:23:00Z"/>
              </w:rPr>
            </w:pPr>
            <w:ins w:id="543" w:author="Elias, Tina" w:date="2019-02-14T09:23:00Z">
              <w:r>
                <w:t>25%</w:t>
              </w:r>
            </w:ins>
          </w:p>
        </w:tc>
        <w:tc>
          <w:tcPr>
            <w:tcW w:w="2124" w:type="dxa"/>
            <w:tcBorders>
              <w:top w:val="single" w:sz="4" w:space="0" w:color="000000"/>
              <w:left w:val="single" w:sz="4" w:space="0" w:color="000000"/>
              <w:bottom w:val="single" w:sz="4" w:space="0" w:color="000000"/>
              <w:right w:val="single" w:sz="4" w:space="0" w:color="000000"/>
            </w:tcBorders>
          </w:tcPr>
          <w:p w14:paraId="3235BCF3" w14:textId="77777777" w:rsidR="002A2D8D" w:rsidRDefault="002A2D8D">
            <w:pPr>
              <w:pStyle w:val="TableParagraph"/>
              <w:rPr>
                <w:ins w:id="544" w:author="Elias, Tina" w:date="2019-02-14T09:23:00Z"/>
                <w:rFonts w:ascii="Times New Roman"/>
                <w:sz w:val="20"/>
              </w:rPr>
            </w:pPr>
          </w:p>
        </w:tc>
      </w:tr>
      <w:tr w:rsidR="002A2D8D" w14:paraId="3F94A3FC" w14:textId="77777777" w:rsidTr="002A2D8D">
        <w:trPr>
          <w:trHeight w:val="1237"/>
          <w:ins w:id="545"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244E6BA3" w14:textId="77777777" w:rsidR="002A2D8D" w:rsidRDefault="002A2D8D">
            <w:pPr>
              <w:pStyle w:val="TableParagraph"/>
              <w:ind w:left="263" w:firstLine="427"/>
              <w:rPr>
                <w:ins w:id="546" w:author="Elias, Tina" w:date="2019-02-14T09:23:00Z"/>
                <w:rFonts w:ascii="Calibri"/>
              </w:rPr>
            </w:pPr>
            <w:ins w:id="547" w:author="Elias, Tina" w:date="2019-02-14T09:23:00Z">
              <w:r>
                <w:t>VMS Package Complete</w:t>
              </w:r>
            </w:ins>
          </w:p>
          <w:p w14:paraId="6F841CD6" w14:textId="77777777" w:rsidR="002A2D8D" w:rsidRDefault="002A2D8D" w:rsidP="002A2D8D">
            <w:pPr>
              <w:pStyle w:val="TableParagraph"/>
              <w:numPr>
                <w:ilvl w:val="0"/>
                <w:numId w:val="45"/>
              </w:numPr>
              <w:tabs>
                <w:tab w:val="left" w:pos="624"/>
              </w:tabs>
              <w:autoSpaceDE w:val="0"/>
              <w:autoSpaceDN w:val="0"/>
              <w:spacing w:before="33"/>
              <w:ind w:firstLine="427"/>
              <w:rPr>
                <w:ins w:id="548" w:author="Elias, Tina" w:date="2019-02-14T09:23:00Z"/>
              </w:rPr>
            </w:pPr>
            <w:ins w:id="549" w:author="Elias, Tina" w:date="2019-02-14T09:23:00Z">
              <w:r>
                <w:t>Order VMS</w:t>
              </w:r>
              <w:r>
                <w:rPr>
                  <w:spacing w:val="-8"/>
                </w:rPr>
                <w:t xml:space="preserve"> </w:t>
              </w:r>
              <w:r>
                <w:t>(50%)</w:t>
              </w:r>
            </w:ins>
          </w:p>
          <w:p w14:paraId="3A5328AA" w14:textId="77777777" w:rsidR="002A2D8D" w:rsidRDefault="002A2D8D" w:rsidP="002A2D8D">
            <w:pPr>
              <w:pStyle w:val="TableParagraph"/>
              <w:numPr>
                <w:ilvl w:val="0"/>
                <w:numId w:val="45"/>
              </w:numPr>
              <w:tabs>
                <w:tab w:val="left" w:pos="624"/>
              </w:tabs>
              <w:autoSpaceDE w:val="0"/>
              <w:autoSpaceDN w:val="0"/>
              <w:spacing w:before="29"/>
              <w:ind w:firstLine="427"/>
              <w:rPr>
                <w:ins w:id="550" w:author="Elias, Tina" w:date="2019-02-14T09:23:00Z"/>
              </w:rPr>
            </w:pPr>
            <w:ins w:id="551" w:author="Elias, Tina" w:date="2019-02-14T09:23:00Z">
              <w:r>
                <w:t>VMS Delivery</w:t>
              </w:r>
              <w:r>
                <w:rPr>
                  <w:spacing w:val="-6"/>
                </w:rPr>
                <w:t xml:space="preserve"> </w:t>
              </w:r>
              <w:r>
                <w:t>(10%)</w:t>
              </w:r>
            </w:ins>
          </w:p>
          <w:p w14:paraId="234BE364" w14:textId="77777777" w:rsidR="002A2D8D" w:rsidRDefault="002A2D8D" w:rsidP="002A2D8D">
            <w:pPr>
              <w:pStyle w:val="TableParagraph"/>
              <w:numPr>
                <w:ilvl w:val="0"/>
                <w:numId w:val="45"/>
              </w:numPr>
              <w:tabs>
                <w:tab w:val="left" w:pos="624"/>
              </w:tabs>
              <w:autoSpaceDE w:val="0"/>
              <w:autoSpaceDN w:val="0"/>
              <w:spacing w:before="34"/>
              <w:ind w:firstLine="427"/>
              <w:rPr>
                <w:ins w:id="552" w:author="Elias, Tina" w:date="2019-02-14T09:23:00Z"/>
              </w:rPr>
            </w:pPr>
            <w:ins w:id="553" w:author="Elias, Tina" w:date="2019-02-14T09:23:00Z">
              <w:r>
                <w:t>VMS Installation (35%)</w:t>
              </w:r>
            </w:ins>
          </w:p>
          <w:p w14:paraId="315F40CE" w14:textId="77777777" w:rsidR="002A2D8D" w:rsidRDefault="002A2D8D" w:rsidP="002A2D8D">
            <w:pPr>
              <w:pStyle w:val="TableParagraph"/>
              <w:numPr>
                <w:ilvl w:val="0"/>
                <w:numId w:val="45"/>
              </w:numPr>
              <w:tabs>
                <w:tab w:val="left" w:pos="624"/>
              </w:tabs>
              <w:autoSpaceDE w:val="0"/>
              <w:autoSpaceDN w:val="0"/>
              <w:spacing w:before="34"/>
              <w:ind w:firstLine="427"/>
              <w:rPr>
                <w:ins w:id="554" w:author="Elias, Tina" w:date="2019-02-14T09:23:00Z"/>
              </w:rPr>
            </w:pPr>
            <w:ins w:id="555" w:author="Elias, Tina" w:date="2019-02-14T09:23:00Z">
              <w:r>
                <w:t>Testing VMS (5%)</w:t>
              </w:r>
            </w:ins>
          </w:p>
        </w:tc>
        <w:tc>
          <w:tcPr>
            <w:tcW w:w="1512" w:type="dxa"/>
            <w:tcBorders>
              <w:top w:val="single" w:sz="4" w:space="0" w:color="000000"/>
              <w:left w:val="single" w:sz="4" w:space="0" w:color="000000"/>
              <w:bottom w:val="single" w:sz="4" w:space="0" w:color="000000"/>
              <w:right w:val="single" w:sz="4" w:space="0" w:color="000000"/>
            </w:tcBorders>
            <w:hideMark/>
          </w:tcPr>
          <w:p w14:paraId="2E45F1A2" w14:textId="77777777" w:rsidR="002A2D8D" w:rsidRDefault="002A2D8D">
            <w:pPr>
              <w:pStyle w:val="TableParagraph"/>
              <w:ind w:left="287" w:right="280"/>
              <w:jc w:val="center"/>
              <w:rPr>
                <w:ins w:id="556" w:author="Elias, Tina" w:date="2019-02-14T09:23:00Z"/>
              </w:rPr>
            </w:pPr>
            <w:ins w:id="557" w:author="Elias, Tina" w:date="2019-02-14T09:23:00Z">
              <w:r>
                <w:t>70%</w:t>
              </w:r>
            </w:ins>
          </w:p>
        </w:tc>
        <w:tc>
          <w:tcPr>
            <w:tcW w:w="2124" w:type="dxa"/>
            <w:tcBorders>
              <w:top w:val="single" w:sz="4" w:space="0" w:color="000000"/>
              <w:left w:val="single" w:sz="4" w:space="0" w:color="000000"/>
              <w:bottom w:val="single" w:sz="4" w:space="0" w:color="000000"/>
              <w:right w:val="single" w:sz="4" w:space="0" w:color="000000"/>
            </w:tcBorders>
          </w:tcPr>
          <w:p w14:paraId="4C53A2AD" w14:textId="77777777" w:rsidR="002A2D8D" w:rsidRDefault="002A2D8D">
            <w:pPr>
              <w:pStyle w:val="TableParagraph"/>
              <w:rPr>
                <w:ins w:id="558" w:author="Elias, Tina" w:date="2019-02-14T09:23:00Z"/>
                <w:rFonts w:ascii="Times New Roman"/>
                <w:sz w:val="20"/>
              </w:rPr>
            </w:pPr>
          </w:p>
        </w:tc>
      </w:tr>
      <w:tr w:rsidR="002A2D8D" w14:paraId="66F7529E" w14:textId="77777777" w:rsidTr="002A2D8D">
        <w:trPr>
          <w:trHeight w:hRule="exact" w:val="144"/>
          <w:ins w:id="559" w:author="Elias, Tina" w:date="2019-02-14T09:23:00Z"/>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463CBEB" w14:textId="77777777" w:rsidR="002A2D8D" w:rsidRDefault="002A2D8D">
            <w:pPr>
              <w:pStyle w:val="TableParagraph"/>
              <w:ind w:left="263" w:firstLine="427"/>
              <w:rPr>
                <w:ins w:id="560" w:author="Elias, Tina" w:date="2019-02-14T09:23:00Z"/>
                <w:rFonts w:ascii="Calibri"/>
              </w:rPr>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392DA40" w14:textId="77777777" w:rsidR="002A2D8D" w:rsidRDefault="002A2D8D">
            <w:pPr>
              <w:pStyle w:val="TableParagraph"/>
              <w:ind w:left="292" w:right="280"/>
              <w:jc w:val="center"/>
              <w:rPr>
                <w:ins w:id="561"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3CBA7F5" w14:textId="77777777" w:rsidR="002A2D8D" w:rsidRDefault="002A2D8D">
            <w:pPr>
              <w:pStyle w:val="TableParagraph"/>
              <w:ind w:left="532"/>
              <w:rPr>
                <w:ins w:id="562" w:author="Elias, Tina" w:date="2019-02-14T09:23:00Z"/>
              </w:rPr>
            </w:pPr>
          </w:p>
        </w:tc>
      </w:tr>
      <w:tr w:rsidR="002A2D8D" w14:paraId="328C226C" w14:textId="77777777" w:rsidTr="002A2D8D">
        <w:trPr>
          <w:trHeight w:val="340"/>
          <w:ins w:id="563"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392977E7" w14:textId="77777777" w:rsidR="002A2D8D" w:rsidRDefault="002A2D8D">
            <w:pPr>
              <w:pStyle w:val="TableParagraph"/>
              <w:ind w:left="263"/>
              <w:rPr>
                <w:ins w:id="564" w:author="Elias, Tina" w:date="2019-02-14T09:23:00Z"/>
              </w:rPr>
            </w:pPr>
            <w:ins w:id="565" w:author="Elias, Tina" w:date="2019-02-14T09:23:00Z">
              <w:r>
                <w:t>VMS in Albany Division (32 Required)</w:t>
              </w:r>
            </w:ins>
          </w:p>
        </w:tc>
        <w:tc>
          <w:tcPr>
            <w:tcW w:w="1512" w:type="dxa"/>
            <w:tcBorders>
              <w:top w:val="single" w:sz="4" w:space="0" w:color="000000"/>
              <w:left w:val="single" w:sz="4" w:space="0" w:color="000000"/>
              <w:bottom w:val="single" w:sz="4" w:space="0" w:color="000000"/>
              <w:right w:val="single" w:sz="4" w:space="0" w:color="000000"/>
            </w:tcBorders>
          </w:tcPr>
          <w:p w14:paraId="06E9A01B" w14:textId="77777777" w:rsidR="002A2D8D" w:rsidRDefault="002A2D8D">
            <w:pPr>
              <w:pStyle w:val="TableParagraph"/>
              <w:ind w:left="282" w:right="280"/>
              <w:jc w:val="center"/>
              <w:rPr>
                <w:ins w:id="566"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tcPr>
          <w:p w14:paraId="4BAFCE5A" w14:textId="77777777" w:rsidR="002A2D8D" w:rsidRDefault="002A2D8D">
            <w:pPr>
              <w:pStyle w:val="TableParagraph"/>
              <w:rPr>
                <w:ins w:id="567" w:author="Elias, Tina" w:date="2019-02-14T09:23:00Z"/>
                <w:rFonts w:ascii="Times New Roman"/>
                <w:sz w:val="20"/>
              </w:rPr>
            </w:pPr>
          </w:p>
        </w:tc>
      </w:tr>
      <w:tr w:rsidR="002A2D8D" w14:paraId="797E36BA" w14:textId="77777777" w:rsidTr="002A2D8D">
        <w:trPr>
          <w:trHeight w:val="340"/>
          <w:ins w:id="568"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451146E6" w14:textId="77777777" w:rsidR="002A2D8D" w:rsidRDefault="002A2D8D">
            <w:pPr>
              <w:pStyle w:val="TableParagraph"/>
              <w:ind w:left="263" w:firstLine="427"/>
              <w:rPr>
                <w:ins w:id="569" w:author="Elias, Tina" w:date="2019-02-14T09:23:00Z"/>
                <w:rFonts w:ascii="Calibri"/>
              </w:rPr>
            </w:pPr>
            <w:ins w:id="570" w:author="Elias, Tina" w:date="2019-02-14T09:23:00Z">
              <w:r>
                <w:t>Work Zone Traffic Control</w:t>
              </w:r>
            </w:ins>
          </w:p>
        </w:tc>
        <w:tc>
          <w:tcPr>
            <w:tcW w:w="1512" w:type="dxa"/>
            <w:tcBorders>
              <w:top w:val="single" w:sz="4" w:space="0" w:color="000000"/>
              <w:left w:val="single" w:sz="4" w:space="0" w:color="000000"/>
              <w:bottom w:val="single" w:sz="4" w:space="0" w:color="000000"/>
              <w:right w:val="single" w:sz="4" w:space="0" w:color="000000"/>
            </w:tcBorders>
            <w:hideMark/>
          </w:tcPr>
          <w:p w14:paraId="42D9D233" w14:textId="77777777" w:rsidR="002A2D8D" w:rsidRDefault="002A2D8D">
            <w:pPr>
              <w:pStyle w:val="TableParagraph"/>
              <w:ind w:left="287" w:right="280"/>
              <w:jc w:val="center"/>
              <w:rPr>
                <w:ins w:id="571" w:author="Elias, Tina" w:date="2019-02-14T09:23:00Z"/>
              </w:rPr>
            </w:pPr>
            <w:ins w:id="572" w:author="Elias, Tina" w:date="2019-02-14T09:23:00Z">
              <w:r>
                <w:t>5%</w:t>
              </w:r>
            </w:ins>
          </w:p>
        </w:tc>
        <w:tc>
          <w:tcPr>
            <w:tcW w:w="2124" w:type="dxa"/>
            <w:tcBorders>
              <w:top w:val="single" w:sz="4" w:space="0" w:color="000000"/>
              <w:left w:val="single" w:sz="4" w:space="0" w:color="000000"/>
              <w:bottom w:val="single" w:sz="4" w:space="0" w:color="000000"/>
              <w:right w:val="single" w:sz="4" w:space="0" w:color="000000"/>
            </w:tcBorders>
          </w:tcPr>
          <w:p w14:paraId="3961D6E7" w14:textId="77777777" w:rsidR="002A2D8D" w:rsidRDefault="002A2D8D">
            <w:pPr>
              <w:pStyle w:val="TableParagraph"/>
              <w:rPr>
                <w:ins w:id="573" w:author="Elias, Tina" w:date="2019-02-14T09:23:00Z"/>
                <w:rFonts w:ascii="Times New Roman"/>
                <w:sz w:val="20"/>
              </w:rPr>
            </w:pPr>
          </w:p>
        </w:tc>
      </w:tr>
      <w:tr w:rsidR="002A2D8D" w14:paraId="25B379A4" w14:textId="77777777" w:rsidTr="002A2D8D">
        <w:trPr>
          <w:trHeight w:val="340"/>
          <w:ins w:id="574"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7A068377" w14:textId="77777777" w:rsidR="002A2D8D" w:rsidRDefault="002A2D8D">
            <w:pPr>
              <w:pStyle w:val="TableParagraph"/>
              <w:ind w:left="263" w:firstLine="427"/>
              <w:rPr>
                <w:ins w:id="575" w:author="Elias, Tina" w:date="2019-02-14T09:23:00Z"/>
                <w:rFonts w:ascii="Calibri"/>
              </w:rPr>
            </w:pPr>
            <w:ins w:id="576" w:author="Elias, Tina" w:date="2019-02-14T09:23:00Z">
              <w:r>
                <w:t>Connection Work</w:t>
              </w:r>
            </w:ins>
          </w:p>
        </w:tc>
        <w:tc>
          <w:tcPr>
            <w:tcW w:w="1512" w:type="dxa"/>
            <w:tcBorders>
              <w:top w:val="single" w:sz="4" w:space="0" w:color="000000"/>
              <w:left w:val="single" w:sz="4" w:space="0" w:color="000000"/>
              <w:bottom w:val="single" w:sz="4" w:space="0" w:color="000000"/>
              <w:right w:val="single" w:sz="4" w:space="0" w:color="000000"/>
            </w:tcBorders>
            <w:hideMark/>
          </w:tcPr>
          <w:p w14:paraId="66EE5CD8" w14:textId="77777777" w:rsidR="002A2D8D" w:rsidRDefault="002A2D8D">
            <w:pPr>
              <w:pStyle w:val="TableParagraph"/>
              <w:ind w:left="287" w:right="280"/>
              <w:jc w:val="center"/>
              <w:rPr>
                <w:ins w:id="577" w:author="Elias, Tina" w:date="2019-02-14T09:23:00Z"/>
              </w:rPr>
            </w:pPr>
            <w:ins w:id="578" w:author="Elias, Tina" w:date="2019-02-14T09:23:00Z">
              <w:r>
                <w:t>25%</w:t>
              </w:r>
            </w:ins>
          </w:p>
        </w:tc>
        <w:tc>
          <w:tcPr>
            <w:tcW w:w="2124" w:type="dxa"/>
            <w:tcBorders>
              <w:top w:val="single" w:sz="4" w:space="0" w:color="000000"/>
              <w:left w:val="single" w:sz="4" w:space="0" w:color="000000"/>
              <w:bottom w:val="single" w:sz="4" w:space="0" w:color="000000"/>
              <w:right w:val="single" w:sz="4" w:space="0" w:color="000000"/>
            </w:tcBorders>
          </w:tcPr>
          <w:p w14:paraId="616CCAF8" w14:textId="77777777" w:rsidR="002A2D8D" w:rsidRDefault="002A2D8D">
            <w:pPr>
              <w:pStyle w:val="TableParagraph"/>
              <w:rPr>
                <w:ins w:id="579" w:author="Elias, Tina" w:date="2019-02-14T09:23:00Z"/>
                <w:rFonts w:ascii="Times New Roman"/>
                <w:sz w:val="20"/>
              </w:rPr>
            </w:pPr>
          </w:p>
        </w:tc>
      </w:tr>
      <w:tr w:rsidR="002A2D8D" w14:paraId="6DD91502" w14:textId="77777777" w:rsidTr="002A2D8D">
        <w:trPr>
          <w:trHeight w:val="340"/>
          <w:ins w:id="580"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714E517B" w14:textId="77777777" w:rsidR="002A2D8D" w:rsidRDefault="002A2D8D">
            <w:pPr>
              <w:pStyle w:val="TableParagraph"/>
              <w:ind w:left="263" w:firstLine="427"/>
              <w:rPr>
                <w:ins w:id="581" w:author="Elias, Tina" w:date="2019-02-14T09:23:00Z"/>
                <w:rFonts w:ascii="Calibri"/>
              </w:rPr>
            </w:pPr>
            <w:ins w:id="582" w:author="Elias, Tina" w:date="2019-02-14T09:23:00Z">
              <w:r>
                <w:t>VMS Package Complete</w:t>
              </w:r>
            </w:ins>
          </w:p>
          <w:p w14:paraId="6498D1C5" w14:textId="77777777" w:rsidR="002A2D8D" w:rsidRDefault="002A2D8D" w:rsidP="002A2D8D">
            <w:pPr>
              <w:pStyle w:val="TableParagraph"/>
              <w:numPr>
                <w:ilvl w:val="0"/>
                <w:numId w:val="45"/>
              </w:numPr>
              <w:tabs>
                <w:tab w:val="left" w:pos="624"/>
              </w:tabs>
              <w:autoSpaceDE w:val="0"/>
              <w:autoSpaceDN w:val="0"/>
              <w:spacing w:before="33"/>
              <w:ind w:firstLine="427"/>
              <w:rPr>
                <w:ins w:id="583" w:author="Elias, Tina" w:date="2019-02-14T09:23:00Z"/>
              </w:rPr>
            </w:pPr>
            <w:ins w:id="584" w:author="Elias, Tina" w:date="2019-02-14T09:23:00Z">
              <w:r>
                <w:t>Order VMS</w:t>
              </w:r>
              <w:r>
                <w:rPr>
                  <w:spacing w:val="-8"/>
                </w:rPr>
                <w:t xml:space="preserve"> </w:t>
              </w:r>
              <w:r>
                <w:t>(50%)</w:t>
              </w:r>
            </w:ins>
          </w:p>
          <w:p w14:paraId="55B45698" w14:textId="77777777" w:rsidR="002A2D8D" w:rsidRDefault="002A2D8D" w:rsidP="002A2D8D">
            <w:pPr>
              <w:pStyle w:val="TableParagraph"/>
              <w:numPr>
                <w:ilvl w:val="0"/>
                <w:numId w:val="45"/>
              </w:numPr>
              <w:tabs>
                <w:tab w:val="left" w:pos="624"/>
              </w:tabs>
              <w:autoSpaceDE w:val="0"/>
              <w:autoSpaceDN w:val="0"/>
              <w:spacing w:before="29"/>
              <w:ind w:firstLine="427"/>
              <w:rPr>
                <w:ins w:id="585" w:author="Elias, Tina" w:date="2019-02-14T09:23:00Z"/>
              </w:rPr>
            </w:pPr>
            <w:ins w:id="586" w:author="Elias, Tina" w:date="2019-02-14T09:23:00Z">
              <w:r>
                <w:t>VMS Delivery</w:t>
              </w:r>
              <w:r>
                <w:rPr>
                  <w:spacing w:val="-6"/>
                </w:rPr>
                <w:t xml:space="preserve"> </w:t>
              </w:r>
              <w:r>
                <w:t>(10%)</w:t>
              </w:r>
            </w:ins>
          </w:p>
          <w:p w14:paraId="026AF1DE" w14:textId="77777777" w:rsidR="002A2D8D" w:rsidRDefault="002A2D8D" w:rsidP="002A2D8D">
            <w:pPr>
              <w:pStyle w:val="TableParagraph"/>
              <w:numPr>
                <w:ilvl w:val="0"/>
                <w:numId w:val="45"/>
              </w:numPr>
              <w:tabs>
                <w:tab w:val="left" w:pos="624"/>
              </w:tabs>
              <w:autoSpaceDE w:val="0"/>
              <w:autoSpaceDN w:val="0"/>
              <w:spacing w:before="34"/>
              <w:ind w:firstLine="427"/>
              <w:rPr>
                <w:ins w:id="587" w:author="Elias, Tina" w:date="2019-02-14T09:23:00Z"/>
              </w:rPr>
            </w:pPr>
            <w:ins w:id="588" w:author="Elias, Tina" w:date="2019-02-14T09:23:00Z">
              <w:r>
                <w:t>VMS Installation (35%)</w:t>
              </w:r>
            </w:ins>
          </w:p>
          <w:p w14:paraId="5BCD93A9" w14:textId="77777777" w:rsidR="002A2D8D" w:rsidRDefault="002A2D8D" w:rsidP="002A2D8D">
            <w:pPr>
              <w:pStyle w:val="TableParagraph"/>
              <w:numPr>
                <w:ilvl w:val="0"/>
                <w:numId w:val="45"/>
              </w:numPr>
              <w:tabs>
                <w:tab w:val="left" w:pos="624"/>
              </w:tabs>
              <w:autoSpaceDE w:val="0"/>
              <w:autoSpaceDN w:val="0"/>
              <w:spacing w:before="34"/>
              <w:ind w:firstLine="427"/>
              <w:rPr>
                <w:ins w:id="589" w:author="Elias, Tina" w:date="2019-02-14T09:23:00Z"/>
              </w:rPr>
            </w:pPr>
            <w:ins w:id="590" w:author="Elias, Tina" w:date="2019-02-14T09:23:00Z">
              <w:r>
                <w:t>Testing VMS (5%)</w:t>
              </w:r>
            </w:ins>
          </w:p>
        </w:tc>
        <w:tc>
          <w:tcPr>
            <w:tcW w:w="1512" w:type="dxa"/>
            <w:tcBorders>
              <w:top w:val="single" w:sz="4" w:space="0" w:color="000000"/>
              <w:left w:val="single" w:sz="4" w:space="0" w:color="000000"/>
              <w:bottom w:val="single" w:sz="4" w:space="0" w:color="000000"/>
              <w:right w:val="single" w:sz="4" w:space="0" w:color="000000"/>
            </w:tcBorders>
            <w:hideMark/>
          </w:tcPr>
          <w:p w14:paraId="78A69535" w14:textId="77777777" w:rsidR="002A2D8D" w:rsidRDefault="002A2D8D">
            <w:pPr>
              <w:pStyle w:val="TableParagraph"/>
              <w:ind w:left="287" w:right="280"/>
              <w:jc w:val="center"/>
              <w:rPr>
                <w:ins w:id="591" w:author="Elias, Tina" w:date="2019-02-14T09:23:00Z"/>
              </w:rPr>
            </w:pPr>
            <w:ins w:id="592" w:author="Elias, Tina" w:date="2019-02-14T09:23:00Z">
              <w:r>
                <w:t>70%</w:t>
              </w:r>
            </w:ins>
          </w:p>
        </w:tc>
        <w:tc>
          <w:tcPr>
            <w:tcW w:w="2124" w:type="dxa"/>
            <w:tcBorders>
              <w:top w:val="single" w:sz="4" w:space="0" w:color="000000"/>
              <w:left w:val="single" w:sz="4" w:space="0" w:color="000000"/>
              <w:bottom w:val="single" w:sz="4" w:space="0" w:color="000000"/>
              <w:right w:val="single" w:sz="4" w:space="0" w:color="000000"/>
            </w:tcBorders>
          </w:tcPr>
          <w:p w14:paraId="29B708CB" w14:textId="77777777" w:rsidR="002A2D8D" w:rsidRDefault="002A2D8D">
            <w:pPr>
              <w:pStyle w:val="TableParagraph"/>
              <w:rPr>
                <w:ins w:id="593" w:author="Elias, Tina" w:date="2019-02-14T09:23:00Z"/>
                <w:rFonts w:ascii="Times New Roman"/>
                <w:sz w:val="20"/>
              </w:rPr>
            </w:pPr>
          </w:p>
        </w:tc>
      </w:tr>
      <w:tr w:rsidR="002A2D8D" w14:paraId="1C32C2E9" w14:textId="77777777" w:rsidTr="002A2D8D">
        <w:trPr>
          <w:trHeight w:hRule="exact" w:val="144"/>
          <w:ins w:id="594" w:author="Elias, Tina" w:date="2019-02-14T09:23:00Z"/>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C07CF95" w14:textId="77777777" w:rsidR="002A2D8D" w:rsidRDefault="002A2D8D">
            <w:pPr>
              <w:pStyle w:val="TableParagraph"/>
              <w:ind w:left="263" w:firstLine="427"/>
              <w:rPr>
                <w:ins w:id="595" w:author="Elias, Tina" w:date="2019-02-14T09:23:00Z"/>
                <w:rFonts w:ascii="Calibri"/>
              </w:rPr>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2B369AA" w14:textId="77777777" w:rsidR="002A2D8D" w:rsidRDefault="002A2D8D">
            <w:pPr>
              <w:pStyle w:val="TableParagraph"/>
              <w:ind w:left="292" w:right="280"/>
              <w:jc w:val="center"/>
              <w:rPr>
                <w:ins w:id="596"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7E94CC4" w14:textId="77777777" w:rsidR="002A2D8D" w:rsidRDefault="002A2D8D">
            <w:pPr>
              <w:pStyle w:val="TableParagraph"/>
              <w:ind w:left="532"/>
              <w:rPr>
                <w:ins w:id="597" w:author="Elias, Tina" w:date="2019-02-14T09:23:00Z"/>
              </w:rPr>
            </w:pPr>
          </w:p>
        </w:tc>
      </w:tr>
      <w:tr w:rsidR="002A2D8D" w14:paraId="04601289" w14:textId="77777777" w:rsidTr="002A2D8D">
        <w:trPr>
          <w:trHeight w:val="340"/>
          <w:ins w:id="598"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626C37F7" w14:textId="77777777" w:rsidR="002A2D8D" w:rsidRDefault="002A2D8D">
            <w:pPr>
              <w:pStyle w:val="TableParagraph"/>
              <w:ind w:left="263" w:hanging="23"/>
              <w:rPr>
                <w:ins w:id="599" w:author="Elias, Tina" w:date="2019-02-14T09:23:00Z"/>
              </w:rPr>
            </w:pPr>
            <w:ins w:id="600" w:author="Elias, Tina" w:date="2019-02-14T09:23:00Z">
              <w:r>
                <w:t>VMS in Syracuse Division (26 Required)</w:t>
              </w:r>
            </w:ins>
          </w:p>
        </w:tc>
        <w:tc>
          <w:tcPr>
            <w:tcW w:w="1512" w:type="dxa"/>
            <w:tcBorders>
              <w:top w:val="single" w:sz="4" w:space="0" w:color="000000"/>
              <w:left w:val="single" w:sz="4" w:space="0" w:color="000000"/>
              <w:bottom w:val="single" w:sz="4" w:space="0" w:color="000000"/>
              <w:right w:val="single" w:sz="4" w:space="0" w:color="000000"/>
            </w:tcBorders>
          </w:tcPr>
          <w:p w14:paraId="6CABD7F8" w14:textId="77777777" w:rsidR="002A2D8D" w:rsidRDefault="002A2D8D">
            <w:pPr>
              <w:pStyle w:val="TableParagraph"/>
              <w:ind w:left="292" w:right="280"/>
              <w:jc w:val="center"/>
              <w:rPr>
                <w:ins w:id="601"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tcPr>
          <w:p w14:paraId="17892BC0" w14:textId="77777777" w:rsidR="002A2D8D" w:rsidRDefault="002A2D8D">
            <w:pPr>
              <w:pStyle w:val="TableParagraph"/>
              <w:ind w:left="532"/>
              <w:rPr>
                <w:ins w:id="602" w:author="Elias, Tina" w:date="2019-02-14T09:23:00Z"/>
              </w:rPr>
            </w:pPr>
          </w:p>
        </w:tc>
      </w:tr>
      <w:tr w:rsidR="002A2D8D" w14:paraId="790A5BE0" w14:textId="77777777" w:rsidTr="002A2D8D">
        <w:trPr>
          <w:trHeight w:val="340"/>
          <w:ins w:id="603"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74B3C491" w14:textId="77777777" w:rsidR="002A2D8D" w:rsidRDefault="002A2D8D">
            <w:pPr>
              <w:pStyle w:val="TableParagraph"/>
              <w:ind w:left="263" w:firstLine="427"/>
              <w:rPr>
                <w:ins w:id="604" w:author="Elias, Tina" w:date="2019-02-14T09:23:00Z"/>
              </w:rPr>
            </w:pPr>
            <w:ins w:id="605" w:author="Elias, Tina" w:date="2019-02-14T09:23:00Z">
              <w:r>
                <w:t>Work Zone Traffic Control</w:t>
              </w:r>
            </w:ins>
          </w:p>
        </w:tc>
        <w:tc>
          <w:tcPr>
            <w:tcW w:w="1512" w:type="dxa"/>
            <w:tcBorders>
              <w:top w:val="single" w:sz="4" w:space="0" w:color="000000"/>
              <w:left w:val="single" w:sz="4" w:space="0" w:color="000000"/>
              <w:bottom w:val="single" w:sz="4" w:space="0" w:color="000000"/>
              <w:right w:val="single" w:sz="4" w:space="0" w:color="000000"/>
            </w:tcBorders>
            <w:hideMark/>
          </w:tcPr>
          <w:p w14:paraId="2F88F4B9" w14:textId="77777777" w:rsidR="002A2D8D" w:rsidRDefault="002A2D8D">
            <w:pPr>
              <w:pStyle w:val="TableParagraph"/>
              <w:ind w:left="292" w:right="280"/>
              <w:jc w:val="center"/>
              <w:rPr>
                <w:ins w:id="606" w:author="Elias, Tina" w:date="2019-02-14T09:23:00Z"/>
              </w:rPr>
            </w:pPr>
            <w:ins w:id="607" w:author="Elias, Tina" w:date="2019-02-14T09:23:00Z">
              <w:r>
                <w:t>5%</w:t>
              </w:r>
            </w:ins>
          </w:p>
        </w:tc>
        <w:tc>
          <w:tcPr>
            <w:tcW w:w="2124" w:type="dxa"/>
            <w:tcBorders>
              <w:top w:val="single" w:sz="4" w:space="0" w:color="000000"/>
              <w:left w:val="single" w:sz="4" w:space="0" w:color="000000"/>
              <w:bottom w:val="single" w:sz="4" w:space="0" w:color="000000"/>
              <w:right w:val="single" w:sz="4" w:space="0" w:color="000000"/>
            </w:tcBorders>
          </w:tcPr>
          <w:p w14:paraId="34213566" w14:textId="77777777" w:rsidR="002A2D8D" w:rsidRDefault="002A2D8D">
            <w:pPr>
              <w:pStyle w:val="TableParagraph"/>
              <w:ind w:left="532"/>
              <w:rPr>
                <w:ins w:id="608" w:author="Elias, Tina" w:date="2019-02-14T09:23:00Z"/>
              </w:rPr>
            </w:pPr>
          </w:p>
        </w:tc>
      </w:tr>
      <w:tr w:rsidR="002A2D8D" w14:paraId="302D6537" w14:textId="77777777" w:rsidTr="002A2D8D">
        <w:trPr>
          <w:trHeight w:val="340"/>
          <w:ins w:id="609"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1D7387B4" w14:textId="77777777" w:rsidR="002A2D8D" w:rsidRDefault="002A2D8D">
            <w:pPr>
              <w:pStyle w:val="TableParagraph"/>
              <w:ind w:left="263" w:firstLine="427"/>
              <w:rPr>
                <w:ins w:id="610" w:author="Elias, Tina" w:date="2019-02-14T09:23:00Z"/>
              </w:rPr>
            </w:pPr>
            <w:ins w:id="611" w:author="Elias, Tina" w:date="2019-02-14T09:23:00Z">
              <w:r>
                <w:t>Connection Work</w:t>
              </w:r>
            </w:ins>
          </w:p>
        </w:tc>
        <w:tc>
          <w:tcPr>
            <w:tcW w:w="1512" w:type="dxa"/>
            <w:tcBorders>
              <w:top w:val="single" w:sz="4" w:space="0" w:color="000000"/>
              <w:left w:val="single" w:sz="4" w:space="0" w:color="000000"/>
              <w:bottom w:val="single" w:sz="4" w:space="0" w:color="000000"/>
              <w:right w:val="single" w:sz="4" w:space="0" w:color="000000"/>
            </w:tcBorders>
            <w:hideMark/>
          </w:tcPr>
          <w:p w14:paraId="7429CA72" w14:textId="77777777" w:rsidR="002A2D8D" w:rsidRDefault="002A2D8D">
            <w:pPr>
              <w:pStyle w:val="TableParagraph"/>
              <w:ind w:left="292" w:right="280"/>
              <w:jc w:val="center"/>
              <w:rPr>
                <w:ins w:id="612" w:author="Elias, Tina" w:date="2019-02-14T09:23:00Z"/>
              </w:rPr>
            </w:pPr>
            <w:ins w:id="613" w:author="Elias, Tina" w:date="2019-02-14T09:23:00Z">
              <w:r>
                <w:t>25%</w:t>
              </w:r>
            </w:ins>
          </w:p>
        </w:tc>
        <w:tc>
          <w:tcPr>
            <w:tcW w:w="2124" w:type="dxa"/>
            <w:tcBorders>
              <w:top w:val="single" w:sz="4" w:space="0" w:color="000000"/>
              <w:left w:val="single" w:sz="4" w:space="0" w:color="000000"/>
              <w:bottom w:val="single" w:sz="4" w:space="0" w:color="000000"/>
              <w:right w:val="single" w:sz="4" w:space="0" w:color="000000"/>
            </w:tcBorders>
          </w:tcPr>
          <w:p w14:paraId="02487140" w14:textId="77777777" w:rsidR="002A2D8D" w:rsidRDefault="002A2D8D">
            <w:pPr>
              <w:pStyle w:val="TableParagraph"/>
              <w:ind w:left="532"/>
              <w:rPr>
                <w:ins w:id="614" w:author="Elias, Tina" w:date="2019-02-14T09:23:00Z"/>
              </w:rPr>
            </w:pPr>
          </w:p>
        </w:tc>
      </w:tr>
      <w:tr w:rsidR="002A2D8D" w14:paraId="3D71E36E" w14:textId="77777777" w:rsidTr="002A2D8D">
        <w:trPr>
          <w:trHeight w:val="340"/>
          <w:ins w:id="615"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5890B4F7" w14:textId="77777777" w:rsidR="002A2D8D" w:rsidRDefault="002A2D8D">
            <w:pPr>
              <w:pStyle w:val="TableParagraph"/>
              <w:ind w:left="263" w:firstLine="427"/>
              <w:rPr>
                <w:ins w:id="616" w:author="Elias, Tina" w:date="2019-02-14T09:23:00Z"/>
              </w:rPr>
            </w:pPr>
            <w:ins w:id="617" w:author="Elias, Tina" w:date="2019-02-14T09:23:00Z">
              <w:r>
                <w:t>VMS Package Complete</w:t>
              </w:r>
            </w:ins>
          </w:p>
          <w:p w14:paraId="427B4B3C" w14:textId="77777777" w:rsidR="002A2D8D" w:rsidRDefault="002A2D8D" w:rsidP="002A2D8D">
            <w:pPr>
              <w:pStyle w:val="TableParagraph"/>
              <w:numPr>
                <w:ilvl w:val="0"/>
                <w:numId w:val="45"/>
              </w:numPr>
              <w:tabs>
                <w:tab w:val="left" w:pos="624"/>
              </w:tabs>
              <w:autoSpaceDE w:val="0"/>
              <w:autoSpaceDN w:val="0"/>
              <w:spacing w:before="33"/>
              <w:ind w:firstLine="427"/>
              <w:rPr>
                <w:ins w:id="618" w:author="Elias, Tina" w:date="2019-02-14T09:23:00Z"/>
              </w:rPr>
            </w:pPr>
            <w:ins w:id="619" w:author="Elias, Tina" w:date="2019-02-14T09:23:00Z">
              <w:r>
                <w:t>Order VMS (50%)</w:t>
              </w:r>
            </w:ins>
          </w:p>
          <w:p w14:paraId="0F021F08" w14:textId="77777777" w:rsidR="002A2D8D" w:rsidRDefault="002A2D8D" w:rsidP="002A2D8D">
            <w:pPr>
              <w:pStyle w:val="TableParagraph"/>
              <w:numPr>
                <w:ilvl w:val="0"/>
                <w:numId w:val="45"/>
              </w:numPr>
              <w:tabs>
                <w:tab w:val="left" w:pos="624"/>
              </w:tabs>
              <w:autoSpaceDE w:val="0"/>
              <w:autoSpaceDN w:val="0"/>
              <w:spacing w:before="29"/>
              <w:ind w:firstLine="427"/>
              <w:rPr>
                <w:ins w:id="620" w:author="Elias, Tina" w:date="2019-02-14T09:23:00Z"/>
              </w:rPr>
            </w:pPr>
            <w:ins w:id="621" w:author="Elias, Tina" w:date="2019-02-14T09:23:00Z">
              <w:r>
                <w:t>VMS Delivery (10%)</w:t>
              </w:r>
            </w:ins>
          </w:p>
          <w:p w14:paraId="5F6D2E67" w14:textId="77777777" w:rsidR="002A2D8D" w:rsidRDefault="002A2D8D" w:rsidP="002A2D8D">
            <w:pPr>
              <w:pStyle w:val="TableParagraph"/>
              <w:numPr>
                <w:ilvl w:val="0"/>
                <w:numId w:val="45"/>
              </w:numPr>
              <w:tabs>
                <w:tab w:val="left" w:pos="624"/>
              </w:tabs>
              <w:autoSpaceDE w:val="0"/>
              <w:autoSpaceDN w:val="0"/>
              <w:spacing w:before="34"/>
              <w:ind w:firstLine="427"/>
              <w:rPr>
                <w:ins w:id="622" w:author="Elias, Tina" w:date="2019-02-14T09:23:00Z"/>
              </w:rPr>
            </w:pPr>
            <w:ins w:id="623" w:author="Elias, Tina" w:date="2019-02-14T09:23:00Z">
              <w:r>
                <w:t>VMS Installation (35%)</w:t>
              </w:r>
            </w:ins>
          </w:p>
          <w:p w14:paraId="7A99FD9B" w14:textId="77777777" w:rsidR="002A2D8D" w:rsidRDefault="002A2D8D" w:rsidP="002A2D8D">
            <w:pPr>
              <w:pStyle w:val="TableParagraph"/>
              <w:numPr>
                <w:ilvl w:val="0"/>
                <w:numId w:val="45"/>
              </w:numPr>
              <w:tabs>
                <w:tab w:val="left" w:pos="624"/>
              </w:tabs>
              <w:autoSpaceDE w:val="0"/>
              <w:autoSpaceDN w:val="0"/>
              <w:spacing w:before="34"/>
              <w:ind w:firstLine="427"/>
              <w:rPr>
                <w:ins w:id="624" w:author="Elias, Tina" w:date="2019-02-14T09:23:00Z"/>
              </w:rPr>
            </w:pPr>
            <w:ins w:id="625" w:author="Elias, Tina" w:date="2019-02-14T09:23:00Z">
              <w:r>
                <w:t>Testing VMS (5%)</w:t>
              </w:r>
            </w:ins>
          </w:p>
        </w:tc>
        <w:tc>
          <w:tcPr>
            <w:tcW w:w="1512" w:type="dxa"/>
            <w:tcBorders>
              <w:top w:val="single" w:sz="4" w:space="0" w:color="000000"/>
              <w:left w:val="single" w:sz="4" w:space="0" w:color="000000"/>
              <w:bottom w:val="single" w:sz="4" w:space="0" w:color="000000"/>
              <w:right w:val="single" w:sz="4" w:space="0" w:color="000000"/>
            </w:tcBorders>
            <w:hideMark/>
          </w:tcPr>
          <w:p w14:paraId="00A31B7F" w14:textId="77777777" w:rsidR="002A2D8D" w:rsidRDefault="002A2D8D">
            <w:pPr>
              <w:pStyle w:val="TableParagraph"/>
              <w:ind w:left="292" w:right="280"/>
              <w:jc w:val="center"/>
              <w:rPr>
                <w:ins w:id="626" w:author="Elias, Tina" w:date="2019-02-14T09:23:00Z"/>
              </w:rPr>
            </w:pPr>
            <w:ins w:id="627" w:author="Elias, Tina" w:date="2019-02-14T09:23:00Z">
              <w:r>
                <w:t>70%</w:t>
              </w:r>
            </w:ins>
          </w:p>
        </w:tc>
        <w:tc>
          <w:tcPr>
            <w:tcW w:w="2124" w:type="dxa"/>
            <w:tcBorders>
              <w:top w:val="single" w:sz="4" w:space="0" w:color="000000"/>
              <w:left w:val="single" w:sz="4" w:space="0" w:color="000000"/>
              <w:bottom w:val="single" w:sz="4" w:space="0" w:color="000000"/>
              <w:right w:val="single" w:sz="4" w:space="0" w:color="000000"/>
            </w:tcBorders>
          </w:tcPr>
          <w:p w14:paraId="0C62981A" w14:textId="77777777" w:rsidR="002A2D8D" w:rsidRDefault="002A2D8D">
            <w:pPr>
              <w:pStyle w:val="TableParagraph"/>
              <w:ind w:left="532"/>
              <w:rPr>
                <w:ins w:id="628" w:author="Elias, Tina" w:date="2019-02-14T09:23:00Z"/>
              </w:rPr>
            </w:pPr>
          </w:p>
        </w:tc>
      </w:tr>
      <w:tr w:rsidR="002A2D8D" w14:paraId="1F63EBA9" w14:textId="77777777" w:rsidTr="002A2D8D">
        <w:trPr>
          <w:trHeight w:hRule="exact" w:val="144"/>
          <w:ins w:id="629" w:author="Elias, Tina" w:date="2019-02-14T09:23:00Z"/>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52ECAF7" w14:textId="77777777" w:rsidR="002A2D8D" w:rsidRDefault="002A2D8D">
            <w:pPr>
              <w:pStyle w:val="TableParagraph"/>
              <w:ind w:left="263" w:firstLine="427"/>
              <w:rPr>
                <w:ins w:id="630" w:author="Elias, Tina" w:date="2019-02-14T09:23:00Z"/>
              </w:rPr>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F2D3959" w14:textId="77777777" w:rsidR="002A2D8D" w:rsidRDefault="002A2D8D">
            <w:pPr>
              <w:pStyle w:val="TableParagraph"/>
              <w:ind w:left="292" w:right="280"/>
              <w:jc w:val="center"/>
              <w:rPr>
                <w:ins w:id="631"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4FE0073" w14:textId="77777777" w:rsidR="002A2D8D" w:rsidRDefault="002A2D8D">
            <w:pPr>
              <w:pStyle w:val="TableParagraph"/>
              <w:ind w:left="532"/>
              <w:rPr>
                <w:ins w:id="632" w:author="Elias, Tina" w:date="2019-02-14T09:23:00Z"/>
              </w:rPr>
            </w:pPr>
          </w:p>
        </w:tc>
      </w:tr>
      <w:tr w:rsidR="002A2D8D" w14:paraId="58A5680D" w14:textId="77777777" w:rsidTr="002A2D8D">
        <w:trPr>
          <w:trHeight w:val="340"/>
          <w:ins w:id="633"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5754687E" w14:textId="77777777" w:rsidR="002A2D8D" w:rsidRDefault="002A2D8D">
            <w:pPr>
              <w:pStyle w:val="TableParagraph"/>
              <w:ind w:left="263" w:hanging="23"/>
              <w:rPr>
                <w:ins w:id="634" w:author="Elias, Tina" w:date="2019-02-14T09:23:00Z"/>
              </w:rPr>
            </w:pPr>
            <w:ins w:id="635" w:author="Elias, Tina" w:date="2019-02-14T09:23:00Z">
              <w:r>
                <w:t>VMS in Buffalo Division (17 Required)</w:t>
              </w:r>
            </w:ins>
          </w:p>
        </w:tc>
        <w:tc>
          <w:tcPr>
            <w:tcW w:w="1512" w:type="dxa"/>
            <w:tcBorders>
              <w:top w:val="single" w:sz="4" w:space="0" w:color="000000"/>
              <w:left w:val="single" w:sz="4" w:space="0" w:color="000000"/>
              <w:bottom w:val="single" w:sz="4" w:space="0" w:color="000000"/>
              <w:right w:val="single" w:sz="4" w:space="0" w:color="000000"/>
            </w:tcBorders>
          </w:tcPr>
          <w:p w14:paraId="5C398928" w14:textId="77777777" w:rsidR="002A2D8D" w:rsidRDefault="002A2D8D">
            <w:pPr>
              <w:pStyle w:val="TableParagraph"/>
              <w:ind w:left="292" w:right="280"/>
              <w:jc w:val="center"/>
              <w:rPr>
                <w:ins w:id="636"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tcPr>
          <w:p w14:paraId="264FA624" w14:textId="77777777" w:rsidR="002A2D8D" w:rsidRDefault="002A2D8D">
            <w:pPr>
              <w:pStyle w:val="TableParagraph"/>
              <w:ind w:left="532"/>
              <w:rPr>
                <w:ins w:id="637" w:author="Elias, Tina" w:date="2019-02-14T09:23:00Z"/>
              </w:rPr>
            </w:pPr>
          </w:p>
        </w:tc>
      </w:tr>
      <w:tr w:rsidR="002A2D8D" w14:paraId="78F0FE01" w14:textId="77777777" w:rsidTr="002A2D8D">
        <w:trPr>
          <w:trHeight w:val="340"/>
          <w:ins w:id="638"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5C95A4AB" w14:textId="77777777" w:rsidR="002A2D8D" w:rsidRDefault="002A2D8D">
            <w:pPr>
              <w:pStyle w:val="TableParagraph"/>
              <w:ind w:left="263" w:firstLine="427"/>
              <w:rPr>
                <w:ins w:id="639" w:author="Elias, Tina" w:date="2019-02-14T09:23:00Z"/>
              </w:rPr>
            </w:pPr>
            <w:ins w:id="640" w:author="Elias, Tina" w:date="2019-02-14T09:23:00Z">
              <w:r>
                <w:t>Work Zone Traffic Control</w:t>
              </w:r>
            </w:ins>
          </w:p>
        </w:tc>
        <w:tc>
          <w:tcPr>
            <w:tcW w:w="1512" w:type="dxa"/>
            <w:tcBorders>
              <w:top w:val="single" w:sz="4" w:space="0" w:color="000000"/>
              <w:left w:val="single" w:sz="4" w:space="0" w:color="000000"/>
              <w:bottom w:val="single" w:sz="4" w:space="0" w:color="000000"/>
              <w:right w:val="single" w:sz="4" w:space="0" w:color="000000"/>
            </w:tcBorders>
            <w:hideMark/>
          </w:tcPr>
          <w:p w14:paraId="73DB2E2D" w14:textId="77777777" w:rsidR="002A2D8D" w:rsidRDefault="002A2D8D">
            <w:pPr>
              <w:pStyle w:val="TableParagraph"/>
              <w:ind w:left="292" w:right="280"/>
              <w:jc w:val="center"/>
              <w:rPr>
                <w:ins w:id="641" w:author="Elias, Tina" w:date="2019-02-14T09:23:00Z"/>
              </w:rPr>
            </w:pPr>
            <w:ins w:id="642" w:author="Elias, Tina" w:date="2019-02-14T09:23:00Z">
              <w:r>
                <w:t>5%</w:t>
              </w:r>
            </w:ins>
          </w:p>
        </w:tc>
        <w:tc>
          <w:tcPr>
            <w:tcW w:w="2124" w:type="dxa"/>
            <w:tcBorders>
              <w:top w:val="single" w:sz="4" w:space="0" w:color="000000"/>
              <w:left w:val="single" w:sz="4" w:space="0" w:color="000000"/>
              <w:bottom w:val="single" w:sz="4" w:space="0" w:color="000000"/>
              <w:right w:val="single" w:sz="4" w:space="0" w:color="000000"/>
            </w:tcBorders>
          </w:tcPr>
          <w:p w14:paraId="3A87706E" w14:textId="77777777" w:rsidR="002A2D8D" w:rsidRDefault="002A2D8D">
            <w:pPr>
              <w:pStyle w:val="TableParagraph"/>
              <w:ind w:left="532"/>
              <w:rPr>
                <w:ins w:id="643" w:author="Elias, Tina" w:date="2019-02-14T09:23:00Z"/>
              </w:rPr>
            </w:pPr>
          </w:p>
        </w:tc>
      </w:tr>
      <w:tr w:rsidR="002A2D8D" w14:paraId="59C4DB77" w14:textId="77777777" w:rsidTr="002A2D8D">
        <w:trPr>
          <w:trHeight w:val="340"/>
          <w:ins w:id="644"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504D6898" w14:textId="77777777" w:rsidR="002A2D8D" w:rsidRDefault="002A2D8D">
            <w:pPr>
              <w:pStyle w:val="TableParagraph"/>
              <w:ind w:left="263" w:firstLine="427"/>
              <w:rPr>
                <w:ins w:id="645" w:author="Elias, Tina" w:date="2019-02-14T09:23:00Z"/>
              </w:rPr>
            </w:pPr>
            <w:ins w:id="646" w:author="Elias, Tina" w:date="2019-02-14T09:23:00Z">
              <w:r>
                <w:t>Connection Work</w:t>
              </w:r>
            </w:ins>
          </w:p>
        </w:tc>
        <w:tc>
          <w:tcPr>
            <w:tcW w:w="1512" w:type="dxa"/>
            <w:tcBorders>
              <w:top w:val="single" w:sz="4" w:space="0" w:color="000000"/>
              <w:left w:val="single" w:sz="4" w:space="0" w:color="000000"/>
              <w:bottom w:val="single" w:sz="4" w:space="0" w:color="000000"/>
              <w:right w:val="single" w:sz="4" w:space="0" w:color="000000"/>
            </w:tcBorders>
            <w:hideMark/>
          </w:tcPr>
          <w:p w14:paraId="44B26F5A" w14:textId="77777777" w:rsidR="002A2D8D" w:rsidRDefault="002A2D8D">
            <w:pPr>
              <w:pStyle w:val="TableParagraph"/>
              <w:ind w:left="292" w:right="280"/>
              <w:jc w:val="center"/>
              <w:rPr>
                <w:ins w:id="647" w:author="Elias, Tina" w:date="2019-02-14T09:23:00Z"/>
              </w:rPr>
            </w:pPr>
            <w:ins w:id="648" w:author="Elias, Tina" w:date="2019-02-14T09:23:00Z">
              <w:r>
                <w:t>25%</w:t>
              </w:r>
            </w:ins>
          </w:p>
        </w:tc>
        <w:tc>
          <w:tcPr>
            <w:tcW w:w="2124" w:type="dxa"/>
            <w:tcBorders>
              <w:top w:val="single" w:sz="4" w:space="0" w:color="000000"/>
              <w:left w:val="single" w:sz="4" w:space="0" w:color="000000"/>
              <w:bottom w:val="single" w:sz="4" w:space="0" w:color="000000"/>
              <w:right w:val="single" w:sz="4" w:space="0" w:color="000000"/>
            </w:tcBorders>
          </w:tcPr>
          <w:p w14:paraId="0C66AB43" w14:textId="77777777" w:rsidR="002A2D8D" w:rsidRDefault="002A2D8D">
            <w:pPr>
              <w:pStyle w:val="TableParagraph"/>
              <w:ind w:left="532"/>
              <w:rPr>
                <w:ins w:id="649" w:author="Elias, Tina" w:date="2019-02-14T09:23:00Z"/>
              </w:rPr>
            </w:pPr>
          </w:p>
        </w:tc>
      </w:tr>
      <w:tr w:rsidR="002A2D8D" w14:paraId="2949B6D2" w14:textId="77777777" w:rsidTr="002A2D8D">
        <w:trPr>
          <w:trHeight w:val="340"/>
          <w:ins w:id="650"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702451EC" w14:textId="77777777" w:rsidR="002A2D8D" w:rsidRDefault="002A2D8D">
            <w:pPr>
              <w:pStyle w:val="TableParagraph"/>
              <w:ind w:left="263" w:firstLine="427"/>
              <w:rPr>
                <w:ins w:id="651" w:author="Elias, Tina" w:date="2019-02-14T09:23:00Z"/>
              </w:rPr>
            </w:pPr>
            <w:ins w:id="652" w:author="Elias, Tina" w:date="2019-02-14T09:23:00Z">
              <w:r>
                <w:t>VMS Package Complete</w:t>
              </w:r>
            </w:ins>
          </w:p>
          <w:p w14:paraId="3C67C7F1" w14:textId="77777777" w:rsidR="002A2D8D" w:rsidRDefault="002A2D8D" w:rsidP="002A2D8D">
            <w:pPr>
              <w:pStyle w:val="TableParagraph"/>
              <w:numPr>
                <w:ilvl w:val="0"/>
                <w:numId w:val="45"/>
              </w:numPr>
              <w:tabs>
                <w:tab w:val="left" w:pos="624"/>
              </w:tabs>
              <w:autoSpaceDE w:val="0"/>
              <w:autoSpaceDN w:val="0"/>
              <w:spacing w:before="33"/>
              <w:ind w:firstLine="427"/>
              <w:rPr>
                <w:ins w:id="653" w:author="Elias, Tina" w:date="2019-02-14T09:23:00Z"/>
              </w:rPr>
            </w:pPr>
            <w:ins w:id="654" w:author="Elias, Tina" w:date="2019-02-14T09:23:00Z">
              <w:r>
                <w:t>Order VMS (50%)</w:t>
              </w:r>
            </w:ins>
          </w:p>
          <w:p w14:paraId="746E301B" w14:textId="77777777" w:rsidR="002A2D8D" w:rsidRDefault="002A2D8D" w:rsidP="002A2D8D">
            <w:pPr>
              <w:pStyle w:val="TableParagraph"/>
              <w:numPr>
                <w:ilvl w:val="0"/>
                <w:numId w:val="45"/>
              </w:numPr>
              <w:tabs>
                <w:tab w:val="left" w:pos="624"/>
              </w:tabs>
              <w:autoSpaceDE w:val="0"/>
              <w:autoSpaceDN w:val="0"/>
              <w:spacing w:before="29"/>
              <w:ind w:firstLine="427"/>
              <w:rPr>
                <w:ins w:id="655" w:author="Elias, Tina" w:date="2019-02-14T09:23:00Z"/>
              </w:rPr>
            </w:pPr>
            <w:ins w:id="656" w:author="Elias, Tina" w:date="2019-02-14T09:23:00Z">
              <w:r>
                <w:t>VMS Delivery (10%)</w:t>
              </w:r>
            </w:ins>
          </w:p>
          <w:p w14:paraId="4238678E" w14:textId="77777777" w:rsidR="002A2D8D" w:rsidRDefault="002A2D8D" w:rsidP="002A2D8D">
            <w:pPr>
              <w:pStyle w:val="TableParagraph"/>
              <w:numPr>
                <w:ilvl w:val="0"/>
                <w:numId w:val="45"/>
              </w:numPr>
              <w:tabs>
                <w:tab w:val="left" w:pos="624"/>
              </w:tabs>
              <w:autoSpaceDE w:val="0"/>
              <w:autoSpaceDN w:val="0"/>
              <w:spacing w:before="34"/>
              <w:ind w:firstLine="427"/>
              <w:rPr>
                <w:ins w:id="657" w:author="Elias, Tina" w:date="2019-02-14T09:23:00Z"/>
              </w:rPr>
            </w:pPr>
            <w:ins w:id="658" w:author="Elias, Tina" w:date="2019-02-14T09:23:00Z">
              <w:r>
                <w:t>VMS Installation (35%)</w:t>
              </w:r>
            </w:ins>
          </w:p>
          <w:p w14:paraId="08E99439" w14:textId="77777777" w:rsidR="002A2D8D" w:rsidRDefault="002A2D8D" w:rsidP="002A2D8D">
            <w:pPr>
              <w:pStyle w:val="TableParagraph"/>
              <w:numPr>
                <w:ilvl w:val="0"/>
                <w:numId w:val="45"/>
              </w:numPr>
              <w:tabs>
                <w:tab w:val="left" w:pos="624"/>
              </w:tabs>
              <w:autoSpaceDE w:val="0"/>
              <w:autoSpaceDN w:val="0"/>
              <w:spacing w:before="34"/>
              <w:ind w:firstLine="427"/>
              <w:rPr>
                <w:ins w:id="659" w:author="Elias, Tina" w:date="2019-02-14T09:23:00Z"/>
              </w:rPr>
            </w:pPr>
            <w:ins w:id="660" w:author="Elias, Tina" w:date="2019-02-14T09:23:00Z">
              <w:r>
                <w:lastRenderedPageBreak/>
                <w:t>Testing VMS (5%)</w:t>
              </w:r>
            </w:ins>
          </w:p>
        </w:tc>
        <w:tc>
          <w:tcPr>
            <w:tcW w:w="1512" w:type="dxa"/>
            <w:tcBorders>
              <w:top w:val="single" w:sz="4" w:space="0" w:color="000000"/>
              <w:left w:val="single" w:sz="4" w:space="0" w:color="000000"/>
              <w:bottom w:val="single" w:sz="4" w:space="0" w:color="000000"/>
              <w:right w:val="single" w:sz="4" w:space="0" w:color="000000"/>
            </w:tcBorders>
            <w:hideMark/>
          </w:tcPr>
          <w:p w14:paraId="03E7F5D3" w14:textId="77777777" w:rsidR="002A2D8D" w:rsidRDefault="002A2D8D">
            <w:pPr>
              <w:pStyle w:val="TableParagraph"/>
              <w:ind w:left="292" w:right="280"/>
              <w:jc w:val="center"/>
              <w:rPr>
                <w:ins w:id="661" w:author="Elias, Tina" w:date="2019-02-14T09:23:00Z"/>
              </w:rPr>
            </w:pPr>
            <w:ins w:id="662" w:author="Elias, Tina" w:date="2019-02-14T09:23:00Z">
              <w:r>
                <w:lastRenderedPageBreak/>
                <w:t>70%</w:t>
              </w:r>
            </w:ins>
          </w:p>
        </w:tc>
        <w:tc>
          <w:tcPr>
            <w:tcW w:w="2124" w:type="dxa"/>
            <w:tcBorders>
              <w:top w:val="single" w:sz="4" w:space="0" w:color="000000"/>
              <w:left w:val="single" w:sz="4" w:space="0" w:color="000000"/>
              <w:bottom w:val="single" w:sz="4" w:space="0" w:color="000000"/>
              <w:right w:val="single" w:sz="4" w:space="0" w:color="000000"/>
            </w:tcBorders>
          </w:tcPr>
          <w:p w14:paraId="74CE4C15" w14:textId="77777777" w:rsidR="002A2D8D" w:rsidRDefault="002A2D8D">
            <w:pPr>
              <w:pStyle w:val="TableParagraph"/>
              <w:ind w:left="532"/>
              <w:rPr>
                <w:ins w:id="663" w:author="Elias, Tina" w:date="2019-02-14T09:23:00Z"/>
              </w:rPr>
            </w:pPr>
          </w:p>
        </w:tc>
      </w:tr>
      <w:tr w:rsidR="002A2D8D" w14:paraId="514C9559" w14:textId="77777777" w:rsidTr="002A2D8D">
        <w:trPr>
          <w:trHeight w:hRule="exact" w:val="144"/>
          <w:ins w:id="664" w:author="Elias, Tina" w:date="2019-02-14T09:23:00Z"/>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BF74D11" w14:textId="77777777" w:rsidR="002A2D8D" w:rsidRDefault="002A2D8D">
            <w:pPr>
              <w:pStyle w:val="TableParagraph"/>
              <w:ind w:left="263" w:firstLine="427"/>
              <w:rPr>
                <w:ins w:id="665" w:author="Elias, Tina" w:date="2019-02-14T09:23:00Z"/>
              </w:rPr>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9543030" w14:textId="77777777" w:rsidR="002A2D8D" w:rsidRDefault="002A2D8D">
            <w:pPr>
              <w:pStyle w:val="TableParagraph"/>
              <w:ind w:left="292" w:right="280"/>
              <w:jc w:val="center"/>
              <w:rPr>
                <w:ins w:id="666" w:author="Elias, Tina" w:date="2019-02-14T09:23:00Z"/>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DC95EF5" w14:textId="77777777" w:rsidR="002A2D8D" w:rsidRDefault="002A2D8D">
            <w:pPr>
              <w:pStyle w:val="TableParagraph"/>
              <w:ind w:left="532"/>
              <w:rPr>
                <w:ins w:id="667" w:author="Elias, Tina" w:date="2019-02-14T09:23:00Z"/>
              </w:rPr>
            </w:pPr>
          </w:p>
        </w:tc>
      </w:tr>
      <w:tr w:rsidR="002A2D8D" w14:paraId="51AE861A" w14:textId="77777777" w:rsidTr="002A2D8D">
        <w:trPr>
          <w:trHeight w:val="340"/>
          <w:ins w:id="668"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020A67F4" w14:textId="77777777" w:rsidR="002A2D8D" w:rsidRDefault="002A2D8D">
            <w:pPr>
              <w:pStyle w:val="TableParagraph"/>
              <w:ind w:left="263" w:firstLine="427"/>
              <w:rPr>
                <w:ins w:id="669" w:author="Elias, Tina" w:date="2019-02-14T09:23:00Z"/>
              </w:rPr>
            </w:pPr>
            <w:ins w:id="670" w:author="Elias, Tina" w:date="2019-02-14T09:23:00Z">
              <w:r>
                <w:t>Punch List Work</w:t>
              </w:r>
            </w:ins>
          </w:p>
        </w:tc>
        <w:tc>
          <w:tcPr>
            <w:tcW w:w="1512" w:type="dxa"/>
            <w:tcBorders>
              <w:top w:val="single" w:sz="4" w:space="0" w:color="000000"/>
              <w:left w:val="single" w:sz="4" w:space="0" w:color="000000"/>
              <w:bottom w:val="single" w:sz="4" w:space="0" w:color="000000"/>
              <w:right w:val="single" w:sz="4" w:space="0" w:color="000000"/>
            </w:tcBorders>
            <w:hideMark/>
          </w:tcPr>
          <w:p w14:paraId="6442AF57" w14:textId="77777777" w:rsidR="002A2D8D" w:rsidRDefault="002A2D8D">
            <w:pPr>
              <w:pStyle w:val="TableParagraph"/>
              <w:ind w:left="292" w:right="280"/>
              <w:jc w:val="center"/>
              <w:rPr>
                <w:ins w:id="671" w:author="Elias, Tina" w:date="2019-02-14T09:23:00Z"/>
              </w:rPr>
            </w:pPr>
            <w:ins w:id="672" w:author="Elias, Tina" w:date="2019-02-14T09:23:00Z">
              <w:r>
                <w:t>1% (fixed)</w:t>
              </w:r>
            </w:ins>
          </w:p>
        </w:tc>
        <w:tc>
          <w:tcPr>
            <w:tcW w:w="2124" w:type="dxa"/>
            <w:tcBorders>
              <w:top w:val="single" w:sz="4" w:space="0" w:color="000000"/>
              <w:left w:val="single" w:sz="4" w:space="0" w:color="000000"/>
              <w:bottom w:val="single" w:sz="4" w:space="0" w:color="000000"/>
              <w:right w:val="single" w:sz="4" w:space="0" w:color="000000"/>
            </w:tcBorders>
            <w:hideMark/>
          </w:tcPr>
          <w:p w14:paraId="6D4D832F" w14:textId="77777777" w:rsidR="002A2D8D" w:rsidRDefault="002A2D8D">
            <w:pPr>
              <w:pStyle w:val="TableParagraph"/>
              <w:ind w:left="532"/>
              <w:rPr>
                <w:ins w:id="673" w:author="Elias, Tina" w:date="2019-02-14T09:23:00Z"/>
              </w:rPr>
            </w:pPr>
            <w:ins w:id="674" w:author="Elias, Tina" w:date="2019-02-14T09:23:00Z">
              <w:r>
                <w:t>1% (fixed)</w:t>
              </w:r>
            </w:ins>
          </w:p>
        </w:tc>
      </w:tr>
      <w:tr w:rsidR="002A2D8D" w14:paraId="6EA1591F" w14:textId="77777777" w:rsidTr="002A2D8D">
        <w:trPr>
          <w:trHeight w:val="340"/>
          <w:ins w:id="675"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2F5B802B" w14:textId="77777777" w:rsidR="002A2D8D" w:rsidRDefault="002A2D8D">
            <w:pPr>
              <w:pStyle w:val="TableParagraph"/>
              <w:ind w:left="263" w:firstLine="427"/>
              <w:rPr>
                <w:ins w:id="676" w:author="Elias, Tina" w:date="2019-02-14T09:23:00Z"/>
              </w:rPr>
            </w:pPr>
            <w:ins w:id="677" w:author="Elias, Tina" w:date="2019-02-14T09:23:00Z">
              <w:r>
                <w:t>Final Acceptance (Per DB §109-12.1)</w:t>
              </w:r>
            </w:ins>
          </w:p>
        </w:tc>
        <w:tc>
          <w:tcPr>
            <w:tcW w:w="1512" w:type="dxa"/>
            <w:tcBorders>
              <w:top w:val="single" w:sz="4" w:space="0" w:color="000000"/>
              <w:left w:val="single" w:sz="4" w:space="0" w:color="000000"/>
              <w:bottom w:val="single" w:sz="4" w:space="0" w:color="000000"/>
              <w:right w:val="single" w:sz="4" w:space="0" w:color="000000"/>
            </w:tcBorders>
            <w:hideMark/>
          </w:tcPr>
          <w:p w14:paraId="6450BA99" w14:textId="77777777" w:rsidR="002A2D8D" w:rsidRDefault="002A2D8D">
            <w:pPr>
              <w:pStyle w:val="TableParagraph"/>
              <w:ind w:left="292" w:right="280"/>
              <w:jc w:val="center"/>
              <w:rPr>
                <w:ins w:id="678" w:author="Elias, Tina" w:date="2019-02-14T09:23:00Z"/>
              </w:rPr>
            </w:pPr>
            <w:ins w:id="679" w:author="Elias, Tina" w:date="2019-02-14T09:23:00Z">
              <w:r>
                <w:t>2% (fixed)</w:t>
              </w:r>
            </w:ins>
          </w:p>
        </w:tc>
        <w:tc>
          <w:tcPr>
            <w:tcW w:w="2124" w:type="dxa"/>
            <w:tcBorders>
              <w:top w:val="single" w:sz="4" w:space="0" w:color="000000"/>
              <w:left w:val="single" w:sz="4" w:space="0" w:color="000000"/>
              <w:bottom w:val="single" w:sz="4" w:space="0" w:color="000000"/>
              <w:right w:val="single" w:sz="4" w:space="0" w:color="000000"/>
            </w:tcBorders>
            <w:hideMark/>
          </w:tcPr>
          <w:p w14:paraId="08137CA4" w14:textId="77777777" w:rsidR="002A2D8D" w:rsidRDefault="002A2D8D">
            <w:pPr>
              <w:pStyle w:val="TableParagraph"/>
              <w:ind w:left="532"/>
              <w:rPr>
                <w:ins w:id="680" w:author="Elias, Tina" w:date="2019-02-14T09:23:00Z"/>
              </w:rPr>
            </w:pPr>
            <w:ins w:id="681" w:author="Elias, Tina" w:date="2019-02-14T09:23:00Z">
              <w:r>
                <w:t>2% (fixed)</w:t>
              </w:r>
            </w:ins>
          </w:p>
        </w:tc>
      </w:tr>
      <w:tr w:rsidR="002A2D8D" w14:paraId="1A5E4E0F" w14:textId="77777777" w:rsidTr="002A2D8D">
        <w:trPr>
          <w:trHeight w:val="340"/>
          <w:ins w:id="682" w:author="Elias, Tina" w:date="2019-02-14T09:23:00Z"/>
        </w:trPr>
        <w:tc>
          <w:tcPr>
            <w:tcW w:w="5779" w:type="dxa"/>
            <w:tcBorders>
              <w:top w:val="single" w:sz="4" w:space="0" w:color="000000"/>
              <w:left w:val="single" w:sz="4" w:space="0" w:color="000000"/>
              <w:bottom w:val="single" w:sz="4" w:space="0" w:color="000000"/>
              <w:right w:val="single" w:sz="4" w:space="0" w:color="000000"/>
            </w:tcBorders>
            <w:hideMark/>
          </w:tcPr>
          <w:p w14:paraId="3EE4E748" w14:textId="77777777" w:rsidR="002A2D8D" w:rsidRDefault="002A2D8D">
            <w:pPr>
              <w:pStyle w:val="TableParagraph"/>
              <w:ind w:left="263" w:firstLine="427"/>
              <w:rPr>
                <w:ins w:id="683" w:author="Elias, Tina" w:date="2019-02-14T09:23:00Z"/>
              </w:rPr>
            </w:pPr>
            <w:ins w:id="684" w:author="Elias, Tina" w:date="2019-02-14T09:23:00Z">
              <w:r>
                <w:t>Final Agreement (Per DB §109-12.2)</w:t>
              </w:r>
            </w:ins>
          </w:p>
        </w:tc>
        <w:tc>
          <w:tcPr>
            <w:tcW w:w="1512" w:type="dxa"/>
            <w:tcBorders>
              <w:top w:val="single" w:sz="4" w:space="0" w:color="000000"/>
              <w:left w:val="single" w:sz="4" w:space="0" w:color="000000"/>
              <w:bottom w:val="single" w:sz="4" w:space="0" w:color="000000"/>
              <w:right w:val="single" w:sz="4" w:space="0" w:color="000000"/>
            </w:tcBorders>
            <w:hideMark/>
          </w:tcPr>
          <w:p w14:paraId="6E899A15" w14:textId="77777777" w:rsidR="002A2D8D" w:rsidRDefault="002A2D8D">
            <w:pPr>
              <w:pStyle w:val="TableParagraph"/>
              <w:ind w:left="292" w:right="280"/>
              <w:jc w:val="center"/>
              <w:rPr>
                <w:ins w:id="685" w:author="Elias, Tina" w:date="2019-02-14T09:23:00Z"/>
              </w:rPr>
            </w:pPr>
            <w:ins w:id="686" w:author="Elias, Tina" w:date="2019-02-14T09:23:00Z">
              <w:r>
                <w:t>2% (fixed)</w:t>
              </w:r>
            </w:ins>
          </w:p>
        </w:tc>
        <w:tc>
          <w:tcPr>
            <w:tcW w:w="2124" w:type="dxa"/>
            <w:tcBorders>
              <w:top w:val="single" w:sz="4" w:space="0" w:color="000000"/>
              <w:left w:val="single" w:sz="4" w:space="0" w:color="000000"/>
              <w:bottom w:val="single" w:sz="4" w:space="0" w:color="000000"/>
              <w:right w:val="single" w:sz="4" w:space="0" w:color="000000"/>
            </w:tcBorders>
            <w:hideMark/>
          </w:tcPr>
          <w:p w14:paraId="2FE90B2B" w14:textId="77777777" w:rsidR="002A2D8D" w:rsidRDefault="002A2D8D">
            <w:pPr>
              <w:pStyle w:val="TableParagraph"/>
              <w:ind w:left="532"/>
              <w:rPr>
                <w:ins w:id="687" w:author="Elias, Tina" w:date="2019-02-14T09:23:00Z"/>
              </w:rPr>
            </w:pPr>
            <w:ins w:id="688" w:author="Elias, Tina" w:date="2019-02-14T09:23:00Z">
              <w:r>
                <w:t>2% (fixed)</w:t>
              </w:r>
            </w:ins>
          </w:p>
        </w:tc>
      </w:tr>
    </w:tbl>
    <w:p w14:paraId="2520E2EF" w14:textId="19EA1B75" w:rsidR="002A2D8D" w:rsidRDefault="002A2D8D" w:rsidP="00B22B9D">
      <w:pPr>
        <w:pStyle w:val="ListParagraph"/>
        <w:overflowPunct/>
        <w:autoSpaceDE/>
        <w:autoSpaceDN/>
        <w:adjustRightInd/>
        <w:spacing w:before="120"/>
        <w:jc w:val="both"/>
        <w:textAlignment w:val="auto"/>
        <w:sectPr w:rsidR="002A2D8D" w:rsidSect="0085330A">
          <w:headerReference w:type="default" r:id="rId82"/>
          <w:footerReference w:type="default" r:id="rId83"/>
          <w:pgSz w:w="12240" w:h="15840" w:code="1"/>
          <w:pgMar w:top="1440" w:right="1350" w:bottom="1440" w:left="1440" w:header="720" w:footer="720" w:gutter="0"/>
          <w:pgNumType w:start="1"/>
          <w:cols w:space="720"/>
          <w:docGrid w:linePitch="360"/>
        </w:sectPr>
      </w:pPr>
    </w:p>
    <w:p w14:paraId="657D621F" w14:textId="535D008E" w:rsidR="00B22B9D" w:rsidRPr="009C7AEE" w:rsidRDefault="009C7AEE" w:rsidP="00B22B9D">
      <w:pPr>
        <w:pStyle w:val="ListParagraph"/>
        <w:overflowPunct/>
        <w:autoSpaceDE/>
        <w:autoSpaceDN/>
        <w:adjustRightInd/>
        <w:spacing w:before="120"/>
        <w:jc w:val="both"/>
        <w:textAlignment w:val="auto"/>
        <w:rPr>
          <w:b/>
        </w:rPr>
      </w:pPr>
      <w:r w:rsidRPr="009C7AEE">
        <w:rPr>
          <w:b/>
        </w:rPr>
        <w:lastRenderedPageBreak/>
        <w:t>WORK PAYMENT SCHEDULE NOTES PERTAINING TO FORM WPS</w:t>
      </w:r>
    </w:p>
    <w:p w14:paraId="4B50E346" w14:textId="77777777" w:rsidR="009B759E" w:rsidRPr="009C7AEE" w:rsidRDefault="009B759E" w:rsidP="00B22B9D">
      <w:pPr>
        <w:pStyle w:val="ListParagraph"/>
        <w:overflowPunct/>
        <w:autoSpaceDE/>
        <w:autoSpaceDN/>
        <w:adjustRightInd/>
        <w:spacing w:before="120"/>
        <w:jc w:val="both"/>
        <w:textAlignment w:val="auto"/>
        <w:rPr>
          <w:b/>
        </w:rPr>
      </w:pPr>
    </w:p>
    <w:p w14:paraId="6CF100CB" w14:textId="77777777" w:rsidR="00FD4224" w:rsidRDefault="00FD4224" w:rsidP="00B22B9D">
      <w:pPr>
        <w:pStyle w:val="ListParagraph"/>
        <w:overflowPunct/>
        <w:autoSpaceDE/>
        <w:autoSpaceDN/>
        <w:adjustRightInd/>
        <w:spacing w:before="120"/>
        <w:jc w:val="both"/>
        <w:textAlignment w:val="auto"/>
        <w:sectPr w:rsidR="00FD4224" w:rsidSect="0085330A">
          <w:footerReference w:type="default" r:id="rId84"/>
          <w:pgSz w:w="12240" w:h="15840" w:code="1"/>
          <w:pgMar w:top="1440" w:right="1350" w:bottom="1440" w:left="1440" w:header="720" w:footer="720" w:gutter="0"/>
          <w:pgNumType w:start="1"/>
          <w:cols w:space="720"/>
          <w:docGrid w:linePitch="360"/>
        </w:sectPr>
      </w:pPr>
    </w:p>
    <w:p w14:paraId="53BA5FB9" w14:textId="77777777" w:rsidR="00CC52F8" w:rsidRDefault="00CC52F8" w:rsidP="00CC52F8">
      <w:pPr>
        <w:pStyle w:val="ListParagraph"/>
        <w:numPr>
          <w:ilvl w:val="0"/>
          <w:numId w:val="43"/>
        </w:numPr>
        <w:overflowPunct/>
        <w:autoSpaceDE/>
        <w:autoSpaceDN/>
        <w:adjustRightInd/>
        <w:spacing w:before="120"/>
        <w:ind w:left="360"/>
        <w:jc w:val="both"/>
        <w:textAlignment w:val="auto"/>
      </w:pPr>
      <w:r>
        <w:t>Percent of Lump Sum Price t</w:t>
      </w:r>
      <w:r w:rsidRPr="00D14497">
        <w:t>o be completed by</w:t>
      </w:r>
      <w:r>
        <w:t xml:space="preserve"> Proposer. Total percent for all Work Items shall equal 100%</w:t>
      </w:r>
    </w:p>
    <w:p w14:paraId="2FF71333" w14:textId="77777777" w:rsidR="00CC52F8" w:rsidRPr="00C20987" w:rsidRDefault="00CC52F8" w:rsidP="00CC52F8">
      <w:pPr>
        <w:pStyle w:val="ListParagraph"/>
        <w:numPr>
          <w:ilvl w:val="0"/>
          <w:numId w:val="43"/>
        </w:numPr>
        <w:overflowPunct/>
        <w:autoSpaceDE/>
        <w:autoSpaceDN/>
        <w:adjustRightInd/>
        <w:spacing w:before="120"/>
        <w:ind w:left="540" w:hanging="540"/>
        <w:jc w:val="both"/>
        <w:textAlignment w:val="auto"/>
      </w:pPr>
      <w:r>
        <w:t xml:space="preserve">Subsequent to Selection of Best Value, the Design-Builder may submit to the Authority a more detailed Work Payment Schedule which breaks individual work items into multiple stages, for the Authority’s review and acceptance.  However, the sum of the percentages proposed for each stage shall equal the percentage for that work item submitted by the Design-Builder included on Form WPS, and in no case shall the payment for any individual stage be more than 50% nor less than 10% of the total percentage bid for that work item.  </w:t>
      </w:r>
    </w:p>
    <w:p w14:paraId="64FADCA4" w14:textId="7647BE17" w:rsidR="005C63AD" w:rsidRDefault="005C63AD" w:rsidP="005C63AD">
      <w:pPr>
        <w:rPr>
          <w:rFonts w:ascii="Arial" w:hAnsi="Arial"/>
          <w:b/>
          <w:sz w:val="28"/>
          <w:szCs w:val="28"/>
          <w:u w:val="thick"/>
        </w:rPr>
      </w:pPr>
    </w:p>
    <w:p w14:paraId="395467ED" w14:textId="16F92B46" w:rsidR="000F20DD" w:rsidRDefault="000F20DD" w:rsidP="005C63AD">
      <w:pPr>
        <w:rPr>
          <w:rFonts w:ascii="Arial" w:hAnsi="Arial"/>
          <w:b/>
          <w:sz w:val="28"/>
          <w:szCs w:val="28"/>
          <w:u w:val="thick"/>
        </w:rPr>
      </w:pPr>
    </w:p>
    <w:p w14:paraId="6FFDD0BA" w14:textId="773D6787" w:rsidR="000F20DD" w:rsidRDefault="000F20DD" w:rsidP="005C63AD">
      <w:pPr>
        <w:rPr>
          <w:rFonts w:ascii="Arial" w:hAnsi="Arial"/>
          <w:b/>
          <w:sz w:val="28"/>
          <w:szCs w:val="28"/>
          <w:u w:val="thick"/>
        </w:rPr>
      </w:pPr>
    </w:p>
    <w:p w14:paraId="09B99EE8" w14:textId="3111DD4F" w:rsidR="000F20DD" w:rsidRDefault="000F20DD" w:rsidP="005C63AD">
      <w:pPr>
        <w:rPr>
          <w:rFonts w:ascii="Arial" w:hAnsi="Arial"/>
          <w:b/>
          <w:sz w:val="28"/>
          <w:szCs w:val="28"/>
          <w:u w:val="thick"/>
        </w:rPr>
      </w:pPr>
    </w:p>
    <w:p w14:paraId="1563EDED" w14:textId="35AB68DA" w:rsidR="000F20DD" w:rsidRDefault="000F20DD" w:rsidP="005C63AD">
      <w:pPr>
        <w:rPr>
          <w:rFonts w:ascii="Arial" w:hAnsi="Arial"/>
          <w:b/>
          <w:sz w:val="28"/>
          <w:szCs w:val="28"/>
          <w:u w:val="thick"/>
        </w:rPr>
      </w:pPr>
    </w:p>
    <w:p w14:paraId="0BE23F2D" w14:textId="019E5BDF" w:rsidR="000F20DD" w:rsidRDefault="000F20DD" w:rsidP="005C63AD">
      <w:pPr>
        <w:rPr>
          <w:rFonts w:ascii="Arial" w:hAnsi="Arial"/>
          <w:b/>
          <w:sz w:val="28"/>
          <w:szCs w:val="28"/>
          <w:u w:val="thick"/>
        </w:rPr>
      </w:pPr>
    </w:p>
    <w:p w14:paraId="3337282B" w14:textId="660CCF43" w:rsidR="000F20DD" w:rsidRDefault="000F20DD" w:rsidP="005C63AD">
      <w:pPr>
        <w:rPr>
          <w:rFonts w:ascii="Arial" w:hAnsi="Arial"/>
          <w:b/>
          <w:sz w:val="28"/>
          <w:szCs w:val="28"/>
          <w:u w:val="thick"/>
        </w:rPr>
      </w:pPr>
    </w:p>
    <w:p w14:paraId="32EA528B" w14:textId="77777777" w:rsidR="00C86F37" w:rsidRDefault="00C86F37" w:rsidP="005C63AD">
      <w:pPr>
        <w:pStyle w:val="Heading1"/>
        <w:spacing w:after="240"/>
      </w:pPr>
    </w:p>
    <w:p w14:paraId="1D3E0673" w14:textId="77777777" w:rsidR="00C86F37" w:rsidRDefault="00C86F37" w:rsidP="005C63AD">
      <w:pPr>
        <w:pStyle w:val="Heading1"/>
        <w:spacing w:after="240"/>
      </w:pPr>
    </w:p>
    <w:p w14:paraId="241D6F6C" w14:textId="77777777" w:rsidR="00C86F37" w:rsidRDefault="00C86F37" w:rsidP="005C63AD">
      <w:pPr>
        <w:pStyle w:val="Heading1"/>
        <w:spacing w:after="240"/>
      </w:pPr>
    </w:p>
    <w:p w14:paraId="258655B0" w14:textId="77777777" w:rsidR="00C86F37" w:rsidRDefault="00C86F37" w:rsidP="005C63AD">
      <w:pPr>
        <w:pStyle w:val="Heading1"/>
        <w:spacing w:after="240"/>
      </w:pPr>
    </w:p>
    <w:p w14:paraId="55B5FD05" w14:textId="77777777" w:rsidR="00C86F37" w:rsidRDefault="00C86F37" w:rsidP="005C63AD">
      <w:pPr>
        <w:pStyle w:val="Heading1"/>
        <w:spacing w:after="240"/>
      </w:pPr>
    </w:p>
    <w:p w14:paraId="60F19C40" w14:textId="77777777" w:rsidR="00C86F37" w:rsidRDefault="00C86F37" w:rsidP="005C63AD">
      <w:pPr>
        <w:pStyle w:val="Heading1"/>
        <w:spacing w:after="240"/>
      </w:pPr>
    </w:p>
    <w:p w14:paraId="2AE7F57E" w14:textId="77777777" w:rsidR="00C86F37" w:rsidRDefault="00C86F37" w:rsidP="005C63AD">
      <w:pPr>
        <w:pStyle w:val="Heading1"/>
        <w:spacing w:after="240"/>
      </w:pPr>
    </w:p>
    <w:p w14:paraId="6331C9F3" w14:textId="77777777" w:rsidR="00C86F37" w:rsidRDefault="00C86F37" w:rsidP="005C63AD">
      <w:pPr>
        <w:pStyle w:val="Heading1"/>
        <w:spacing w:after="240"/>
      </w:pPr>
    </w:p>
    <w:p w14:paraId="6BDD5844" w14:textId="77777777" w:rsidR="00C86F37" w:rsidRDefault="00C86F37" w:rsidP="005C63AD">
      <w:pPr>
        <w:pStyle w:val="Heading1"/>
        <w:spacing w:after="240"/>
      </w:pPr>
    </w:p>
    <w:p w14:paraId="15DE5885" w14:textId="7A38BB31" w:rsidR="00C86F37" w:rsidRPr="002A2D8D" w:rsidRDefault="002A2D8D">
      <w:pPr>
        <w:overflowPunct/>
        <w:autoSpaceDE/>
        <w:autoSpaceDN/>
        <w:adjustRightInd/>
        <w:spacing w:after="200" w:line="276" w:lineRule="auto"/>
        <w:textAlignment w:val="auto"/>
        <w:pPrChange w:id="691" w:author="Elias, Tina" w:date="2019-02-14T09:24:00Z">
          <w:pPr>
            <w:pStyle w:val="Heading1"/>
            <w:spacing w:after="240"/>
          </w:pPr>
        </w:pPrChange>
      </w:pPr>
      <w:r>
        <w:br w:type="page"/>
      </w:r>
    </w:p>
    <w:p w14:paraId="06EF5D64" w14:textId="6CE0A1AB" w:rsidR="005C63AD" w:rsidRPr="0012653A" w:rsidRDefault="005C63AD" w:rsidP="005C63AD">
      <w:pPr>
        <w:pStyle w:val="Heading1"/>
        <w:spacing w:after="240"/>
      </w:pPr>
      <w:r w:rsidRPr="0012653A">
        <w:lastRenderedPageBreak/>
        <w:t>FORM PB</w:t>
      </w:r>
    </w:p>
    <w:p w14:paraId="27DE88B1" w14:textId="77777777" w:rsidR="005C63AD" w:rsidRPr="0012653A" w:rsidRDefault="005C63AD" w:rsidP="005C63AD">
      <w:pPr>
        <w:pStyle w:val="05BodyText"/>
        <w:spacing w:before="0"/>
        <w:ind w:firstLine="0"/>
        <w:jc w:val="center"/>
        <w:rPr>
          <w:rFonts w:ascii="Arial" w:hAnsi="Arial"/>
          <w:b/>
          <w:sz w:val="28"/>
          <w:szCs w:val="28"/>
          <w:u w:val="single"/>
        </w:rPr>
      </w:pPr>
      <w:r w:rsidRPr="0012653A">
        <w:rPr>
          <w:rFonts w:ascii="Arial" w:hAnsi="Arial"/>
          <w:b/>
          <w:sz w:val="28"/>
          <w:szCs w:val="28"/>
          <w:u w:val="single"/>
        </w:rPr>
        <w:t>PROPOSAL BOND</w:t>
      </w:r>
    </w:p>
    <w:p w14:paraId="1F2EAD18" w14:textId="77777777" w:rsidR="005C63AD" w:rsidRPr="0012653A" w:rsidRDefault="005C63AD" w:rsidP="005C63AD">
      <w:pPr>
        <w:overflowPunct/>
        <w:textAlignment w:val="auto"/>
        <w:rPr>
          <w:rFonts w:ascii="Arial" w:hAnsi="Arial"/>
          <w:sz w:val="20"/>
        </w:rPr>
      </w:pPr>
    </w:p>
    <w:p w14:paraId="5CB32D6F" w14:textId="77777777" w:rsidR="005C63AD" w:rsidRPr="0012653A" w:rsidRDefault="005C63AD" w:rsidP="005C63AD">
      <w:pPr>
        <w:overflowPunct/>
        <w:textAlignment w:val="auto"/>
        <w:rPr>
          <w:rFonts w:ascii="Arial" w:hAnsi="Arial"/>
          <w:szCs w:val="24"/>
        </w:rPr>
      </w:pPr>
      <w:r w:rsidRPr="0012653A">
        <w:rPr>
          <w:rFonts w:ascii="Arial" w:hAnsi="Arial"/>
          <w:szCs w:val="24"/>
        </w:rPr>
        <w:t>KNOW ALL PERSONS BY THESE PRESENTS, that _____________________________________________________________________</w:t>
      </w:r>
    </w:p>
    <w:p w14:paraId="60E2F29C" w14:textId="77777777" w:rsidR="005C63AD" w:rsidRPr="0012653A" w:rsidRDefault="005C63AD" w:rsidP="005C63AD">
      <w:pPr>
        <w:tabs>
          <w:tab w:val="left" w:pos="6120"/>
        </w:tabs>
        <w:overflowPunct/>
        <w:textAlignment w:val="auto"/>
        <w:rPr>
          <w:rFonts w:ascii="Arial" w:hAnsi="Arial"/>
          <w:sz w:val="20"/>
        </w:rPr>
      </w:pPr>
      <w:r w:rsidRPr="0012653A">
        <w:rPr>
          <w:rFonts w:ascii="Arial" w:hAnsi="Arial"/>
          <w:sz w:val="20"/>
        </w:rPr>
        <w:t>(Name of Proposer)</w:t>
      </w:r>
    </w:p>
    <w:p w14:paraId="7D822B1A" w14:textId="77777777" w:rsidR="005C63AD" w:rsidRPr="0012653A" w:rsidRDefault="005C63AD" w:rsidP="005C63AD">
      <w:pPr>
        <w:overflowPunct/>
        <w:textAlignment w:val="auto"/>
        <w:rPr>
          <w:rFonts w:ascii="Arial" w:hAnsi="Arial"/>
          <w:szCs w:val="24"/>
        </w:rPr>
      </w:pPr>
      <w:r w:rsidRPr="0012653A">
        <w:rPr>
          <w:rFonts w:ascii="Arial" w:hAnsi="Arial"/>
          <w:szCs w:val="24"/>
        </w:rPr>
        <w:t>______________________________________________________________________</w:t>
      </w:r>
    </w:p>
    <w:p w14:paraId="05BC7BE3" w14:textId="77777777" w:rsidR="005C63AD" w:rsidRPr="0012653A" w:rsidRDefault="005C63AD" w:rsidP="005C63AD">
      <w:pPr>
        <w:overflowPunct/>
        <w:textAlignment w:val="auto"/>
        <w:rPr>
          <w:rFonts w:ascii="Arial" w:hAnsi="Arial"/>
          <w:sz w:val="20"/>
        </w:rPr>
      </w:pPr>
      <w:r w:rsidRPr="0012653A">
        <w:rPr>
          <w:rFonts w:ascii="Arial" w:hAnsi="Arial"/>
          <w:sz w:val="20"/>
        </w:rPr>
        <w:t>(Address)</w:t>
      </w:r>
    </w:p>
    <w:p w14:paraId="2AE95542" w14:textId="43FB6BFC"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 xml:space="preserve">(hereinafter called the "Principal") and ___________________________________, as surety or as co-sureties (“Co-Sureties”), each a corporation duly organized and existing under the laws of the State indicated on the attached Appendix 1, having its principal office at the address (including City and State) listed on the attached Appendix 1, and authorized as a surety in the State of New York (such surety or Co-Sureties are hereinafter called the "Surety"), are held and firmly bound unto the New York State </w:t>
      </w:r>
      <w:r w:rsidR="00AD6470">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(the "Obligee"), in the full just sum of </w:t>
      </w:r>
      <w:r>
        <w:rPr>
          <w:rFonts w:ascii="Arial" w:hAnsi="Arial"/>
          <w:sz w:val="22"/>
          <w:szCs w:val="22"/>
        </w:rPr>
        <w:t>five percent of the proposal amount</w:t>
      </w:r>
      <w:r w:rsidRPr="0012653A">
        <w:rPr>
          <w:rFonts w:ascii="Arial" w:hAnsi="Arial"/>
          <w:sz w:val="22"/>
          <w:szCs w:val="22"/>
        </w:rPr>
        <w:t>, good and lawful money of the United States of America, for the payment of which said sum of money, well and truly to be made and done, the said Principal binds itself, its heirs, executors and administrators, successors and assigns, and the said Surety binds itself, its successors and assigns, jointly and severally, firmly by these presents:</w:t>
      </w:r>
    </w:p>
    <w:p w14:paraId="54789BBE" w14:textId="77777777" w:rsidR="005C63AD" w:rsidRPr="0012653A" w:rsidRDefault="005C63AD" w:rsidP="005C63AD">
      <w:pPr>
        <w:overflowPunct/>
        <w:textAlignment w:val="auto"/>
        <w:rPr>
          <w:rFonts w:ascii="Arial" w:hAnsi="Arial"/>
          <w:szCs w:val="24"/>
        </w:rPr>
      </w:pPr>
    </w:p>
    <w:p w14:paraId="31FBAEE7" w14:textId="6896AD96" w:rsidR="005C63AD" w:rsidRPr="0012653A" w:rsidRDefault="005C63AD" w:rsidP="005C63AD">
      <w:pPr>
        <w:overflowPunct/>
        <w:jc w:val="both"/>
        <w:textAlignment w:val="auto"/>
        <w:rPr>
          <w:rFonts w:ascii="Arial" w:hAnsi="Arial"/>
          <w:sz w:val="20"/>
        </w:rPr>
      </w:pPr>
      <w:r w:rsidRPr="0012653A">
        <w:rPr>
          <w:rFonts w:ascii="Arial" w:hAnsi="Arial"/>
          <w:szCs w:val="24"/>
        </w:rPr>
        <w:t xml:space="preserve">WHEREAS, the said Principal has submitted to the </w:t>
      </w:r>
      <w:r w:rsidR="00EC33EC">
        <w:rPr>
          <w:rFonts w:ascii="Arial" w:hAnsi="Arial"/>
          <w:szCs w:val="24"/>
        </w:rPr>
        <w:t>Authority</w:t>
      </w:r>
      <w:r w:rsidRPr="0012653A">
        <w:rPr>
          <w:rFonts w:ascii="Arial" w:hAnsi="Arial"/>
          <w:szCs w:val="24"/>
        </w:rPr>
        <w:t xml:space="preserve">, a proposal for the </w:t>
      </w:r>
      <w:sdt>
        <w:sdtPr>
          <w:rPr>
            <w:rFonts w:ascii="Arial" w:hAnsi="Arial"/>
            <w:szCs w:val="24"/>
          </w:rPr>
          <w:alias w:val="Title"/>
          <w:id w:val="7048629"/>
          <w:placeholder>
            <w:docPart w:val="C5F7FD49127D46CD93A40671BE1B8100"/>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szCs w:val="24"/>
            </w:rPr>
            <w:t>Cashless Tolling</w:t>
          </w:r>
        </w:sdtContent>
      </w:sdt>
      <w:r>
        <w:rPr>
          <w:rFonts w:ascii="Arial" w:hAnsi="Arial"/>
          <w:szCs w:val="24"/>
        </w:rPr>
        <w:t xml:space="preserve"> Design-Build Project, </w:t>
      </w:r>
      <w:r w:rsidRPr="00C74AD6">
        <w:rPr>
          <w:rFonts w:ascii="Arial" w:hAnsi="Arial"/>
          <w:szCs w:val="24"/>
        </w:rPr>
        <w:t xml:space="preserve">(the “Project”), </w:t>
      </w:r>
      <w:sdt>
        <w:sdtPr>
          <w:rPr>
            <w:rFonts w:ascii="Arial" w:hAnsi="Arial"/>
            <w:szCs w:val="24"/>
          </w:rPr>
          <w:alias w:val="Keywords"/>
          <w:id w:val="7048630"/>
          <w:placeholder>
            <w:docPart w:val="ADA0370214DC4434BE785A92F558008C"/>
          </w:placeholder>
          <w:dataBinding w:prefixMappings="xmlns:ns0='http://purl.org/dc/elements/1.1/' xmlns:ns1='http://schemas.openxmlformats.org/package/2006/metadata/core-properties' " w:xpath="/ns1:coreProperties[1]/ns1:keywords[1]" w:storeItemID="{6C3C8BC8-F283-45AE-878A-BAB7291924A1}"/>
          <w:text/>
        </w:sdtPr>
        <w:sdtEndPr/>
        <w:sdtContent>
          <w:r w:rsidR="00BB6644">
            <w:rPr>
              <w:rFonts w:ascii="Arial" w:hAnsi="Arial"/>
              <w:szCs w:val="24"/>
            </w:rPr>
            <w:t>TA 19-1, Contract No. D800002</w:t>
          </w:r>
        </w:sdtContent>
      </w:sdt>
      <w:r>
        <w:rPr>
          <w:rFonts w:ascii="Arial" w:hAnsi="Arial"/>
          <w:szCs w:val="24"/>
        </w:rPr>
        <w:t>.</w:t>
      </w:r>
    </w:p>
    <w:p w14:paraId="1F719675" w14:textId="77777777" w:rsidR="005C63AD" w:rsidRPr="0012653A" w:rsidRDefault="005C63AD" w:rsidP="005C63AD">
      <w:pPr>
        <w:tabs>
          <w:tab w:val="left" w:pos="3960"/>
        </w:tabs>
        <w:overflowPunct/>
        <w:jc w:val="both"/>
        <w:textAlignment w:val="auto"/>
        <w:rPr>
          <w:rFonts w:ascii="Arial" w:hAnsi="Arial"/>
          <w:sz w:val="20"/>
        </w:rPr>
      </w:pPr>
    </w:p>
    <w:p w14:paraId="63A5C55E" w14:textId="77777777" w:rsidR="005C63AD" w:rsidRPr="0012653A" w:rsidRDefault="005C63AD" w:rsidP="005C63AD">
      <w:pPr>
        <w:overflowPunct/>
        <w:jc w:val="both"/>
        <w:textAlignment w:val="auto"/>
        <w:rPr>
          <w:rFonts w:ascii="Arial" w:hAnsi="Arial"/>
          <w:szCs w:val="24"/>
        </w:rPr>
      </w:pPr>
      <w:r w:rsidRPr="0012653A">
        <w:rPr>
          <w:rFonts w:ascii="Arial" w:hAnsi="Arial"/>
          <w:szCs w:val="24"/>
        </w:rPr>
        <w:t>WHEREAS, under the terms of the Laws of the State of New York as above indicated, the said Principal has filed or intends to file this bond to guarantee that the Principal will execute all required contract proposal documents and furnish such faithful performance or other bonds as may be required by law in accordance with the terms of the Principal's said proposal.</w:t>
      </w:r>
    </w:p>
    <w:p w14:paraId="69919032" w14:textId="77777777" w:rsidR="005C63AD" w:rsidRPr="0012653A" w:rsidRDefault="005C63AD" w:rsidP="005C63AD">
      <w:pPr>
        <w:overflowPunct/>
        <w:jc w:val="both"/>
        <w:textAlignment w:val="auto"/>
        <w:rPr>
          <w:rFonts w:ascii="Arial" w:hAnsi="Arial"/>
          <w:szCs w:val="24"/>
        </w:rPr>
      </w:pPr>
    </w:p>
    <w:p w14:paraId="1055C155" w14:textId="18BF8E57" w:rsidR="005C63AD" w:rsidRPr="0012653A" w:rsidRDefault="005C63AD" w:rsidP="005C63AD">
      <w:pPr>
        <w:overflowPunct/>
        <w:jc w:val="both"/>
        <w:textAlignment w:val="auto"/>
        <w:rPr>
          <w:rFonts w:ascii="Arial" w:hAnsi="Arial"/>
          <w:szCs w:val="24"/>
        </w:rPr>
      </w:pPr>
      <w:r w:rsidRPr="0012653A">
        <w:rPr>
          <w:rFonts w:ascii="Arial" w:hAnsi="Arial"/>
          <w:szCs w:val="24"/>
        </w:rPr>
        <w:t xml:space="preserve">NOW, THEREFORE, the condition of the foregoing obligation is such, that if the said Principal shall promptly execute and submit, and the </w:t>
      </w:r>
      <w:r w:rsidR="00EC33EC">
        <w:rPr>
          <w:rFonts w:ascii="Arial" w:hAnsi="Arial"/>
          <w:szCs w:val="24"/>
        </w:rPr>
        <w:t>Authority</w:t>
      </w:r>
      <w:r w:rsidRPr="0012653A">
        <w:rPr>
          <w:rFonts w:ascii="Arial" w:hAnsi="Arial"/>
          <w:szCs w:val="24"/>
        </w:rPr>
        <w:t xml:space="preserve"> shall accept, all required contract proposal documents including such faithful performance bond or other bonds as may be required by law in accordance with the terms of the Principal's said proposal, then this obligation shall be null and void, otherwise to remain in full force and virtue.</w:t>
      </w:r>
    </w:p>
    <w:p w14:paraId="44E69453" w14:textId="77777777" w:rsidR="005C63AD" w:rsidRPr="0012653A" w:rsidRDefault="005C63AD" w:rsidP="005C63AD">
      <w:pPr>
        <w:overflowPunct/>
        <w:textAlignment w:val="auto"/>
        <w:rPr>
          <w:rFonts w:ascii="Arial" w:hAnsi="Arial"/>
          <w:szCs w:val="24"/>
        </w:rPr>
      </w:pPr>
    </w:p>
    <w:p w14:paraId="5CD501B4"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Any extensions of the time for award of the Contract that the Principal may grant in accordance with the Instruction to Proposers in the Request for Proposals for the Project, or otherwise, shall be subject to the reasonable approval of the Surety.</w:t>
      </w:r>
    </w:p>
    <w:p w14:paraId="72AF3027" w14:textId="77777777" w:rsidR="005C63AD" w:rsidRPr="0012653A" w:rsidRDefault="005C63AD" w:rsidP="005C63AD">
      <w:pPr>
        <w:overflowPunct/>
        <w:jc w:val="both"/>
        <w:textAlignment w:val="auto"/>
        <w:rPr>
          <w:rFonts w:ascii="Arial" w:hAnsi="Arial"/>
          <w:color w:val="000000"/>
          <w:sz w:val="22"/>
          <w:szCs w:val="22"/>
        </w:rPr>
      </w:pPr>
    </w:p>
    <w:p w14:paraId="45D7393C" w14:textId="77777777" w:rsidR="005C63AD" w:rsidRPr="0012653A" w:rsidRDefault="005C63AD" w:rsidP="005C63AD">
      <w:pPr>
        <w:overflowPunct/>
        <w:jc w:val="both"/>
        <w:textAlignment w:val="auto"/>
        <w:rPr>
          <w:rFonts w:ascii="Arial" w:hAnsi="Arial"/>
          <w:color w:val="000000"/>
          <w:sz w:val="22"/>
          <w:szCs w:val="22"/>
        </w:rPr>
      </w:pPr>
      <w:r w:rsidRPr="0012653A">
        <w:rPr>
          <w:rStyle w:val="Strong"/>
          <w:rFonts w:ascii="Arial" w:hAnsi="Arial"/>
          <w:color w:val="000000"/>
          <w:sz w:val="22"/>
          <w:szCs w:val="22"/>
        </w:rPr>
        <w:t>[</w:t>
      </w:r>
      <w:r w:rsidRPr="0012653A">
        <w:rPr>
          <w:rStyle w:val="Strong"/>
          <w:rFonts w:ascii="Arial" w:hAnsi="Arial"/>
          <w:i/>
          <w:color w:val="000000"/>
          <w:sz w:val="22"/>
          <w:szCs w:val="22"/>
        </w:rPr>
        <w:t xml:space="preserve">Note: Use in </w:t>
      </w:r>
      <w:r w:rsidRPr="0012653A">
        <w:rPr>
          <w:rFonts w:ascii="Arial" w:hAnsi="Arial"/>
          <w:b/>
          <w:bCs/>
          <w:i/>
          <w:sz w:val="22"/>
          <w:szCs w:val="22"/>
        </w:rPr>
        <w:t>case</w:t>
      </w:r>
      <w:r w:rsidRPr="0012653A">
        <w:rPr>
          <w:rStyle w:val="Strong"/>
          <w:rFonts w:ascii="Arial" w:hAnsi="Arial"/>
          <w:i/>
          <w:color w:val="000000"/>
          <w:sz w:val="22"/>
          <w:szCs w:val="22"/>
        </w:rPr>
        <w:t xml:space="preserve"> of multiple or co-sureties or, otherwise, delete</w:t>
      </w:r>
      <w:r w:rsidRPr="0012653A">
        <w:rPr>
          <w:rStyle w:val="Strong"/>
          <w:rFonts w:ascii="Arial" w:hAnsi="Arial"/>
          <w:color w:val="000000"/>
          <w:sz w:val="22"/>
          <w:szCs w:val="22"/>
        </w:rPr>
        <w:t>.]</w:t>
      </w:r>
      <w:r w:rsidRPr="0012653A">
        <w:rPr>
          <w:rFonts w:ascii="Arial" w:hAnsi="Arial"/>
          <w:color w:val="000000"/>
          <w:sz w:val="22"/>
          <w:szCs w:val="22"/>
        </w:rPr>
        <w:t xml:space="preserve">  The Co-Sureties agree to empower a single representative with authority to act on behalf of all of the Co-Sureties with respect to this Proposal Bond, so that the Obligee will have no obligation to deal with multiple sureties hereunder.  All correspondence from the Obligee to the Co-Sureties and all claims under this Proposal Bond shall be sent to such designated representative, and all correspondence so sent shall be deemed to have been sent to all Co-Sureties.  The Co-Sureties also agree to designate a single agent for service of process with respect to any actions on this Proposal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olor w:val="000000"/>
              <w:sz w:val="22"/>
              <w:szCs w:val="22"/>
            </w:rPr>
            <w:t>New York</w:t>
          </w:r>
        </w:smartTag>
      </w:smartTag>
      <w:r w:rsidRPr="0012653A">
        <w:rPr>
          <w:rFonts w:ascii="Arial" w:hAnsi="Arial"/>
          <w:color w:val="000000"/>
          <w:sz w:val="22"/>
          <w:szCs w:val="22"/>
        </w:rPr>
        <w:t xml:space="preserve">.  The designated representative and agent for </w:t>
      </w:r>
      <w:r w:rsidRPr="0012653A">
        <w:rPr>
          <w:rFonts w:ascii="Arial" w:hAnsi="Arial"/>
          <w:color w:val="000000"/>
          <w:sz w:val="22"/>
          <w:szCs w:val="22"/>
        </w:rPr>
        <w:lastRenderedPageBreak/>
        <w:t xml:space="preserve">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6CBB9061"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729ED46B"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247FE6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F6FD0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454A5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4E4E571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710C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1E9A14D"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ADDE3BC" w14:textId="77777777" w:rsidR="005C63AD" w:rsidRPr="0012653A" w:rsidRDefault="005C63AD" w:rsidP="005C63AD">
      <w:pPr>
        <w:overflowPunct/>
        <w:autoSpaceDE/>
        <w:autoSpaceDN/>
        <w:adjustRightInd/>
        <w:ind w:left="1440"/>
        <w:textAlignment w:val="auto"/>
        <w:outlineLvl w:val="0"/>
        <w:rPr>
          <w:rFonts w:cs="Times New Roman"/>
          <w:color w:val="000000"/>
          <w:sz w:val="22"/>
          <w:szCs w:val="22"/>
        </w:rPr>
      </w:pPr>
    </w:p>
    <w:p w14:paraId="6D767830" w14:textId="77777777" w:rsidR="005C63AD" w:rsidRPr="0012653A" w:rsidRDefault="005C63AD" w:rsidP="005C63AD">
      <w:pPr>
        <w:keepNext/>
        <w:keepLines/>
        <w:overflowPunct/>
        <w:autoSpaceDE/>
        <w:autoSpaceDN/>
        <w:adjustRightInd/>
        <w:jc w:val="center"/>
        <w:textAlignment w:val="auto"/>
        <w:rPr>
          <w:rFonts w:ascii="Arial" w:hAnsi="Arial"/>
          <w:color w:val="000000"/>
          <w:sz w:val="22"/>
          <w:szCs w:val="22"/>
        </w:rPr>
      </w:pPr>
      <w:r w:rsidRPr="0012653A">
        <w:rPr>
          <w:rFonts w:ascii="Arial" w:hAnsi="Arial"/>
          <w:color w:val="000000"/>
          <w:sz w:val="22"/>
          <w:szCs w:val="22"/>
        </w:rPr>
        <w:t>[SIGNATURE PAGE TO FOLLOW]</w:t>
      </w:r>
    </w:p>
    <w:p w14:paraId="74EDC1EB"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r w:rsidRPr="0012653A">
        <w:rPr>
          <w:rFonts w:ascii="Arial" w:hAnsi="Arial"/>
          <w:color w:val="000000"/>
          <w:sz w:val="22"/>
          <w:szCs w:val="22"/>
        </w:rPr>
        <w:br w:type="page"/>
      </w:r>
      <w:r w:rsidRPr="0012653A">
        <w:rPr>
          <w:rFonts w:ascii="Arial" w:hAnsi="Arial"/>
          <w:color w:val="000000"/>
          <w:sz w:val="22"/>
          <w:szCs w:val="22"/>
        </w:rPr>
        <w:lastRenderedPageBreak/>
        <w:t>IN TESTIMONY WHEREOF, the said Principal has hereunto set its hand and the said Surety or each Co-Surety has caused this instrument to be signed by its authorized officer, the day and year above written.</w:t>
      </w:r>
    </w:p>
    <w:p w14:paraId="60355792"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796D57F9"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72D4E6C9" w14:textId="77777777" w:rsidR="005C63AD" w:rsidRPr="0012653A" w:rsidRDefault="005C63AD" w:rsidP="005C63AD">
      <w:pPr>
        <w:overflowPunct/>
        <w:textAlignment w:val="auto"/>
        <w:rPr>
          <w:rFonts w:ascii="Arial" w:hAnsi="Arial"/>
          <w:color w:val="000000"/>
          <w:sz w:val="22"/>
          <w:szCs w:val="22"/>
        </w:rPr>
      </w:pPr>
    </w:p>
    <w:p w14:paraId="6CA6AC9F" w14:textId="77777777" w:rsidR="005C63AD" w:rsidRPr="0012653A" w:rsidRDefault="005C63AD" w:rsidP="005C63AD">
      <w:pPr>
        <w:overflowPunct/>
        <w:textAlignment w:val="auto"/>
        <w:rPr>
          <w:rFonts w:ascii="Arial" w:hAnsi="Arial"/>
          <w:color w:val="000000"/>
          <w:sz w:val="22"/>
          <w:szCs w:val="22"/>
        </w:rPr>
      </w:pPr>
    </w:p>
    <w:p w14:paraId="5139367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AEC347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2A4EDDA" w14:textId="77777777" w:rsidR="005C63AD" w:rsidRPr="0012653A" w:rsidRDefault="005C63AD" w:rsidP="005C63AD">
      <w:pPr>
        <w:overflowPunct/>
        <w:ind w:left="720"/>
        <w:textAlignment w:val="auto"/>
        <w:rPr>
          <w:rFonts w:ascii="Arial" w:hAnsi="Arial"/>
          <w:color w:val="000000"/>
          <w:sz w:val="22"/>
          <w:szCs w:val="22"/>
        </w:rPr>
      </w:pPr>
    </w:p>
    <w:p w14:paraId="3C45A86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57593F2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5D93BBA" w14:textId="77777777" w:rsidR="005C63AD" w:rsidRPr="0012653A" w:rsidRDefault="005C63AD" w:rsidP="005C63AD">
      <w:pPr>
        <w:overflowPunct/>
        <w:ind w:left="720"/>
        <w:textAlignment w:val="auto"/>
        <w:rPr>
          <w:rFonts w:ascii="Arial" w:hAnsi="Arial"/>
          <w:color w:val="000000"/>
          <w:sz w:val="22"/>
          <w:szCs w:val="22"/>
        </w:rPr>
      </w:pPr>
    </w:p>
    <w:p w14:paraId="49D4FFA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B605C2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ABCC7CC" w14:textId="77777777" w:rsidR="005C63AD" w:rsidRPr="0012653A" w:rsidRDefault="005C63AD" w:rsidP="005C63AD">
      <w:pPr>
        <w:overflowPunct/>
        <w:ind w:left="720"/>
        <w:textAlignment w:val="auto"/>
        <w:rPr>
          <w:rFonts w:ascii="Arial" w:hAnsi="Arial"/>
          <w:color w:val="000000"/>
          <w:sz w:val="22"/>
          <w:szCs w:val="22"/>
        </w:rPr>
      </w:pPr>
    </w:p>
    <w:p w14:paraId="07499F5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E72E2B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086F4D1D" w14:textId="77777777" w:rsidR="005C63AD" w:rsidRPr="0012653A" w:rsidRDefault="005C63AD" w:rsidP="005C63AD">
      <w:pPr>
        <w:overflowPunct/>
        <w:ind w:left="720"/>
        <w:textAlignment w:val="auto"/>
        <w:rPr>
          <w:rFonts w:ascii="Arial" w:hAnsi="Arial"/>
          <w:color w:val="000000"/>
          <w:sz w:val="22"/>
          <w:szCs w:val="22"/>
        </w:rPr>
      </w:pPr>
    </w:p>
    <w:p w14:paraId="30EDF67A"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Surety</w:t>
      </w:r>
      <w:r w:rsidRPr="00D57575">
        <w:rPr>
          <w:rFonts w:ascii="Arial" w:hAnsi="Arial"/>
          <w:color w:val="000000"/>
          <w:sz w:val="22"/>
          <w:szCs w:val="22"/>
        </w:rPr>
        <w:t xml:space="preserve">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34156ED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54A7471" w14:textId="77777777" w:rsidR="005C63AD" w:rsidRPr="0012653A" w:rsidRDefault="005C63AD" w:rsidP="005C63AD">
      <w:pPr>
        <w:overflowPunct/>
        <w:ind w:left="720"/>
        <w:textAlignment w:val="auto"/>
        <w:rPr>
          <w:rFonts w:ascii="Arial" w:hAnsi="Arial"/>
          <w:color w:val="000000"/>
          <w:sz w:val="22"/>
          <w:szCs w:val="22"/>
        </w:rPr>
      </w:pPr>
    </w:p>
    <w:p w14:paraId="0461E55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AA76590"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42F018EF"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0FF957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A178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2C9B4E89" w14:textId="77777777" w:rsidR="005C63AD" w:rsidRPr="0012653A" w:rsidRDefault="005C63AD" w:rsidP="005C63AD">
      <w:pPr>
        <w:overflowPunct/>
        <w:ind w:left="720"/>
        <w:textAlignment w:val="auto"/>
        <w:rPr>
          <w:rFonts w:ascii="Arial" w:hAnsi="Arial"/>
          <w:color w:val="000000"/>
          <w:sz w:val="22"/>
          <w:szCs w:val="22"/>
        </w:rPr>
      </w:pPr>
    </w:p>
    <w:p w14:paraId="5D209AF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6E69EB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864E021" w14:textId="77777777" w:rsidR="005C63AD" w:rsidRPr="0012653A" w:rsidRDefault="005C63AD" w:rsidP="005C63AD">
      <w:pPr>
        <w:overflowPunct/>
        <w:ind w:left="720"/>
        <w:textAlignment w:val="auto"/>
        <w:rPr>
          <w:rFonts w:ascii="Arial" w:hAnsi="Arial"/>
          <w:color w:val="000000"/>
          <w:sz w:val="22"/>
          <w:szCs w:val="22"/>
        </w:rPr>
      </w:pPr>
    </w:p>
    <w:p w14:paraId="70F7043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F689A1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7AECAA3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644BDB5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D2AC27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C7346F6" w14:textId="77777777" w:rsidR="005C63AD" w:rsidRPr="0012653A" w:rsidRDefault="005C63AD" w:rsidP="005C63AD">
      <w:pPr>
        <w:overflowPunct/>
        <w:ind w:left="720"/>
        <w:textAlignment w:val="auto"/>
        <w:rPr>
          <w:rFonts w:ascii="Arial" w:hAnsi="Arial"/>
          <w:color w:val="000000"/>
          <w:sz w:val="22"/>
          <w:szCs w:val="22"/>
        </w:rPr>
      </w:pPr>
    </w:p>
    <w:p w14:paraId="6D76559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6FBF207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24CF9CE" w14:textId="77777777" w:rsidR="005C63AD" w:rsidRPr="0012653A" w:rsidRDefault="005C63AD" w:rsidP="005C63AD">
      <w:pPr>
        <w:overflowPunct/>
        <w:ind w:left="720"/>
        <w:textAlignment w:val="auto"/>
        <w:rPr>
          <w:rFonts w:ascii="Arial" w:hAnsi="Arial"/>
          <w:color w:val="000000"/>
          <w:sz w:val="22"/>
          <w:szCs w:val="22"/>
        </w:rPr>
      </w:pPr>
    </w:p>
    <w:p w14:paraId="2E180A7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56144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6055BA18"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53D108C1"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1549AC62"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4666DE07"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36095B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szCs w:val="24"/>
        </w:rPr>
        <w:br w:type="page"/>
      </w:r>
      <w:r w:rsidRPr="0012653A">
        <w:rPr>
          <w:rFonts w:ascii="Arial" w:hAnsi="Arial"/>
          <w:b/>
          <w:color w:val="000000"/>
          <w:sz w:val="20"/>
          <w:u w:val="single"/>
        </w:rPr>
        <w:lastRenderedPageBreak/>
        <w:t>CORPORATE ACKNOWLEDGMENT</w:t>
      </w:r>
    </w:p>
    <w:p w14:paraId="5B5DAD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3C6D43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DC892B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1EBB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EACDF5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08FFE85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C820BA1"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0405032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F566C3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1838381" w14:textId="77777777" w:rsidR="005C63AD" w:rsidRPr="0012653A" w:rsidRDefault="005C63AD" w:rsidP="005C63AD">
      <w:pPr>
        <w:jc w:val="both"/>
        <w:rPr>
          <w:rFonts w:ascii="Arial" w:hAnsi="Arial"/>
          <w:b/>
          <w:color w:val="000000"/>
          <w:sz w:val="20"/>
        </w:rPr>
      </w:pPr>
    </w:p>
    <w:p w14:paraId="6D58C4CD" w14:textId="77777777" w:rsidR="005C63AD" w:rsidRPr="0012653A" w:rsidRDefault="005C63AD" w:rsidP="005C63AD">
      <w:pPr>
        <w:jc w:val="both"/>
        <w:rPr>
          <w:rFonts w:ascii="Arial" w:hAnsi="Arial"/>
          <w:color w:val="000000"/>
          <w:sz w:val="20"/>
        </w:rPr>
      </w:pPr>
    </w:p>
    <w:p w14:paraId="0182DD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147CB4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0F2BB56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1ADBE98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0199E65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825C1E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2B8D7309"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C82E40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7471DBF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F1193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7048724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2654DF7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10DB1C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69AEB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260FF71"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3E34852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7FE48FE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71FC0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5DF0B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CA630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7450E47" w14:textId="77777777" w:rsidR="005C63AD" w:rsidRPr="0012653A" w:rsidRDefault="005C63AD" w:rsidP="005C63AD">
      <w:pPr>
        <w:pStyle w:val="Header"/>
        <w:keepNext/>
        <w:spacing w:before="360"/>
        <w:rPr>
          <w:rFonts w:ascii="Arial" w:hAnsi="Arial"/>
          <w:sz w:val="22"/>
          <w:szCs w:val="22"/>
        </w:rPr>
      </w:pPr>
      <w:r w:rsidRPr="0012653A">
        <w:br w:type="page"/>
      </w:r>
      <w:r w:rsidRPr="0012653A">
        <w:rPr>
          <w:rFonts w:ascii="Arial" w:hAnsi="Arial"/>
          <w:sz w:val="22"/>
          <w:szCs w:val="22"/>
        </w:rPr>
        <w:lastRenderedPageBreak/>
        <w:t>I hereby approve the foregoing contract and bond as to form and manner of execution.</w:t>
      </w:r>
    </w:p>
    <w:p w14:paraId="0F41AFB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5FF6F06" w14:textId="77777777" w:rsidR="005C63AD" w:rsidRPr="0012653A" w:rsidRDefault="005C63AD" w:rsidP="005C63AD">
      <w:pPr>
        <w:keepNext/>
        <w:jc w:val="center"/>
        <w:rPr>
          <w:rFonts w:ascii="Arial" w:hAnsi="Arial"/>
          <w:b/>
          <w:sz w:val="22"/>
          <w:szCs w:val="22"/>
          <w:u w:val="single"/>
        </w:rPr>
      </w:pPr>
      <w:r w:rsidRPr="0012653A">
        <w:br w:type="page"/>
      </w:r>
      <w:r w:rsidRPr="0012653A">
        <w:rPr>
          <w:rFonts w:ascii="Arial" w:hAnsi="Arial"/>
          <w:b/>
          <w:sz w:val="22"/>
          <w:szCs w:val="22"/>
          <w:u w:val="single"/>
        </w:rPr>
        <w:lastRenderedPageBreak/>
        <w:t>Appendix 1 to Proposal Bond</w:t>
      </w:r>
    </w:p>
    <w:p w14:paraId="13532E12" w14:textId="77777777" w:rsidR="005C63AD" w:rsidRPr="0012653A" w:rsidRDefault="005C63AD" w:rsidP="005C63AD">
      <w:pPr>
        <w:keepNext/>
        <w:jc w:val="center"/>
        <w:rPr>
          <w:rFonts w:ascii="Arial" w:hAnsi="Arial"/>
          <w:b/>
          <w:sz w:val="22"/>
          <w:szCs w:val="22"/>
        </w:rPr>
      </w:pPr>
    </w:p>
    <w:p w14:paraId="791B29CC"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221F7F55" w14:textId="77777777" w:rsidR="005C63AD" w:rsidRPr="0012653A" w:rsidRDefault="005C63AD" w:rsidP="005C63AD">
      <w:pPr>
        <w:keepNext/>
        <w:jc w:val="center"/>
        <w:rPr>
          <w:rFonts w:ascii="Arial" w:hAnsi="Arial"/>
          <w:b/>
          <w:sz w:val="22"/>
          <w:szCs w:val="22"/>
          <w:u w:val="single"/>
        </w:rPr>
      </w:pPr>
    </w:p>
    <w:p w14:paraId="2D649C0C" w14:textId="77777777" w:rsidR="005C63AD" w:rsidRPr="0012653A" w:rsidRDefault="005C63AD" w:rsidP="005C63AD">
      <w:pPr>
        <w:keepNext/>
        <w:keepLines/>
        <w:ind w:firstLine="1440"/>
        <w:rPr>
          <w:rFonts w:ascii="Arial" w:hAnsi="Arial"/>
          <w:sz w:val="22"/>
          <w:szCs w:val="22"/>
        </w:rPr>
      </w:pPr>
    </w:p>
    <w:p w14:paraId="07C34CBB" w14:textId="77777777" w:rsidR="005C63AD" w:rsidRPr="005B7716" w:rsidRDefault="005C63AD" w:rsidP="005C63AD">
      <w:pPr>
        <w:keepNext/>
        <w:keepLines/>
        <w:tabs>
          <w:tab w:val="left" w:pos="2520"/>
          <w:tab w:val="left" w:pos="5400"/>
        </w:tabs>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6A6369A3" w14:textId="77777777" w:rsidR="005C63AD" w:rsidRDefault="005C63AD" w:rsidP="005C63AD">
      <w:pPr>
        <w:overflowPunct/>
        <w:autoSpaceDE/>
        <w:autoSpaceDN/>
        <w:adjustRightInd/>
        <w:spacing w:before="120"/>
        <w:textAlignment w:val="auto"/>
      </w:pPr>
    </w:p>
    <w:p w14:paraId="02D88BE7" w14:textId="77777777" w:rsidR="005C63AD" w:rsidRDefault="005C63AD" w:rsidP="005C63AD">
      <w:pPr>
        <w:overflowPunct/>
        <w:autoSpaceDE/>
        <w:autoSpaceDN/>
        <w:adjustRightInd/>
        <w:spacing w:before="120"/>
        <w:textAlignment w:val="auto"/>
        <w:sectPr w:rsidR="005C63AD" w:rsidSect="00FD4224">
          <w:footerReference w:type="default" r:id="rId85"/>
          <w:type w:val="continuous"/>
          <w:pgSz w:w="12240" w:h="15840" w:code="1"/>
          <w:pgMar w:top="1440" w:right="1350" w:bottom="1440" w:left="1440" w:header="720" w:footer="720" w:gutter="0"/>
          <w:pgNumType w:start="1"/>
          <w:cols w:space="720"/>
          <w:docGrid w:linePitch="360"/>
        </w:sectPr>
      </w:pPr>
    </w:p>
    <w:p w14:paraId="487BCFCB" w14:textId="77777777" w:rsidR="005C63AD" w:rsidRDefault="005C63AD" w:rsidP="005C63AD">
      <w:pPr>
        <w:overflowPunct/>
        <w:autoSpaceDE/>
        <w:autoSpaceDN/>
        <w:adjustRightInd/>
        <w:spacing w:before="120"/>
        <w:textAlignment w:val="auto"/>
      </w:pPr>
    </w:p>
    <w:p w14:paraId="50DF8566" w14:textId="77777777" w:rsidR="005C63AD" w:rsidRDefault="005C63AD" w:rsidP="005C63AD">
      <w:pPr>
        <w:overflowPunct/>
        <w:autoSpaceDE/>
        <w:autoSpaceDN/>
        <w:adjustRightInd/>
        <w:spacing w:before="120"/>
        <w:textAlignment w:val="auto"/>
      </w:pPr>
    </w:p>
    <w:p w14:paraId="2A0D850E" w14:textId="77777777" w:rsidR="005C63AD" w:rsidRDefault="005C63AD" w:rsidP="005C63AD">
      <w:pPr>
        <w:overflowPunct/>
        <w:autoSpaceDE/>
        <w:autoSpaceDN/>
        <w:adjustRightInd/>
        <w:spacing w:before="120"/>
        <w:textAlignment w:val="auto"/>
      </w:pPr>
    </w:p>
    <w:p w14:paraId="63B62C3F" w14:textId="77777777" w:rsidR="005C63AD" w:rsidRDefault="005C63AD" w:rsidP="005C63AD">
      <w:pPr>
        <w:overflowPunct/>
        <w:autoSpaceDE/>
        <w:autoSpaceDN/>
        <w:adjustRightInd/>
        <w:spacing w:before="120"/>
        <w:textAlignment w:val="auto"/>
      </w:pPr>
    </w:p>
    <w:p w14:paraId="5ECC55A3" w14:textId="77777777" w:rsidR="005C63AD" w:rsidRDefault="005C63AD" w:rsidP="005C63AD">
      <w:pPr>
        <w:overflowPunct/>
        <w:autoSpaceDE/>
        <w:autoSpaceDN/>
        <w:adjustRightInd/>
        <w:spacing w:before="120"/>
        <w:textAlignment w:val="auto"/>
      </w:pPr>
    </w:p>
    <w:p w14:paraId="5FFE2581" w14:textId="77777777" w:rsidR="005C63AD" w:rsidRDefault="005C63AD" w:rsidP="005C63AD">
      <w:pPr>
        <w:overflowPunct/>
        <w:autoSpaceDE/>
        <w:autoSpaceDN/>
        <w:adjustRightInd/>
        <w:spacing w:before="120"/>
        <w:textAlignment w:val="auto"/>
      </w:pPr>
    </w:p>
    <w:p w14:paraId="33F1B728" w14:textId="77777777" w:rsidR="005C63AD" w:rsidRDefault="005C63AD" w:rsidP="005C63AD">
      <w:pPr>
        <w:overflowPunct/>
        <w:autoSpaceDE/>
        <w:autoSpaceDN/>
        <w:adjustRightInd/>
        <w:spacing w:before="120"/>
        <w:textAlignment w:val="auto"/>
      </w:pPr>
    </w:p>
    <w:p w14:paraId="5B0C4595" w14:textId="77777777" w:rsidR="005C63AD" w:rsidRDefault="005C63AD" w:rsidP="005C63AD">
      <w:pPr>
        <w:overflowPunct/>
        <w:autoSpaceDE/>
        <w:autoSpaceDN/>
        <w:adjustRightInd/>
        <w:spacing w:before="120"/>
        <w:textAlignment w:val="auto"/>
      </w:pPr>
    </w:p>
    <w:p w14:paraId="00D64CFC" w14:textId="77777777" w:rsidR="005C63AD" w:rsidRDefault="005C63AD" w:rsidP="005C63AD">
      <w:pPr>
        <w:overflowPunct/>
        <w:autoSpaceDE/>
        <w:autoSpaceDN/>
        <w:adjustRightInd/>
        <w:spacing w:before="120"/>
        <w:textAlignment w:val="auto"/>
      </w:pPr>
    </w:p>
    <w:p w14:paraId="38540995" w14:textId="77777777" w:rsidR="005C63AD" w:rsidRDefault="005C63AD" w:rsidP="005C63AD">
      <w:pPr>
        <w:overflowPunct/>
        <w:autoSpaceDE/>
        <w:autoSpaceDN/>
        <w:adjustRightInd/>
        <w:spacing w:before="120"/>
        <w:jc w:val="center"/>
        <w:textAlignment w:val="auto"/>
      </w:pPr>
      <w:r>
        <w:t>This page is intentionally left blank</w:t>
      </w:r>
    </w:p>
    <w:p w14:paraId="0B006F27" w14:textId="77777777" w:rsidR="009E2DD8" w:rsidRDefault="009E2DD8"/>
    <w:sectPr w:rsidR="009E2DD8" w:rsidSect="0085330A">
      <w:headerReference w:type="default" r:id="rId86"/>
      <w:footerReference w:type="default" r:id="rId87"/>
      <w:pgSz w:w="12240" w:h="15840" w:code="1"/>
      <w:pgMar w:top="1440" w:right="135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61CFF" w14:textId="77777777" w:rsidR="008E6109" w:rsidRDefault="008E6109" w:rsidP="005C63AD">
      <w:r>
        <w:separator/>
      </w:r>
    </w:p>
  </w:endnote>
  <w:endnote w:type="continuationSeparator" w:id="0">
    <w:p w14:paraId="5373530F" w14:textId="77777777" w:rsidR="008E6109" w:rsidRDefault="008E6109" w:rsidP="005C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991C2" w14:textId="77777777" w:rsidR="008E6109" w:rsidRDefault="008E6109"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1DC9BF4E" w14:textId="77777777" w:rsidR="008E6109" w:rsidRDefault="008E6109"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FBCE887" w14:textId="77777777" w:rsidR="008E6109" w:rsidRPr="00890D27" w:rsidRDefault="008E6109"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8E6109" w14:paraId="0A77534C" w14:textId="77777777" w:rsidTr="0085330A">
      <w:tc>
        <w:tcPr>
          <w:tcW w:w="4158" w:type="dxa"/>
        </w:tcPr>
        <w:sdt>
          <w:sdtPr>
            <w:rPr>
              <w:sz w:val="20"/>
            </w:rPr>
            <w:alias w:val="Title"/>
            <w:id w:val="18192305"/>
            <w:dataBinding w:prefixMappings="xmlns:ns0='http://purl.org/dc/elements/1.1/' xmlns:ns1='http://schemas.openxmlformats.org/package/2006/metadata/core-properties' " w:xpath="/ns1:coreProperties[1]/ns0:title[1]" w:storeItemID="{6C3C8BC8-F283-45AE-878A-BAB7291924A1}"/>
            <w:text/>
          </w:sdtPr>
          <w:sdtEndPr/>
          <w:sdtContent>
            <w:p w14:paraId="27A29B70" w14:textId="6967B45D" w:rsidR="008E6109" w:rsidRDefault="008E6109" w:rsidP="0085330A">
              <w:pPr>
                <w:pStyle w:val="Footer"/>
                <w:ind w:right="-108"/>
                <w:rPr>
                  <w:sz w:val="20"/>
                </w:rPr>
              </w:pPr>
              <w:r>
                <w:rPr>
                  <w:sz w:val="20"/>
                </w:rPr>
                <w:t>Cashless Tolling</w:t>
              </w:r>
            </w:p>
          </w:sdtContent>
        </w:sdt>
        <w:sdt>
          <w:sdtPr>
            <w:rPr>
              <w:sz w:val="20"/>
            </w:rPr>
            <w:alias w:val="Keywords"/>
            <w:id w:val="18192306"/>
            <w:dataBinding w:prefixMappings="xmlns:ns0='http://purl.org/dc/elements/1.1/' xmlns:ns1='http://schemas.openxmlformats.org/package/2006/metadata/core-properties' " w:xpath="/ns1:coreProperties[1]/ns1:keywords[1]" w:storeItemID="{6C3C8BC8-F283-45AE-878A-BAB7291924A1}"/>
            <w:text/>
          </w:sdtPr>
          <w:sdtEndPr/>
          <w:sdtContent>
            <w:p w14:paraId="2431D0B6" w14:textId="13C019B3" w:rsidR="008E6109" w:rsidRDefault="008E6109" w:rsidP="0085330A">
              <w:pPr>
                <w:pStyle w:val="Footer"/>
                <w:rPr>
                  <w:sz w:val="20"/>
                </w:rPr>
              </w:pPr>
              <w:r>
                <w:rPr>
                  <w:sz w:val="20"/>
                </w:rPr>
                <w:t>TA 19-1, Contract No. D800002</w:t>
              </w:r>
            </w:p>
          </w:sdtContent>
        </w:sdt>
      </w:tc>
      <w:tc>
        <w:tcPr>
          <w:tcW w:w="1350" w:type="dxa"/>
        </w:tcPr>
        <w:p w14:paraId="2620925D" w14:textId="77777777" w:rsidR="008E6109" w:rsidRDefault="008E6109" w:rsidP="0085330A">
          <w:pPr>
            <w:pStyle w:val="Footer"/>
            <w:jc w:val="center"/>
          </w:pPr>
          <w:r w:rsidRPr="00AD0D80">
            <w:rPr>
              <w:rStyle w:val="PageNumber"/>
              <w:sz w:val="20"/>
            </w:rPr>
            <w:t>Form</w:t>
          </w:r>
          <w:r>
            <w:rPr>
              <w:rStyle w:val="PageNumber"/>
              <w:sz w:val="20"/>
            </w:rPr>
            <w:t xml:space="preserve"> BDEA</w:t>
          </w:r>
        </w:p>
      </w:tc>
      <w:tc>
        <w:tcPr>
          <w:tcW w:w="3960" w:type="dxa"/>
        </w:tcPr>
        <w:sdt>
          <w:sdtPr>
            <w:rPr>
              <w:sz w:val="20"/>
            </w:rPr>
            <w:alias w:val="Category"/>
            <w:id w:val="18192307"/>
            <w:dataBinding w:prefixMappings="xmlns:ns0='http://purl.org/dc/elements/1.1/' xmlns:ns1='http://schemas.openxmlformats.org/package/2006/metadata/core-properties' " w:xpath="/ns1:coreProperties[1]/ns1:category[1]" w:storeItemID="{6C3C8BC8-F283-45AE-878A-BAB7291924A1}"/>
            <w:text/>
          </w:sdtPr>
          <w:sdtEndPr/>
          <w:sdtContent>
            <w:p w14:paraId="4A9BAEC2"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18192308"/>
            <w:dataBinding w:prefixMappings="xmlns:ns0='http://purl.org/dc/elements/1.1/' xmlns:ns1='http://schemas.openxmlformats.org/package/2006/metadata/core-properties' " w:xpath="/ns1:coreProperties[1]/ns1:contentStatus[1]" w:storeItemID="{6C3C8BC8-F283-45AE-878A-BAB7291924A1}"/>
            <w:text/>
          </w:sdtPr>
          <w:sdtEndPr/>
          <w:sdtContent>
            <w:p w14:paraId="518C326D" w14:textId="29B78C44" w:rsidR="008E6109" w:rsidRDefault="008E6109" w:rsidP="0085330A">
              <w:pPr>
                <w:pStyle w:val="Footer"/>
                <w:jc w:val="right"/>
                <w:rPr>
                  <w:sz w:val="20"/>
                </w:rPr>
              </w:pPr>
              <w:r>
                <w:rPr>
                  <w:sz w:val="20"/>
                </w:rPr>
                <w:t>FINAL February 14, 2019</w:t>
              </w:r>
            </w:p>
          </w:sdtContent>
        </w:sdt>
      </w:tc>
    </w:tr>
  </w:tbl>
  <w:p w14:paraId="1EC339F7" w14:textId="77777777" w:rsidR="008E6109" w:rsidRPr="00644D10" w:rsidRDefault="008E6109" w:rsidP="0085330A">
    <w:pPr>
      <w:pStyle w:val="Footer"/>
      <w:rPr>
        <w:rStyle w:val="PageNumber"/>
        <w:szCs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8E6109" w14:paraId="446084D2" w14:textId="77777777" w:rsidTr="0085330A">
      <w:tc>
        <w:tcPr>
          <w:tcW w:w="4158" w:type="dxa"/>
        </w:tcPr>
        <w:sdt>
          <w:sdtPr>
            <w:rPr>
              <w:sz w:val="20"/>
            </w:rPr>
            <w:alias w:val="Title"/>
            <w:id w:val="18192329"/>
            <w:dataBinding w:prefixMappings="xmlns:ns0='http://purl.org/dc/elements/1.1/' xmlns:ns1='http://schemas.openxmlformats.org/package/2006/metadata/core-properties' " w:xpath="/ns1:coreProperties[1]/ns0:title[1]" w:storeItemID="{6C3C8BC8-F283-45AE-878A-BAB7291924A1}"/>
            <w:text/>
          </w:sdtPr>
          <w:sdtEndPr/>
          <w:sdtContent>
            <w:p w14:paraId="74B03784" w14:textId="367DBE8C" w:rsidR="008E6109" w:rsidRDefault="008E6109" w:rsidP="0085330A">
              <w:pPr>
                <w:pStyle w:val="Footer"/>
                <w:ind w:right="-108"/>
                <w:rPr>
                  <w:sz w:val="20"/>
                </w:rPr>
              </w:pPr>
              <w:r>
                <w:rPr>
                  <w:sz w:val="20"/>
                </w:rPr>
                <w:t>Cashless Tolling</w:t>
              </w:r>
            </w:p>
          </w:sdtContent>
        </w:sdt>
        <w:sdt>
          <w:sdtPr>
            <w:rPr>
              <w:sz w:val="20"/>
            </w:rPr>
            <w:alias w:val="Keywords"/>
            <w:id w:val="18192330"/>
            <w:dataBinding w:prefixMappings="xmlns:ns0='http://purl.org/dc/elements/1.1/' xmlns:ns1='http://schemas.openxmlformats.org/package/2006/metadata/core-properties' " w:xpath="/ns1:coreProperties[1]/ns1:keywords[1]" w:storeItemID="{6C3C8BC8-F283-45AE-878A-BAB7291924A1}"/>
            <w:text/>
          </w:sdtPr>
          <w:sdtEndPr/>
          <w:sdtContent>
            <w:p w14:paraId="274EAFE7" w14:textId="5152396A" w:rsidR="008E6109" w:rsidRDefault="008E6109" w:rsidP="0085330A">
              <w:pPr>
                <w:pStyle w:val="Footer"/>
                <w:rPr>
                  <w:sz w:val="20"/>
                </w:rPr>
              </w:pPr>
              <w:r>
                <w:rPr>
                  <w:sz w:val="20"/>
                </w:rPr>
                <w:t>TA 19-1, Contract No. D800002</w:t>
              </w:r>
            </w:p>
          </w:sdtContent>
        </w:sdt>
      </w:tc>
      <w:tc>
        <w:tcPr>
          <w:tcW w:w="1350" w:type="dxa"/>
        </w:tcPr>
        <w:p w14:paraId="10BEE898" w14:textId="77777777" w:rsidR="008E6109" w:rsidRDefault="008E6109" w:rsidP="0085330A">
          <w:pPr>
            <w:pStyle w:val="Footer"/>
            <w:jc w:val="center"/>
            <w:rPr>
              <w:rStyle w:val="PageNumber"/>
              <w:sz w:val="20"/>
            </w:rPr>
          </w:pPr>
          <w:r w:rsidRPr="00AD0D80">
            <w:rPr>
              <w:rStyle w:val="PageNumber"/>
              <w:sz w:val="20"/>
            </w:rPr>
            <w:t>Form</w:t>
          </w:r>
          <w:r>
            <w:rPr>
              <w:rStyle w:val="PageNumber"/>
              <w:sz w:val="20"/>
            </w:rPr>
            <w:t xml:space="preserve"> BDEA</w:t>
          </w:r>
        </w:p>
        <w:p w14:paraId="06EDC120" w14:textId="60A6D211" w:rsidR="008E6109" w:rsidRDefault="008E6109" w:rsidP="0085330A">
          <w:pPr>
            <w:pStyle w:val="Footer"/>
            <w:jc w:val="center"/>
          </w:pPr>
          <w:r>
            <w:rPr>
              <w:rStyle w:val="PageNumber"/>
              <w:sz w:val="20"/>
            </w:rPr>
            <w:t>Appendix A</w:t>
          </w:r>
        </w:p>
      </w:tc>
      <w:tc>
        <w:tcPr>
          <w:tcW w:w="3960" w:type="dxa"/>
        </w:tcPr>
        <w:sdt>
          <w:sdtPr>
            <w:rPr>
              <w:sz w:val="20"/>
            </w:rPr>
            <w:alias w:val="Category"/>
            <w:id w:val="18192331"/>
            <w:dataBinding w:prefixMappings="xmlns:ns0='http://purl.org/dc/elements/1.1/' xmlns:ns1='http://schemas.openxmlformats.org/package/2006/metadata/core-properties' " w:xpath="/ns1:coreProperties[1]/ns1:category[1]" w:storeItemID="{6C3C8BC8-F283-45AE-878A-BAB7291924A1}"/>
            <w:text/>
          </w:sdtPr>
          <w:sdtEndPr/>
          <w:sdtContent>
            <w:p w14:paraId="6A169B0D"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18192332"/>
            <w:dataBinding w:prefixMappings="xmlns:ns0='http://purl.org/dc/elements/1.1/' xmlns:ns1='http://schemas.openxmlformats.org/package/2006/metadata/core-properties' " w:xpath="/ns1:coreProperties[1]/ns1:contentStatus[1]" w:storeItemID="{6C3C8BC8-F283-45AE-878A-BAB7291924A1}"/>
            <w:text/>
          </w:sdtPr>
          <w:sdtEndPr/>
          <w:sdtContent>
            <w:p w14:paraId="004724EF" w14:textId="154FD5DA" w:rsidR="008E6109" w:rsidRDefault="008E6109" w:rsidP="0085330A">
              <w:pPr>
                <w:pStyle w:val="Footer"/>
                <w:jc w:val="right"/>
                <w:rPr>
                  <w:sz w:val="20"/>
                </w:rPr>
              </w:pPr>
              <w:r>
                <w:rPr>
                  <w:sz w:val="20"/>
                </w:rPr>
                <w:t>FINAL February 14, 2019</w:t>
              </w:r>
            </w:p>
          </w:sdtContent>
        </w:sdt>
      </w:tc>
    </w:tr>
  </w:tbl>
  <w:p w14:paraId="45D43545" w14:textId="77777777" w:rsidR="008E6109" w:rsidRPr="00644D10" w:rsidRDefault="008E6109" w:rsidP="0085330A">
    <w:pPr>
      <w:pStyle w:val="Footer"/>
      <w:rPr>
        <w:rStyle w:val="PageNumber"/>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Borders>
        <w:top w:val="single" w:sz="4" w:space="0" w:color="auto"/>
      </w:tblBorders>
      <w:tblLayout w:type="fixed"/>
      <w:tblLook w:val="0000" w:firstRow="0" w:lastRow="0" w:firstColumn="0" w:lastColumn="0" w:noHBand="0" w:noVBand="0"/>
    </w:tblPr>
    <w:tblGrid>
      <w:gridCol w:w="4608"/>
      <w:gridCol w:w="1530"/>
      <w:gridCol w:w="4068"/>
    </w:tblGrid>
    <w:tr w:rsidR="008E6109" w14:paraId="71D952CE" w14:textId="77777777" w:rsidTr="0085330A">
      <w:tc>
        <w:tcPr>
          <w:tcW w:w="4608" w:type="dxa"/>
        </w:tcPr>
        <w:sdt>
          <w:sdtPr>
            <w:rPr>
              <w:sz w:val="20"/>
            </w:rPr>
            <w:alias w:val="Title"/>
            <w:id w:val="1022617876"/>
            <w:dataBinding w:prefixMappings="xmlns:ns0='http://purl.org/dc/elements/1.1/' xmlns:ns1='http://schemas.openxmlformats.org/package/2006/metadata/core-properties' " w:xpath="/ns1:coreProperties[1]/ns0:title[1]" w:storeItemID="{6C3C8BC8-F283-45AE-878A-BAB7291924A1}"/>
            <w:text/>
          </w:sdtPr>
          <w:sdtEndPr/>
          <w:sdtContent>
            <w:p w14:paraId="3CEC4746" w14:textId="36C1F7D8" w:rsidR="008E6109" w:rsidRDefault="008E6109" w:rsidP="0085330A">
              <w:pPr>
                <w:pStyle w:val="Footer"/>
                <w:rPr>
                  <w:sz w:val="20"/>
                </w:rPr>
              </w:pPr>
              <w:r>
                <w:rPr>
                  <w:sz w:val="20"/>
                </w:rPr>
                <w:t>Cashless Tolling</w:t>
              </w:r>
            </w:p>
          </w:sdtContent>
        </w:sdt>
        <w:sdt>
          <w:sdtPr>
            <w:rPr>
              <w:sz w:val="20"/>
            </w:rPr>
            <w:alias w:val="Keywords"/>
            <w:id w:val="1022617877"/>
            <w:dataBinding w:prefixMappings="xmlns:ns0='http://purl.org/dc/elements/1.1/' xmlns:ns1='http://schemas.openxmlformats.org/package/2006/metadata/core-properties' " w:xpath="/ns1:coreProperties[1]/ns1:keywords[1]" w:storeItemID="{6C3C8BC8-F283-45AE-878A-BAB7291924A1}"/>
            <w:text/>
          </w:sdtPr>
          <w:sdtEndPr/>
          <w:sdtContent>
            <w:p w14:paraId="4F770FE9" w14:textId="4E4CA709" w:rsidR="008E6109" w:rsidRDefault="008E6109" w:rsidP="0085330A">
              <w:pPr>
                <w:pStyle w:val="Footer"/>
                <w:rPr>
                  <w:sz w:val="20"/>
                </w:rPr>
              </w:pPr>
              <w:r>
                <w:rPr>
                  <w:sz w:val="20"/>
                </w:rPr>
                <w:t>TA 19-1, Contract No. D800002</w:t>
              </w:r>
            </w:p>
          </w:sdtContent>
        </w:sdt>
        <w:p w14:paraId="25AA426D" w14:textId="77777777" w:rsidR="008E6109" w:rsidRDefault="008E6109" w:rsidP="0085330A">
          <w:pPr>
            <w:pStyle w:val="Footer"/>
            <w:rPr>
              <w:sz w:val="20"/>
            </w:rPr>
          </w:pPr>
        </w:p>
      </w:tc>
      <w:tc>
        <w:tcPr>
          <w:tcW w:w="1530" w:type="dxa"/>
        </w:tcPr>
        <w:p w14:paraId="0FC30ED7" w14:textId="77777777" w:rsidR="008E6109" w:rsidRDefault="008E6109" w:rsidP="0085330A">
          <w:pPr>
            <w:pStyle w:val="Footer"/>
            <w:jc w:val="center"/>
          </w:pPr>
          <w:r w:rsidRPr="00AD0D80">
            <w:rPr>
              <w:rStyle w:val="PageNumber"/>
              <w:sz w:val="20"/>
            </w:rPr>
            <w:t>Form C</w:t>
          </w:r>
        </w:p>
      </w:tc>
      <w:tc>
        <w:tcPr>
          <w:tcW w:w="4068" w:type="dxa"/>
        </w:tcPr>
        <w:sdt>
          <w:sdtPr>
            <w:rPr>
              <w:sz w:val="20"/>
            </w:rPr>
            <w:alias w:val="Category"/>
            <w:id w:val="1022617890"/>
            <w:dataBinding w:prefixMappings="xmlns:ns0='http://purl.org/dc/elements/1.1/' xmlns:ns1='http://schemas.openxmlformats.org/package/2006/metadata/core-properties' " w:xpath="/ns1:coreProperties[1]/ns1:category[1]" w:storeItemID="{6C3C8BC8-F283-45AE-878A-BAB7291924A1}"/>
            <w:text/>
          </w:sdtPr>
          <w:sdtEndPr/>
          <w:sdtContent>
            <w:p w14:paraId="491D0D45"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89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A92EE9F" w14:textId="4FBB4D2E" w:rsidR="008E6109" w:rsidRDefault="008E6109" w:rsidP="0085330A">
              <w:pPr>
                <w:pStyle w:val="Footer"/>
                <w:jc w:val="right"/>
                <w:rPr>
                  <w:sz w:val="20"/>
                </w:rPr>
              </w:pPr>
              <w:r>
                <w:rPr>
                  <w:rStyle w:val="PageNumber"/>
                  <w:sz w:val="18"/>
                  <w:szCs w:val="18"/>
                </w:rPr>
                <w:t>FINAL February 14, 2019</w:t>
              </w:r>
            </w:p>
          </w:sdtContent>
        </w:sdt>
      </w:tc>
    </w:tr>
  </w:tbl>
  <w:p w14:paraId="394A8B38" w14:textId="77777777" w:rsidR="008E6109" w:rsidRPr="00644D10" w:rsidRDefault="008E6109" w:rsidP="0085330A">
    <w:pPr>
      <w:pStyle w:val="Footer"/>
      <w:rPr>
        <w:rStyle w:val="PageNumber"/>
        <w:szCs w:val="16"/>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E9DDF" w14:textId="77777777" w:rsidR="008E6109" w:rsidRPr="000C1074" w:rsidRDefault="008E6109" w:rsidP="0085330A">
    <w:pPr>
      <w:pStyle w:val="Footer"/>
      <w:rPr>
        <w:rStyle w:val="PageNumbe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8E6109" w14:paraId="1D7C3493" w14:textId="77777777" w:rsidTr="0085330A">
      <w:tc>
        <w:tcPr>
          <w:tcW w:w="4338" w:type="dxa"/>
        </w:tcPr>
        <w:sdt>
          <w:sdtPr>
            <w:rPr>
              <w:sz w:val="20"/>
            </w:rPr>
            <w:alias w:val="Title"/>
            <w:id w:val="63117443"/>
            <w:dataBinding w:prefixMappings="xmlns:ns0='http://purl.org/dc/elements/1.1/' xmlns:ns1='http://schemas.openxmlformats.org/package/2006/metadata/core-properties' " w:xpath="/ns1:coreProperties[1]/ns0:title[1]" w:storeItemID="{6C3C8BC8-F283-45AE-878A-BAB7291924A1}"/>
            <w:text/>
          </w:sdtPr>
          <w:sdtEndPr/>
          <w:sdtContent>
            <w:p w14:paraId="7F551917" w14:textId="5E3393B3" w:rsidR="008E6109" w:rsidRDefault="008E6109" w:rsidP="0085330A">
              <w:pPr>
                <w:pStyle w:val="Footer"/>
                <w:ind w:right="-198"/>
                <w:rPr>
                  <w:sz w:val="20"/>
                </w:rPr>
              </w:pPr>
              <w:r>
                <w:rPr>
                  <w:sz w:val="20"/>
                </w:rPr>
                <w:t>Cashless Tolling</w:t>
              </w:r>
            </w:p>
          </w:sdtContent>
        </w:sdt>
        <w:sdt>
          <w:sdtPr>
            <w:rPr>
              <w:sz w:val="20"/>
            </w:rPr>
            <w:alias w:val="Keywords"/>
            <w:id w:val="63117444"/>
            <w:dataBinding w:prefixMappings="xmlns:ns0='http://purl.org/dc/elements/1.1/' xmlns:ns1='http://schemas.openxmlformats.org/package/2006/metadata/core-properties' " w:xpath="/ns1:coreProperties[1]/ns1:keywords[1]" w:storeItemID="{6C3C8BC8-F283-45AE-878A-BAB7291924A1}"/>
            <w:text/>
          </w:sdtPr>
          <w:sdtEndPr/>
          <w:sdtContent>
            <w:p w14:paraId="7EB07785" w14:textId="377ED03D" w:rsidR="008E6109" w:rsidRDefault="008E6109" w:rsidP="0085330A">
              <w:pPr>
                <w:pStyle w:val="Footer"/>
                <w:ind w:right="-198"/>
                <w:rPr>
                  <w:sz w:val="20"/>
                </w:rPr>
              </w:pPr>
              <w:r>
                <w:rPr>
                  <w:sz w:val="20"/>
                </w:rPr>
                <w:t>TA 19-1, Contract No. D800002</w:t>
              </w:r>
            </w:p>
          </w:sdtContent>
        </w:sdt>
      </w:tc>
      <w:tc>
        <w:tcPr>
          <w:tcW w:w="1440" w:type="dxa"/>
        </w:tcPr>
        <w:p w14:paraId="52E6265F" w14:textId="2783E76D" w:rsidR="008E6109" w:rsidRDefault="008E6109" w:rsidP="0085330A">
          <w:pPr>
            <w:pStyle w:val="Footer"/>
            <w:jc w:val="center"/>
          </w:pPr>
          <w:r w:rsidRPr="00AD0D80">
            <w:rPr>
              <w:rStyle w:val="PageNumber"/>
              <w:sz w:val="20"/>
            </w:rPr>
            <w:t xml:space="preserve">Form </w:t>
          </w:r>
          <w:r>
            <w:rPr>
              <w:rStyle w:val="PageNumber"/>
              <w:sz w:val="20"/>
            </w:rPr>
            <w:t>CR</w:t>
          </w:r>
        </w:p>
      </w:tc>
      <w:tc>
        <w:tcPr>
          <w:tcW w:w="4068" w:type="dxa"/>
        </w:tcPr>
        <w:sdt>
          <w:sdtPr>
            <w:rPr>
              <w:sz w:val="20"/>
            </w:rPr>
            <w:alias w:val="Category"/>
            <w:id w:val="63117445"/>
            <w:dataBinding w:prefixMappings="xmlns:ns0='http://purl.org/dc/elements/1.1/' xmlns:ns1='http://schemas.openxmlformats.org/package/2006/metadata/core-properties' " w:xpath="/ns1:coreProperties[1]/ns1:category[1]" w:storeItemID="{6C3C8BC8-F283-45AE-878A-BAB7291924A1}"/>
            <w:text/>
          </w:sdtPr>
          <w:sdtEndPr/>
          <w:sdtContent>
            <w:p w14:paraId="625AEA7E" w14:textId="77777777" w:rsidR="008E6109" w:rsidRDefault="008E6109" w:rsidP="0085330A">
              <w:pPr>
                <w:pStyle w:val="Footer"/>
                <w:jc w:val="right"/>
                <w:rPr>
                  <w:sz w:val="20"/>
                </w:rPr>
              </w:pPr>
              <w:r>
                <w:rPr>
                  <w:sz w:val="20"/>
                </w:rPr>
                <w:t>Instructions to Proposers, Appendix E</w:t>
              </w:r>
            </w:p>
          </w:sdtContent>
        </w:sdt>
        <w:sdt>
          <w:sdtPr>
            <w:rPr>
              <w:rStyle w:val="PageNumber"/>
              <w:sz w:val="20"/>
            </w:rPr>
            <w:alias w:val="Status"/>
            <w:id w:val="6311744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4E2D7C3" w14:textId="359C9016" w:rsidR="008E6109" w:rsidRDefault="008E6109" w:rsidP="0085330A">
              <w:pPr>
                <w:pStyle w:val="Footer"/>
                <w:jc w:val="right"/>
                <w:rPr>
                  <w:sz w:val="20"/>
                </w:rPr>
              </w:pPr>
              <w:r>
                <w:rPr>
                  <w:rStyle w:val="PageNumber"/>
                  <w:sz w:val="20"/>
                </w:rPr>
                <w:t>FINAL February 14, 2019</w:t>
              </w:r>
            </w:p>
          </w:sdtContent>
        </w:sdt>
      </w:tc>
    </w:tr>
  </w:tbl>
  <w:p w14:paraId="40F9B1FC" w14:textId="77777777" w:rsidR="008E6109" w:rsidRPr="00644D10" w:rsidRDefault="008E6109" w:rsidP="0085330A">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Borders>
        <w:top w:val="single" w:sz="4" w:space="0" w:color="auto"/>
      </w:tblBorders>
      <w:tblLayout w:type="fixed"/>
      <w:tblLook w:val="0000" w:firstRow="0" w:lastRow="0" w:firstColumn="0" w:lastColumn="0" w:noHBand="0" w:noVBand="0"/>
    </w:tblPr>
    <w:tblGrid>
      <w:gridCol w:w="4248"/>
      <w:gridCol w:w="1440"/>
      <w:gridCol w:w="4140"/>
    </w:tblGrid>
    <w:tr w:rsidR="008E6109" w14:paraId="28E74397" w14:textId="77777777" w:rsidTr="0014683E">
      <w:tc>
        <w:tcPr>
          <w:tcW w:w="4248" w:type="dxa"/>
        </w:tcPr>
        <w:sdt>
          <w:sdtPr>
            <w:rPr>
              <w:sz w:val="20"/>
            </w:rPr>
            <w:alias w:val="Title"/>
            <w:id w:val="1022617937"/>
            <w:dataBinding w:prefixMappings="xmlns:ns0='http://purl.org/dc/elements/1.1/' xmlns:ns1='http://schemas.openxmlformats.org/package/2006/metadata/core-properties' " w:xpath="/ns1:coreProperties[1]/ns0:title[1]" w:storeItemID="{6C3C8BC8-F283-45AE-878A-BAB7291924A1}"/>
            <w:text/>
          </w:sdtPr>
          <w:sdtEndPr/>
          <w:sdtContent>
            <w:p w14:paraId="34212D7F" w14:textId="65242FEE" w:rsidR="008E6109" w:rsidRDefault="008E6109" w:rsidP="0085330A">
              <w:pPr>
                <w:pStyle w:val="Footer"/>
                <w:rPr>
                  <w:sz w:val="20"/>
                </w:rPr>
              </w:pPr>
              <w:r>
                <w:rPr>
                  <w:sz w:val="20"/>
                </w:rPr>
                <w:t>Cashless Tolling</w:t>
              </w:r>
            </w:p>
          </w:sdtContent>
        </w:sdt>
        <w:sdt>
          <w:sdtPr>
            <w:rPr>
              <w:sz w:val="20"/>
            </w:rPr>
            <w:alias w:val="Keywords"/>
            <w:id w:val="19068894"/>
            <w:dataBinding w:prefixMappings="xmlns:ns0='http://purl.org/dc/elements/1.1/' xmlns:ns1='http://schemas.openxmlformats.org/package/2006/metadata/core-properties' " w:xpath="/ns1:coreProperties[1]/ns1:keywords[1]" w:storeItemID="{6C3C8BC8-F283-45AE-878A-BAB7291924A1}"/>
            <w:text/>
          </w:sdtPr>
          <w:sdtEndPr/>
          <w:sdtContent>
            <w:p w14:paraId="77DB3474" w14:textId="16417A4C" w:rsidR="008E6109" w:rsidRDefault="008E6109" w:rsidP="0085330A">
              <w:pPr>
                <w:pStyle w:val="Footer"/>
                <w:rPr>
                  <w:sz w:val="20"/>
                </w:rPr>
              </w:pPr>
              <w:r>
                <w:rPr>
                  <w:sz w:val="20"/>
                </w:rPr>
                <w:t>TA 19-1, Contract No. D800002</w:t>
              </w:r>
            </w:p>
          </w:sdtContent>
        </w:sdt>
      </w:tc>
      <w:tc>
        <w:tcPr>
          <w:tcW w:w="1440" w:type="dxa"/>
        </w:tcPr>
        <w:p w14:paraId="2F7845BF" w14:textId="77777777" w:rsidR="008E6109" w:rsidRDefault="008E6109" w:rsidP="0085330A">
          <w:pPr>
            <w:pStyle w:val="Footer"/>
            <w:jc w:val="center"/>
          </w:pPr>
          <w:r>
            <w:rPr>
              <w:rStyle w:val="PageNumber"/>
              <w:sz w:val="20"/>
            </w:rPr>
            <w:t>Form EEO</w:t>
          </w:r>
        </w:p>
      </w:tc>
      <w:tc>
        <w:tcPr>
          <w:tcW w:w="4140" w:type="dxa"/>
        </w:tcPr>
        <w:sdt>
          <w:sdtPr>
            <w:rPr>
              <w:sz w:val="20"/>
            </w:rPr>
            <w:alias w:val="Category"/>
            <w:id w:val="19068895"/>
            <w:dataBinding w:prefixMappings="xmlns:ns0='http://purl.org/dc/elements/1.1/' xmlns:ns1='http://schemas.openxmlformats.org/package/2006/metadata/core-properties' " w:xpath="/ns1:coreProperties[1]/ns1:category[1]" w:storeItemID="{6C3C8BC8-F283-45AE-878A-BAB7291924A1}"/>
            <w:text/>
          </w:sdtPr>
          <w:sdtEndPr/>
          <w:sdtContent>
            <w:p w14:paraId="341870C0"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906889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8AA50B7" w14:textId="70A62200" w:rsidR="008E6109" w:rsidRDefault="008E6109" w:rsidP="0085330A">
              <w:pPr>
                <w:pStyle w:val="Footer"/>
                <w:jc w:val="right"/>
                <w:rPr>
                  <w:sz w:val="20"/>
                </w:rPr>
              </w:pPr>
              <w:r>
                <w:rPr>
                  <w:rStyle w:val="PageNumber"/>
                  <w:sz w:val="18"/>
                  <w:szCs w:val="18"/>
                </w:rPr>
                <w:t>FINAL February 14, 2019</w:t>
              </w:r>
            </w:p>
          </w:sdtContent>
        </w:sdt>
      </w:tc>
    </w:tr>
  </w:tbl>
  <w:p w14:paraId="4B18B9CB" w14:textId="77777777" w:rsidR="008E6109" w:rsidRPr="00644D10" w:rsidRDefault="008E6109" w:rsidP="0085330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58" w:type="dxa"/>
      <w:tblBorders>
        <w:top w:val="single" w:sz="4" w:space="0" w:color="auto"/>
      </w:tblBorders>
      <w:tblLayout w:type="fixed"/>
      <w:tblLook w:val="0000" w:firstRow="0" w:lastRow="0" w:firstColumn="0" w:lastColumn="0" w:noHBand="0" w:noVBand="0"/>
    </w:tblPr>
    <w:tblGrid>
      <w:gridCol w:w="4608"/>
      <w:gridCol w:w="1440"/>
      <w:gridCol w:w="7110"/>
    </w:tblGrid>
    <w:tr w:rsidR="008E6109" w14:paraId="7C225E1A" w14:textId="77777777" w:rsidTr="0014683E">
      <w:tc>
        <w:tcPr>
          <w:tcW w:w="4608" w:type="dxa"/>
        </w:tcPr>
        <w:sdt>
          <w:sdtPr>
            <w:rPr>
              <w:sz w:val="20"/>
            </w:rPr>
            <w:alias w:val="Title"/>
            <w:id w:val="-1433121111"/>
            <w:dataBinding w:prefixMappings="xmlns:ns0='http://purl.org/dc/elements/1.1/' xmlns:ns1='http://schemas.openxmlformats.org/package/2006/metadata/core-properties' " w:xpath="/ns1:coreProperties[1]/ns0:title[1]" w:storeItemID="{6C3C8BC8-F283-45AE-878A-BAB7291924A1}"/>
            <w:text/>
          </w:sdtPr>
          <w:sdtEndPr/>
          <w:sdtContent>
            <w:p w14:paraId="100FB440" w14:textId="53D89DD1" w:rsidR="008E6109" w:rsidRDefault="008E6109" w:rsidP="0085330A">
              <w:pPr>
                <w:pStyle w:val="Footer"/>
                <w:rPr>
                  <w:sz w:val="20"/>
                </w:rPr>
              </w:pPr>
              <w:r>
                <w:rPr>
                  <w:sz w:val="20"/>
                </w:rPr>
                <w:t>Cashless Tolling</w:t>
              </w:r>
            </w:p>
          </w:sdtContent>
        </w:sdt>
        <w:sdt>
          <w:sdtPr>
            <w:rPr>
              <w:sz w:val="20"/>
            </w:rPr>
            <w:alias w:val="Keywords"/>
            <w:id w:val="224349167"/>
            <w:dataBinding w:prefixMappings="xmlns:ns0='http://purl.org/dc/elements/1.1/' xmlns:ns1='http://schemas.openxmlformats.org/package/2006/metadata/core-properties' " w:xpath="/ns1:coreProperties[1]/ns1:keywords[1]" w:storeItemID="{6C3C8BC8-F283-45AE-878A-BAB7291924A1}"/>
            <w:text/>
          </w:sdtPr>
          <w:sdtEndPr/>
          <w:sdtContent>
            <w:p w14:paraId="4582C701" w14:textId="5F55E466" w:rsidR="008E6109" w:rsidRDefault="008E6109" w:rsidP="0085330A">
              <w:pPr>
                <w:pStyle w:val="Footer"/>
                <w:rPr>
                  <w:sz w:val="20"/>
                </w:rPr>
              </w:pPr>
              <w:r>
                <w:rPr>
                  <w:sz w:val="20"/>
                </w:rPr>
                <w:t>TA 19-1, Contract No. D800002</w:t>
              </w:r>
            </w:p>
          </w:sdtContent>
        </w:sdt>
      </w:tc>
      <w:tc>
        <w:tcPr>
          <w:tcW w:w="1440" w:type="dxa"/>
        </w:tcPr>
        <w:p w14:paraId="45193D57" w14:textId="52122A32" w:rsidR="008E6109" w:rsidRDefault="008E6109" w:rsidP="0014683E">
          <w:pPr>
            <w:pStyle w:val="Footer"/>
            <w:jc w:val="center"/>
          </w:pPr>
          <w:r>
            <w:rPr>
              <w:rStyle w:val="PageNumber"/>
              <w:sz w:val="20"/>
            </w:rPr>
            <w:t>Form G</w:t>
          </w:r>
        </w:p>
      </w:tc>
      <w:tc>
        <w:tcPr>
          <w:tcW w:w="7110" w:type="dxa"/>
        </w:tcPr>
        <w:sdt>
          <w:sdtPr>
            <w:rPr>
              <w:sz w:val="20"/>
            </w:rPr>
            <w:alias w:val="Category"/>
            <w:id w:val="1934169571"/>
            <w:dataBinding w:prefixMappings="xmlns:ns0='http://purl.org/dc/elements/1.1/' xmlns:ns1='http://schemas.openxmlformats.org/package/2006/metadata/core-properties' " w:xpath="/ns1:coreProperties[1]/ns1:category[1]" w:storeItemID="{6C3C8BC8-F283-45AE-878A-BAB7291924A1}"/>
            <w:text/>
          </w:sdtPr>
          <w:sdtEndPr/>
          <w:sdtContent>
            <w:p w14:paraId="7453137C"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51053032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21F76EE" w14:textId="537DD877" w:rsidR="008E6109" w:rsidRDefault="008E6109" w:rsidP="0085330A">
              <w:pPr>
                <w:pStyle w:val="Footer"/>
                <w:jc w:val="right"/>
                <w:rPr>
                  <w:sz w:val="20"/>
                </w:rPr>
              </w:pPr>
              <w:r>
                <w:rPr>
                  <w:rStyle w:val="PageNumber"/>
                  <w:sz w:val="18"/>
                  <w:szCs w:val="18"/>
                </w:rPr>
                <w:t>FINAL February 14, 2019</w:t>
              </w:r>
            </w:p>
          </w:sdtContent>
        </w:sdt>
      </w:tc>
    </w:tr>
  </w:tbl>
  <w:p w14:paraId="4D80FCE3" w14:textId="77777777" w:rsidR="008E6109" w:rsidRPr="00644D10" w:rsidRDefault="008E6109" w:rsidP="0014683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708" w:type="dxa"/>
      <w:tblBorders>
        <w:top w:val="single" w:sz="4" w:space="0" w:color="auto"/>
      </w:tblBorders>
      <w:tblLayout w:type="fixed"/>
      <w:tblLook w:val="0000" w:firstRow="0" w:lastRow="0" w:firstColumn="0" w:lastColumn="0" w:noHBand="0" w:noVBand="0"/>
    </w:tblPr>
    <w:tblGrid>
      <w:gridCol w:w="4878"/>
      <w:gridCol w:w="3060"/>
      <w:gridCol w:w="4770"/>
    </w:tblGrid>
    <w:tr w:rsidR="008E6109" w14:paraId="171EA26E" w14:textId="77777777" w:rsidTr="0085330A">
      <w:tc>
        <w:tcPr>
          <w:tcW w:w="4878" w:type="dxa"/>
        </w:tcPr>
        <w:sdt>
          <w:sdtPr>
            <w:rPr>
              <w:sz w:val="20"/>
            </w:rPr>
            <w:alias w:val="Title"/>
            <w:id w:val="1022617954"/>
            <w:dataBinding w:prefixMappings="xmlns:ns0='http://purl.org/dc/elements/1.1/' xmlns:ns1='http://schemas.openxmlformats.org/package/2006/metadata/core-properties' " w:xpath="/ns1:coreProperties[1]/ns0:title[1]" w:storeItemID="{6C3C8BC8-F283-45AE-878A-BAB7291924A1}"/>
            <w:text/>
          </w:sdtPr>
          <w:sdtEndPr/>
          <w:sdtContent>
            <w:p w14:paraId="32B47BDD" w14:textId="0D0BFD7F" w:rsidR="008E6109" w:rsidRDefault="008E6109" w:rsidP="0085330A">
              <w:pPr>
                <w:pStyle w:val="Footer"/>
                <w:rPr>
                  <w:sz w:val="20"/>
                </w:rPr>
              </w:pPr>
              <w:r>
                <w:rPr>
                  <w:sz w:val="20"/>
                </w:rPr>
                <w:t>Cashless Tolling</w:t>
              </w:r>
            </w:p>
          </w:sdtContent>
        </w:sdt>
        <w:sdt>
          <w:sdtPr>
            <w:rPr>
              <w:sz w:val="20"/>
            </w:rPr>
            <w:alias w:val="Keywords"/>
            <w:id w:val="1022617953"/>
            <w:dataBinding w:prefixMappings="xmlns:ns0='http://purl.org/dc/elements/1.1/' xmlns:ns1='http://schemas.openxmlformats.org/package/2006/metadata/core-properties' " w:xpath="/ns1:coreProperties[1]/ns1:keywords[1]" w:storeItemID="{6C3C8BC8-F283-45AE-878A-BAB7291924A1}"/>
            <w:text/>
          </w:sdtPr>
          <w:sdtEndPr/>
          <w:sdtContent>
            <w:p w14:paraId="51009CEF" w14:textId="061CC87B" w:rsidR="008E6109" w:rsidRDefault="008E6109" w:rsidP="0085330A">
              <w:pPr>
                <w:pStyle w:val="Footer"/>
                <w:rPr>
                  <w:sz w:val="20"/>
                </w:rPr>
              </w:pPr>
              <w:r>
                <w:rPr>
                  <w:sz w:val="20"/>
                </w:rPr>
                <w:t>TA 19-1, Contract No. D800002</w:t>
              </w:r>
            </w:p>
          </w:sdtContent>
        </w:sdt>
        <w:p w14:paraId="1F9159E3" w14:textId="77777777" w:rsidR="008E6109" w:rsidRDefault="008E6109" w:rsidP="0085330A">
          <w:pPr>
            <w:pStyle w:val="Footer"/>
            <w:rPr>
              <w:sz w:val="20"/>
            </w:rPr>
          </w:pPr>
        </w:p>
      </w:tc>
      <w:tc>
        <w:tcPr>
          <w:tcW w:w="3060" w:type="dxa"/>
        </w:tcPr>
        <w:p w14:paraId="263223DF" w14:textId="77777777" w:rsidR="008E6109" w:rsidRDefault="008E6109" w:rsidP="0085330A">
          <w:pPr>
            <w:pStyle w:val="Footer"/>
            <w:tabs>
              <w:tab w:val="clear" w:pos="4680"/>
              <w:tab w:val="clear" w:pos="9360"/>
              <w:tab w:val="center" w:pos="7632"/>
              <w:tab w:val="right" w:pos="7722"/>
            </w:tabs>
            <w:jc w:val="center"/>
          </w:pPr>
          <w:r w:rsidRPr="00AD0D80">
            <w:rPr>
              <w:rStyle w:val="PageNumber"/>
              <w:sz w:val="20"/>
            </w:rPr>
            <w:t>Form KP</w:t>
          </w:r>
        </w:p>
      </w:tc>
      <w:tc>
        <w:tcPr>
          <w:tcW w:w="4770" w:type="dxa"/>
        </w:tcPr>
        <w:sdt>
          <w:sdtPr>
            <w:rPr>
              <w:sz w:val="20"/>
            </w:rPr>
            <w:alias w:val="Category"/>
            <w:id w:val="1022617955"/>
            <w:dataBinding w:prefixMappings="xmlns:ns0='http://purl.org/dc/elements/1.1/' xmlns:ns1='http://schemas.openxmlformats.org/package/2006/metadata/core-properties' " w:xpath="/ns1:coreProperties[1]/ns1:category[1]" w:storeItemID="{6C3C8BC8-F283-45AE-878A-BAB7291924A1}"/>
            <w:text/>
          </w:sdtPr>
          <w:sdtEndPr/>
          <w:sdtContent>
            <w:p w14:paraId="6C96E3A6"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5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3A835A3" w14:textId="23613919" w:rsidR="008E6109" w:rsidRDefault="008E6109" w:rsidP="0085330A">
              <w:pPr>
                <w:pStyle w:val="Footer"/>
                <w:jc w:val="right"/>
                <w:rPr>
                  <w:sz w:val="20"/>
                </w:rPr>
              </w:pPr>
              <w:r>
                <w:rPr>
                  <w:rStyle w:val="PageNumber"/>
                  <w:sz w:val="18"/>
                  <w:szCs w:val="18"/>
                </w:rPr>
                <w:t>FINAL February 14, 2019</w:t>
              </w:r>
            </w:p>
          </w:sdtContent>
        </w:sdt>
      </w:tc>
    </w:tr>
  </w:tbl>
  <w:p w14:paraId="0D4A2550" w14:textId="77777777" w:rsidR="008E6109" w:rsidRPr="00644D10" w:rsidRDefault="008E6109" w:rsidP="0085330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3618"/>
      <w:gridCol w:w="1980"/>
      <w:gridCol w:w="3870"/>
    </w:tblGrid>
    <w:tr w:rsidR="008E6109" w14:paraId="06A371BA" w14:textId="77777777" w:rsidTr="0014683E">
      <w:tc>
        <w:tcPr>
          <w:tcW w:w="3618" w:type="dxa"/>
        </w:tcPr>
        <w:sdt>
          <w:sdtPr>
            <w:rPr>
              <w:sz w:val="20"/>
            </w:rPr>
            <w:alias w:val="Title"/>
            <w:id w:val="-1057083"/>
            <w:dataBinding w:prefixMappings="xmlns:ns0='http://purl.org/dc/elements/1.1/' xmlns:ns1='http://schemas.openxmlformats.org/package/2006/metadata/core-properties' " w:xpath="/ns1:coreProperties[1]/ns0:title[1]" w:storeItemID="{6C3C8BC8-F283-45AE-878A-BAB7291924A1}"/>
            <w:text/>
          </w:sdtPr>
          <w:sdtEndPr/>
          <w:sdtContent>
            <w:p w14:paraId="61CE5746" w14:textId="72E804DC" w:rsidR="008E6109" w:rsidRDefault="008E6109" w:rsidP="0085330A">
              <w:pPr>
                <w:pStyle w:val="Footer"/>
                <w:rPr>
                  <w:sz w:val="20"/>
                </w:rPr>
              </w:pPr>
              <w:r>
                <w:rPr>
                  <w:sz w:val="20"/>
                </w:rPr>
                <w:t>Cashless Tolling</w:t>
              </w:r>
            </w:p>
          </w:sdtContent>
        </w:sdt>
        <w:sdt>
          <w:sdtPr>
            <w:rPr>
              <w:sz w:val="20"/>
            </w:rPr>
            <w:alias w:val="Keywords"/>
            <w:id w:val="-1669704888"/>
            <w:dataBinding w:prefixMappings="xmlns:ns0='http://purl.org/dc/elements/1.1/' xmlns:ns1='http://schemas.openxmlformats.org/package/2006/metadata/core-properties' " w:xpath="/ns1:coreProperties[1]/ns1:keywords[1]" w:storeItemID="{6C3C8BC8-F283-45AE-878A-BAB7291924A1}"/>
            <w:text/>
          </w:sdtPr>
          <w:sdtEndPr/>
          <w:sdtContent>
            <w:p w14:paraId="43F6F651" w14:textId="59954E38" w:rsidR="008E6109" w:rsidRDefault="008E6109" w:rsidP="0085330A">
              <w:pPr>
                <w:pStyle w:val="Footer"/>
                <w:rPr>
                  <w:sz w:val="20"/>
                </w:rPr>
              </w:pPr>
              <w:r>
                <w:rPr>
                  <w:sz w:val="20"/>
                </w:rPr>
                <w:t>TA 19-1, Contract No. D800002</w:t>
              </w:r>
            </w:p>
          </w:sdtContent>
        </w:sdt>
        <w:p w14:paraId="74544BC0" w14:textId="77777777" w:rsidR="008E6109" w:rsidRDefault="008E6109" w:rsidP="0085330A">
          <w:pPr>
            <w:pStyle w:val="Footer"/>
            <w:rPr>
              <w:sz w:val="20"/>
            </w:rPr>
          </w:pPr>
        </w:p>
      </w:tc>
      <w:tc>
        <w:tcPr>
          <w:tcW w:w="1980" w:type="dxa"/>
        </w:tcPr>
        <w:p w14:paraId="60EB0C25" w14:textId="12CD189E" w:rsidR="008E6109" w:rsidRDefault="008E6109" w:rsidP="0014683E">
          <w:pPr>
            <w:pStyle w:val="Footer"/>
            <w:tabs>
              <w:tab w:val="clear" w:pos="4680"/>
              <w:tab w:val="clear" w:pos="9360"/>
              <w:tab w:val="center" w:pos="7632"/>
              <w:tab w:val="right" w:pos="7722"/>
            </w:tabs>
            <w:jc w:val="center"/>
          </w:pPr>
          <w:r w:rsidRPr="00AD0D80">
            <w:rPr>
              <w:rStyle w:val="PageNumber"/>
              <w:sz w:val="20"/>
            </w:rPr>
            <w:t xml:space="preserve">Form </w:t>
          </w:r>
          <w:r>
            <w:rPr>
              <w:rStyle w:val="PageNumber"/>
              <w:sz w:val="20"/>
            </w:rPr>
            <w:t>L-3</w:t>
          </w:r>
        </w:p>
      </w:tc>
      <w:tc>
        <w:tcPr>
          <w:tcW w:w="3870" w:type="dxa"/>
        </w:tcPr>
        <w:sdt>
          <w:sdtPr>
            <w:rPr>
              <w:sz w:val="20"/>
            </w:rPr>
            <w:alias w:val="Category"/>
            <w:id w:val="998774259"/>
            <w:dataBinding w:prefixMappings="xmlns:ns0='http://purl.org/dc/elements/1.1/' xmlns:ns1='http://schemas.openxmlformats.org/package/2006/metadata/core-properties' " w:xpath="/ns1:coreProperties[1]/ns1:category[1]" w:storeItemID="{6C3C8BC8-F283-45AE-878A-BAB7291924A1}"/>
            <w:text/>
          </w:sdtPr>
          <w:sdtEndPr/>
          <w:sdtContent>
            <w:p w14:paraId="343DC9F9"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6537188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417A29D4" w14:textId="7A01A19F" w:rsidR="008E6109" w:rsidRDefault="008E6109" w:rsidP="0085330A">
              <w:pPr>
                <w:pStyle w:val="Footer"/>
                <w:jc w:val="right"/>
                <w:rPr>
                  <w:sz w:val="20"/>
                </w:rPr>
              </w:pPr>
              <w:r>
                <w:rPr>
                  <w:rStyle w:val="PageNumber"/>
                  <w:sz w:val="18"/>
                  <w:szCs w:val="18"/>
                </w:rPr>
                <w:t>FINAL February 14, 2019</w:t>
              </w:r>
            </w:p>
          </w:sdtContent>
        </w:sdt>
      </w:tc>
    </w:tr>
  </w:tbl>
  <w:p w14:paraId="474E9987" w14:textId="77777777" w:rsidR="008E6109" w:rsidRPr="00644D10" w:rsidRDefault="008E6109" w:rsidP="0085330A">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9515F" w14:textId="77777777" w:rsidR="008E6109" w:rsidRDefault="008E61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170"/>
      <w:gridCol w:w="4068"/>
    </w:tblGrid>
    <w:tr w:rsidR="008E6109" w14:paraId="409A67D6" w14:textId="77777777" w:rsidTr="0085330A">
      <w:trPr>
        <w:trHeight w:val="443"/>
      </w:trPr>
      <w:tc>
        <w:tcPr>
          <w:tcW w:w="4518" w:type="dxa"/>
        </w:tcPr>
        <w:sdt>
          <w:sdtPr>
            <w:rPr>
              <w:sz w:val="20"/>
            </w:rPr>
            <w:alias w:val="Title"/>
            <w:id w:val="1022617783"/>
            <w:placeholder>
              <w:docPart w:val="6067CD626C684B72B3402F6B8B2004B1"/>
            </w:placeholder>
            <w:dataBinding w:prefixMappings="xmlns:ns0='http://purl.org/dc/elements/1.1/' xmlns:ns1='http://schemas.openxmlformats.org/package/2006/metadata/core-properties' " w:xpath="/ns1:coreProperties[1]/ns0:title[1]" w:storeItemID="{6C3C8BC8-F283-45AE-878A-BAB7291924A1}"/>
            <w:text/>
          </w:sdtPr>
          <w:sdtEndPr/>
          <w:sdtContent>
            <w:p w14:paraId="4488C95B" w14:textId="28349534" w:rsidR="008E6109" w:rsidRDefault="008E6109" w:rsidP="0085330A">
              <w:pPr>
                <w:pStyle w:val="Footer"/>
                <w:rPr>
                  <w:sz w:val="20"/>
                </w:rPr>
              </w:pPr>
              <w:r>
                <w:rPr>
                  <w:sz w:val="20"/>
                </w:rPr>
                <w:t>Cashless Tolling</w:t>
              </w:r>
            </w:p>
          </w:sdtContent>
        </w:sdt>
        <w:sdt>
          <w:sdtPr>
            <w:rPr>
              <w:sz w:val="20"/>
            </w:rPr>
            <w:alias w:val="Keywords"/>
            <w:id w:val="1022617784"/>
            <w:placeholder>
              <w:docPart w:val="287C88E534A345DD8EF23DF03E6B1DA5"/>
            </w:placeholder>
            <w:dataBinding w:prefixMappings="xmlns:ns0='http://purl.org/dc/elements/1.1/' xmlns:ns1='http://schemas.openxmlformats.org/package/2006/metadata/core-properties' " w:xpath="/ns1:coreProperties[1]/ns1:keywords[1]" w:storeItemID="{6C3C8BC8-F283-45AE-878A-BAB7291924A1}"/>
            <w:text/>
          </w:sdtPr>
          <w:sdtEndPr/>
          <w:sdtContent>
            <w:p w14:paraId="4EA18844" w14:textId="7F72B422" w:rsidR="008E6109" w:rsidRDefault="008E6109" w:rsidP="0085330A">
              <w:pPr>
                <w:pStyle w:val="Footer"/>
                <w:rPr>
                  <w:sz w:val="20"/>
                </w:rPr>
              </w:pPr>
              <w:r>
                <w:rPr>
                  <w:sz w:val="20"/>
                </w:rPr>
                <w:t>TA 19-1, Contract No. D800002</w:t>
              </w:r>
            </w:p>
          </w:sdtContent>
        </w:sdt>
      </w:tc>
      <w:tc>
        <w:tcPr>
          <w:tcW w:w="1170" w:type="dxa"/>
        </w:tcPr>
        <w:p w14:paraId="25F57B3C" w14:textId="77777777" w:rsidR="008E6109" w:rsidRDefault="008E6109" w:rsidP="0085330A">
          <w:pPr>
            <w:pStyle w:val="Footer"/>
            <w:jc w:val="center"/>
          </w:pPr>
        </w:p>
      </w:tc>
      <w:tc>
        <w:tcPr>
          <w:tcW w:w="4068" w:type="dxa"/>
        </w:tcPr>
        <w:sdt>
          <w:sdtPr>
            <w:rPr>
              <w:sz w:val="20"/>
            </w:rPr>
            <w:alias w:val="Category"/>
            <w:id w:val="1022617787"/>
            <w:placeholder>
              <w:docPart w:val="71704F3360364D9AAEEA446C88823965"/>
            </w:placeholder>
            <w:dataBinding w:prefixMappings="xmlns:ns0='http://purl.org/dc/elements/1.1/' xmlns:ns1='http://schemas.openxmlformats.org/package/2006/metadata/core-properties' " w:xpath="/ns1:coreProperties[1]/ns1:category[1]" w:storeItemID="{6C3C8BC8-F283-45AE-878A-BAB7291924A1}"/>
            <w:text/>
          </w:sdtPr>
          <w:sdtEndPr/>
          <w:sdtContent>
            <w:p w14:paraId="5585812A" w14:textId="77777777" w:rsidR="008E6109" w:rsidRDefault="008E6109" w:rsidP="0085330A">
              <w:pPr>
                <w:pStyle w:val="Footer"/>
                <w:jc w:val="right"/>
                <w:rPr>
                  <w:sz w:val="20"/>
                </w:rPr>
              </w:pPr>
              <w:r>
                <w:rPr>
                  <w:sz w:val="20"/>
                </w:rPr>
                <w:t>Instructions to Proposers, Appendix E</w:t>
              </w:r>
            </w:p>
          </w:sdtContent>
        </w:sdt>
        <w:sdt>
          <w:sdtPr>
            <w:rPr>
              <w:rStyle w:val="PageNumber"/>
              <w:sz w:val="20"/>
            </w:rPr>
            <w:alias w:val="Status"/>
            <w:id w:val="1022617792"/>
            <w:placeholder>
              <w:docPart w:val="4FF73FFF5BFE4285994F302D8B786C78"/>
            </w:placeholder>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DB91653" w14:textId="191EE65E" w:rsidR="008E6109" w:rsidRDefault="008E6109" w:rsidP="0085330A">
              <w:pPr>
                <w:pStyle w:val="Footer"/>
                <w:jc w:val="right"/>
                <w:rPr>
                  <w:sz w:val="20"/>
                </w:rPr>
              </w:pPr>
              <w:r>
                <w:rPr>
                  <w:rStyle w:val="PageNumber"/>
                  <w:sz w:val="20"/>
                </w:rPr>
                <w:t>FINAL February 14, 2019</w:t>
              </w:r>
            </w:p>
          </w:sdtContent>
        </w:sdt>
      </w:tc>
    </w:tr>
  </w:tbl>
  <w:p w14:paraId="7E8E55FA" w14:textId="77777777" w:rsidR="008E6109" w:rsidRPr="00644D10" w:rsidRDefault="008E6109" w:rsidP="0085330A">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6" w:type="dxa"/>
      <w:tblBorders>
        <w:top w:val="single" w:sz="4" w:space="0" w:color="auto"/>
      </w:tblBorders>
      <w:tblLayout w:type="fixed"/>
      <w:tblLook w:val="0000" w:firstRow="0" w:lastRow="0" w:firstColumn="0" w:lastColumn="0" w:noHBand="0" w:noVBand="0"/>
    </w:tblPr>
    <w:tblGrid>
      <w:gridCol w:w="4518"/>
      <w:gridCol w:w="1440"/>
      <w:gridCol w:w="4068"/>
    </w:tblGrid>
    <w:tr w:rsidR="008E6109" w14:paraId="1EA774A6" w14:textId="77777777" w:rsidTr="0085330A">
      <w:tc>
        <w:tcPr>
          <w:tcW w:w="4518" w:type="dxa"/>
        </w:tcPr>
        <w:sdt>
          <w:sdtPr>
            <w:rPr>
              <w:sz w:val="20"/>
            </w:rPr>
            <w:alias w:val="Title"/>
            <w:id w:val="1022617958"/>
            <w:dataBinding w:prefixMappings="xmlns:ns0='http://purl.org/dc/elements/1.1/' xmlns:ns1='http://schemas.openxmlformats.org/package/2006/metadata/core-properties' " w:xpath="/ns1:coreProperties[1]/ns0:title[1]" w:storeItemID="{6C3C8BC8-F283-45AE-878A-BAB7291924A1}"/>
            <w:text/>
          </w:sdtPr>
          <w:sdtEndPr/>
          <w:sdtContent>
            <w:p w14:paraId="037E905D" w14:textId="1C11D200" w:rsidR="008E6109" w:rsidRDefault="008E6109" w:rsidP="0085330A">
              <w:pPr>
                <w:pStyle w:val="Footer"/>
                <w:rPr>
                  <w:sz w:val="20"/>
                </w:rPr>
              </w:pPr>
              <w:r>
                <w:rPr>
                  <w:sz w:val="20"/>
                </w:rPr>
                <w:t>Cashless Tolling</w:t>
              </w:r>
            </w:p>
          </w:sdtContent>
        </w:sdt>
        <w:sdt>
          <w:sdtPr>
            <w:rPr>
              <w:sz w:val="20"/>
            </w:rPr>
            <w:alias w:val="Keywords"/>
            <w:id w:val="1022617957"/>
            <w:dataBinding w:prefixMappings="xmlns:ns0='http://purl.org/dc/elements/1.1/' xmlns:ns1='http://schemas.openxmlformats.org/package/2006/metadata/core-properties' " w:xpath="/ns1:coreProperties[1]/ns1:keywords[1]" w:storeItemID="{6C3C8BC8-F283-45AE-878A-BAB7291924A1}"/>
            <w:text/>
          </w:sdtPr>
          <w:sdtEndPr/>
          <w:sdtContent>
            <w:p w14:paraId="2974F7D6" w14:textId="5E14469F" w:rsidR="008E6109" w:rsidRDefault="008E6109" w:rsidP="0085330A">
              <w:pPr>
                <w:pStyle w:val="Footer"/>
                <w:rPr>
                  <w:sz w:val="20"/>
                </w:rPr>
              </w:pPr>
              <w:r>
                <w:rPr>
                  <w:sz w:val="20"/>
                </w:rPr>
                <w:t>TA 19-1, Contract No. D800002</w:t>
              </w:r>
            </w:p>
          </w:sdtContent>
        </w:sdt>
        <w:p w14:paraId="0754921F" w14:textId="77777777" w:rsidR="008E6109" w:rsidRDefault="008E6109" w:rsidP="0085330A">
          <w:pPr>
            <w:pStyle w:val="Footer"/>
            <w:rPr>
              <w:sz w:val="20"/>
            </w:rPr>
          </w:pPr>
        </w:p>
      </w:tc>
      <w:tc>
        <w:tcPr>
          <w:tcW w:w="1440" w:type="dxa"/>
        </w:tcPr>
        <w:p w14:paraId="52765B22" w14:textId="77777777" w:rsidR="008E6109" w:rsidRDefault="008E6109" w:rsidP="0085330A">
          <w:pPr>
            <w:pStyle w:val="Footer"/>
            <w:jc w:val="center"/>
          </w:pPr>
          <w:r w:rsidRPr="00AD0D80">
            <w:rPr>
              <w:rStyle w:val="PageNumber"/>
              <w:sz w:val="20"/>
            </w:rPr>
            <w:t xml:space="preserve">Form LC </w:t>
          </w:r>
        </w:p>
      </w:tc>
      <w:tc>
        <w:tcPr>
          <w:tcW w:w="4068" w:type="dxa"/>
        </w:tcPr>
        <w:sdt>
          <w:sdtPr>
            <w:rPr>
              <w:sz w:val="20"/>
            </w:rPr>
            <w:alias w:val="Category"/>
            <w:id w:val="1022617959"/>
            <w:dataBinding w:prefixMappings="xmlns:ns0='http://purl.org/dc/elements/1.1/' xmlns:ns1='http://schemas.openxmlformats.org/package/2006/metadata/core-properties' " w:xpath="/ns1:coreProperties[1]/ns1:category[1]" w:storeItemID="{6C3C8BC8-F283-45AE-878A-BAB7291924A1}"/>
            <w:text/>
          </w:sdtPr>
          <w:sdtEndPr/>
          <w:sdtContent>
            <w:p w14:paraId="2192FB76"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6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EC5A068" w14:textId="0CAA09D3" w:rsidR="008E6109" w:rsidRDefault="008E6109" w:rsidP="0085330A">
              <w:pPr>
                <w:pStyle w:val="Footer"/>
                <w:jc w:val="right"/>
                <w:rPr>
                  <w:sz w:val="20"/>
                </w:rPr>
              </w:pPr>
              <w:r>
                <w:rPr>
                  <w:rStyle w:val="PageNumber"/>
                  <w:sz w:val="18"/>
                  <w:szCs w:val="18"/>
                </w:rPr>
                <w:t>FINAL February 14, 2019</w:t>
              </w:r>
            </w:p>
          </w:sdtContent>
        </w:sdt>
      </w:tc>
    </w:tr>
  </w:tbl>
  <w:p w14:paraId="1932C6FE" w14:textId="77777777" w:rsidR="008E6109" w:rsidRPr="00644D10" w:rsidRDefault="008E6109" w:rsidP="0085330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E0752" w14:textId="77777777" w:rsidR="008E6109" w:rsidRDefault="008E610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8" w:type="dxa"/>
      <w:tblBorders>
        <w:top w:val="single" w:sz="4" w:space="0" w:color="auto"/>
      </w:tblBorders>
      <w:tblLayout w:type="fixed"/>
      <w:tblLook w:val="0000" w:firstRow="0" w:lastRow="0" w:firstColumn="0" w:lastColumn="0" w:noHBand="0" w:noVBand="0"/>
    </w:tblPr>
    <w:tblGrid>
      <w:gridCol w:w="4428"/>
      <w:gridCol w:w="1890"/>
      <w:gridCol w:w="3690"/>
    </w:tblGrid>
    <w:tr w:rsidR="008E6109" w14:paraId="5C0FBB56" w14:textId="77777777" w:rsidTr="0085330A">
      <w:trPr>
        <w:trHeight w:val="353"/>
      </w:trPr>
      <w:tc>
        <w:tcPr>
          <w:tcW w:w="4428" w:type="dxa"/>
        </w:tcPr>
        <w:sdt>
          <w:sdtPr>
            <w:rPr>
              <w:sz w:val="20"/>
            </w:rPr>
            <w:alias w:val="Title"/>
            <w:id w:val="1022617965"/>
            <w:dataBinding w:prefixMappings="xmlns:ns0='http://purl.org/dc/elements/1.1/' xmlns:ns1='http://schemas.openxmlformats.org/package/2006/metadata/core-properties' " w:xpath="/ns1:coreProperties[1]/ns0:title[1]" w:storeItemID="{6C3C8BC8-F283-45AE-878A-BAB7291924A1}"/>
            <w:text/>
          </w:sdtPr>
          <w:sdtEndPr/>
          <w:sdtContent>
            <w:p w14:paraId="5FCDCBDA" w14:textId="53AE2F9C" w:rsidR="008E6109" w:rsidRDefault="008E6109" w:rsidP="0085330A">
              <w:pPr>
                <w:pStyle w:val="Footer"/>
                <w:rPr>
                  <w:sz w:val="20"/>
                </w:rPr>
              </w:pPr>
              <w:r>
                <w:rPr>
                  <w:sz w:val="20"/>
                </w:rPr>
                <w:t>Cashless Tolling</w:t>
              </w:r>
            </w:p>
          </w:sdtContent>
        </w:sdt>
        <w:sdt>
          <w:sdtPr>
            <w:rPr>
              <w:sz w:val="20"/>
            </w:rPr>
            <w:alias w:val="Keywords"/>
            <w:id w:val="1022617967"/>
            <w:dataBinding w:prefixMappings="xmlns:ns0='http://purl.org/dc/elements/1.1/' xmlns:ns1='http://schemas.openxmlformats.org/package/2006/metadata/core-properties' " w:xpath="/ns1:coreProperties[1]/ns1:keywords[1]" w:storeItemID="{6C3C8BC8-F283-45AE-878A-BAB7291924A1}"/>
            <w:text/>
          </w:sdtPr>
          <w:sdtEndPr/>
          <w:sdtContent>
            <w:p w14:paraId="75125C75" w14:textId="7A672179" w:rsidR="008E6109" w:rsidRDefault="008E6109" w:rsidP="0085330A">
              <w:pPr>
                <w:pStyle w:val="Footer"/>
                <w:rPr>
                  <w:sz w:val="20"/>
                </w:rPr>
              </w:pPr>
              <w:r>
                <w:rPr>
                  <w:sz w:val="20"/>
                </w:rPr>
                <w:t>TA 19-1, Contract No. D800002</w:t>
              </w:r>
            </w:p>
          </w:sdtContent>
        </w:sdt>
      </w:tc>
      <w:tc>
        <w:tcPr>
          <w:tcW w:w="1890" w:type="dxa"/>
        </w:tcPr>
        <w:p w14:paraId="5C71F4C8" w14:textId="77777777" w:rsidR="008E6109" w:rsidRPr="0012653A" w:rsidRDefault="008E6109" w:rsidP="0085330A">
          <w:pPr>
            <w:pStyle w:val="Footer"/>
            <w:jc w:val="center"/>
            <w:rPr>
              <w:sz w:val="20"/>
            </w:rPr>
          </w:pPr>
          <w:r w:rsidRPr="0012653A">
            <w:rPr>
              <w:rStyle w:val="PageNumber"/>
              <w:sz w:val="20"/>
            </w:rPr>
            <w:t xml:space="preserve"> Form LLL</w:t>
          </w:r>
        </w:p>
      </w:tc>
      <w:tc>
        <w:tcPr>
          <w:tcW w:w="3690" w:type="dxa"/>
        </w:tcPr>
        <w:sdt>
          <w:sdtPr>
            <w:rPr>
              <w:sz w:val="20"/>
            </w:rPr>
            <w:alias w:val="Category"/>
            <w:id w:val="1022617968"/>
            <w:dataBinding w:prefixMappings="xmlns:ns0='http://purl.org/dc/elements/1.1/' xmlns:ns1='http://schemas.openxmlformats.org/package/2006/metadata/core-properties' " w:xpath="/ns1:coreProperties[1]/ns1:category[1]" w:storeItemID="{6C3C8BC8-F283-45AE-878A-BAB7291924A1}"/>
            <w:text/>
          </w:sdtPr>
          <w:sdtEndPr/>
          <w:sdtContent>
            <w:p w14:paraId="1AC8754D"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6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748B9E1" w14:textId="3EE54584" w:rsidR="008E6109" w:rsidRDefault="008E6109" w:rsidP="0085330A">
              <w:pPr>
                <w:pStyle w:val="Footer"/>
                <w:jc w:val="right"/>
                <w:rPr>
                  <w:sz w:val="20"/>
                </w:rPr>
              </w:pPr>
              <w:r>
                <w:rPr>
                  <w:rStyle w:val="PageNumber"/>
                  <w:sz w:val="18"/>
                  <w:szCs w:val="18"/>
                </w:rPr>
                <w:t>FINAL February 14, 2019</w:t>
              </w:r>
            </w:p>
          </w:sdtContent>
        </w:sdt>
      </w:tc>
    </w:tr>
  </w:tbl>
  <w:p w14:paraId="6292C0D6" w14:textId="77777777" w:rsidR="008E6109" w:rsidRPr="00644D10" w:rsidRDefault="008E6109" w:rsidP="0085330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58" w:type="dxa"/>
      <w:tblBorders>
        <w:top w:val="single" w:sz="4" w:space="0" w:color="auto"/>
      </w:tblBorders>
      <w:tblLayout w:type="fixed"/>
      <w:tblLook w:val="0000" w:firstRow="0" w:lastRow="0" w:firstColumn="0" w:lastColumn="0" w:noHBand="0" w:noVBand="0"/>
    </w:tblPr>
    <w:tblGrid>
      <w:gridCol w:w="4428"/>
      <w:gridCol w:w="4860"/>
      <w:gridCol w:w="4770"/>
    </w:tblGrid>
    <w:tr w:rsidR="008E6109" w14:paraId="26528A58" w14:textId="77777777" w:rsidTr="0085330A">
      <w:tc>
        <w:tcPr>
          <w:tcW w:w="4428" w:type="dxa"/>
        </w:tcPr>
        <w:sdt>
          <w:sdtPr>
            <w:rPr>
              <w:sz w:val="20"/>
            </w:rPr>
            <w:alias w:val="Title"/>
            <w:id w:val="-1635092261"/>
            <w:dataBinding w:prefixMappings="xmlns:ns0='http://purl.org/dc/elements/1.1/' xmlns:ns1='http://schemas.openxmlformats.org/package/2006/metadata/core-properties' " w:xpath="/ns1:coreProperties[1]/ns0:title[1]" w:storeItemID="{6C3C8BC8-F283-45AE-878A-BAB7291924A1}"/>
            <w:text/>
          </w:sdtPr>
          <w:sdtEndPr/>
          <w:sdtContent>
            <w:p w14:paraId="68521B5E" w14:textId="01C8021D" w:rsidR="008E6109" w:rsidRDefault="008E6109" w:rsidP="0085330A">
              <w:pPr>
                <w:pStyle w:val="Footer"/>
                <w:ind w:right="-738"/>
                <w:rPr>
                  <w:sz w:val="20"/>
                </w:rPr>
              </w:pPr>
              <w:r>
                <w:rPr>
                  <w:sz w:val="20"/>
                </w:rPr>
                <w:t>Cashless Tolling</w:t>
              </w:r>
            </w:p>
          </w:sdtContent>
        </w:sdt>
        <w:sdt>
          <w:sdtPr>
            <w:rPr>
              <w:sz w:val="20"/>
            </w:rPr>
            <w:alias w:val="Keywords"/>
            <w:id w:val="-951323259"/>
            <w:dataBinding w:prefixMappings="xmlns:ns0='http://purl.org/dc/elements/1.1/' xmlns:ns1='http://schemas.openxmlformats.org/package/2006/metadata/core-properties' " w:xpath="/ns1:coreProperties[1]/ns1:keywords[1]" w:storeItemID="{6C3C8BC8-F283-45AE-878A-BAB7291924A1}"/>
            <w:text/>
          </w:sdtPr>
          <w:sdtEndPr/>
          <w:sdtContent>
            <w:p w14:paraId="30F0E667" w14:textId="724873B1" w:rsidR="008E6109" w:rsidRDefault="008E6109" w:rsidP="0085330A">
              <w:pPr>
                <w:pStyle w:val="Footer"/>
                <w:rPr>
                  <w:sz w:val="20"/>
                </w:rPr>
              </w:pPr>
              <w:r>
                <w:rPr>
                  <w:sz w:val="20"/>
                </w:rPr>
                <w:t>TA 19-1, Contract No. D800002</w:t>
              </w:r>
            </w:p>
          </w:sdtContent>
        </w:sdt>
      </w:tc>
      <w:tc>
        <w:tcPr>
          <w:tcW w:w="4860" w:type="dxa"/>
        </w:tcPr>
        <w:p w14:paraId="24C3BD8F" w14:textId="77777777" w:rsidR="008E6109" w:rsidRDefault="008E6109" w:rsidP="0085330A">
          <w:pPr>
            <w:pStyle w:val="Footer"/>
            <w:jc w:val="center"/>
          </w:pPr>
          <w:r w:rsidRPr="00AD0D80">
            <w:rPr>
              <w:rStyle w:val="PageNumber"/>
              <w:sz w:val="20"/>
            </w:rPr>
            <w:t>Form LDB</w:t>
          </w:r>
        </w:p>
      </w:tc>
      <w:tc>
        <w:tcPr>
          <w:tcW w:w="4770" w:type="dxa"/>
        </w:tcPr>
        <w:sdt>
          <w:sdtPr>
            <w:rPr>
              <w:sz w:val="20"/>
            </w:rPr>
            <w:alias w:val="Category"/>
            <w:id w:val="1782914889"/>
            <w:dataBinding w:prefixMappings="xmlns:ns0='http://purl.org/dc/elements/1.1/' xmlns:ns1='http://schemas.openxmlformats.org/package/2006/metadata/core-properties' " w:xpath="/ns1:coreProperties[1]/ns1:category[1]" w:storeItemID="{6C3C8BC8-F283-45AE-878A-BAB7291924A1}"/>
            <w:text/>
          </w:sdtPr>
          <w:sdtEndPr/>
          <w:sdtContent>
            <w:p w14:paraId="044BDD03"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13184937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D6A6932" w14:textId="6D0E3C5E" w:rsidR="008E6109" w:rsidRDefault="008E6109" w:rsidP="0085330A">
              <w:pPr>
                <w:pStyle w:val="Footer"/>
                <w:jc w:val="right"/>
                <w:rPr>
                  <w:sz w:val="20"/>
                </w:rPr>
              </w:pPr>
              <w:r>
                <w:rPr>
                  <w:rStyle w:val="PageNumber"/>
                  <w:sz w:val="18"/>
                  <w:szCs w:val="18"/>
                </w:rPr>
                <w:t>FINAL February 14, 2019</w:t>
              </w:r>
            </w:p>
          </w:sdtContent>
        </w:sdt>
      </w:tc>
    </w:tr>
  </w:tbl>
  <w:p w14:paraId="47920A17" w14:textId="77777777" w:rsidR="008E6109" w:rsidRPr="00644D10" w:rsidRDefault="008E6109" w:rsidP="0085330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ayout w:type="fixed"/>
      <w:tblLook w:val="0000" w:firstRow="0" w:lastRow="0" w:firstColumn="0" w:lastColumn="0" w:noHBand="0" w:noVBand="0"/>
    </w:tblPr>
    <w:tblGrid>
      <w:gridCol w:w="4608"/>
      <w:gridCol w:w="3960"/>
      <w:gridCol w:w="4680"/>
    </w:tblGrid>
    <w:tr w:rsidR="008E6109" w14:paraId="1F9D3E42" w14:textId="77777777" w:rsidTr="0085330A">
      <w:tc>
        <w:tcPr>
          <w:tcW w:w="4608" w:type="dxa"/>
        </w:tcPr>
        <w:sdt>
          <w:sdtPr>
            <w:rPr>
              <w:sz w:val="20"/>
            </w:rPr>
            <w:alias w:val="Title"/>
            <w:id w:val="-2039500179"/>
            <w:dataBinding w:prefixMappings="xmlns:ns0='http://purl.org/dc/elements/1.1/' xmlns:ns1='http://schemas.openxmlformats.org/package/2006/metadata/core-properties' " w:xpath="/ns1:coreProperties[1]/ns0:title[1]" w:storeItemID="{6C3C8BC8-F283-45AE-878A-BAB7291924A1}"/>
            <w:text/>
          </w:sdtPr>
          <w:sdtEndPr/>
          <w:sdtContent>
            <w:p w14:paraId="48C599D4" w14:textId="466EC82B" w:rsidR="008E6109" w:rsidRDefault="008E6109" w:rsidP="0085330A">
              <w:pPr>
                <w:pStyle w:val="Footer"/>
                <w:rPr>
                  <w:sz w:val="20"/>
                </w:rPr>
              </w:pPr>
              <w:r>
                <w:rPr>
                  <w:sz w:val="20"/>
                </w:rPr>
                <w:t>Cashless Tolling</w:t>
              </w:r>
            </w:p>
          </w:sdtContent>
        </w:sdt>
        <w:sdt>
          <w:sdtPr>
            <w:rPr>
              <w:sz w:val="20"/>
            </w:rPr>
            <w:alias w:val="Keywords"/>
            <w:id w:val="1984272782"/>
            <w:dataBinding w:prefixMappings="xmlns:ns0='http://purl.org/dc/elements/1.1/' xmlns:ns1='http://schemas.openxmlformats.org/package/2006/metadata/core-properties' " w:xpath="/ns1:coreProperties[1]/ns1:keywords[1]" w:storeItemID="{6C3C8BC8-F283-45AE-878A-BAB7291924A1}"/>
            <w:text/>
          </w:sdtPr>
          <w:sdtEndPr/>
          <w:sdtContent>
            <w:p w14:paraId="5FAB2461" w14:textId="56B9B29E" w:rsidR="008E6109" w:rsidRDefault="008E6109" w:rsidP="0085330A">
              <w:pPr>
                <w:pStyle w:val="Footer"/>
                <w:rPr>
                  <w:sz w:val="20"/>
                </w:rPr>
              </w:pPr>
              <w:r>
                <w:rPr>
                  <w:sz w:val="20"/>
                </w:rPr>
                <w:t>TA 19-1, Contract No. D800002</w:t>
              </w:r>
            </w:p>
          </w:sdtContent>
        </w:sdt>
        <w:p w14:paraId="439F94F9" w14:textId="77777777" w:rsidR="008E6109" w:rsidRDefault="008E6109" w:rsidP="0085330A">
          <w:pPr>
            <w:pStyle w:val="Footer"/>
            <w:rPr>
              <w:sz w:val="20"/>
            </w:rPr>
          </w:pPr>
        </w:p>
      </w:tc>
      <w:tc>
        <w:tcPr>
          <w:tcW w:w="3960" w:type="dxa"/>
        </w:tcPr>
        <w:p w14:paraId="5C22F856" w14:textId="77777777" w:rsidR="008E6109" w:rsidRDefault="008E6109" w:rsidP="0085330A">
          <w:pPr>
            <w:pStyle w:val="Footer"/>
            <w:jc w:val="center"/>
          </w:pPr>
          <w:r w:rsidRPr="00AD0D80">
            <w:rPr>
              <w:rStyle w:val="PageNumber"/>
              <w:sz w:val="20"/>
            </w:rPr>
            <w:t>Form LDB</w:t>
          </w:r>
        </w:p>
      </w:tc>
      <w:tc>
        <w:tcPr>
          <w:tcW w:w="4680" w:type="dxa"/>
        </w:tcPr>
        <w:sdt>
          <w:sdtPr>
            <w:rPr>
              <w:sz w:val="20"/>
            </w:rPr>
            <w:alias w:val="Category"/>
            <w:id w:val="1076864751"/>
            <w:dataBinding w:prefixMappings="xmlns:ns0='http://purl.org/dc/elements/1.1/' xmlns:ns1='http://schemas.openxmlformats.org/package/2006/metadata/core-properties' " w:xpath="/ns1:coreProperties[1]/ns1:category[1]" w:storeItemID="{6C3C8BC8-F283-45AE-878A-BAB7291924A1}"/>
            <w:text/>
          </w:sdtPr>
          <w:sdtEndPr/>
          <w:sdtContent>
            <w:p w14:paraId="449DD9F4"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13883166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6BF2FE4" w14:textId="5C2D90CA" w:rsidR="008E6109" w:rsidRDefault="008E6109" w:rsidP="0085330A">
              <w:pPr>
                <w:pStyle w:val="Footer"/>
                <w:jc w:val="right"/>
                <w:rPr>
                  <w:sz w:val="20"/>
                </w:rPr>
              </w:pPr>
              <w:r>
                <w:rPr>
                  <w:rStyle w:val="PageNumber"/>
                  <w:sz w:val="18"/>
                  <w:szCs w:val="18"/>
                </w:rPr>
                <w:t>FINAL February 14, 2019</w:t>
              </w:r>
            </w:p>
          </w:sdtContent>
        </w:sdt>
      </w:tc>
    </w:tr>
  </w:tbl>
  <w:p w14:paraId="6E6A2A56" w14:textId="77777777" w:rsidR="008E6109" w:rsidRPr="00644D10" w:rsidRDefault="008E6109" w:rsidP="0085330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Borders>
        <w:top w:val="single" w:sz="4" w:space="0" w:color="auto"/>
      </w:tblBorders>
      <w:tblLayout w:type="fixed"/>
      <w:tblLook w:val="0000" w:firstRow="0" w:lastRow="0" w:firstColumn="0" w:lastColumn="0" w:noHBand="0" w:noVBand="0"/>
    </w:tblPr>
    <w:tblGrid>
      <w:gridCol w:w="4518"/>
      <w:gridCol w:w="1440"/>
      <w:gridCol w:w="3690"/>
    </w:tblGrid>
    <w:tr w:rsidR="008E6109" w14:paraId="3273F539" w14:textId="77777777" w:rsidTr="0085330A">
      <w:tc>
        <w:tcPr>
          <w:tcW w:w="4518" w:type="dxa"/>
        </w:tcPr>
        <w:sdt>
          <w:sdtPr>
            <w:rPr>
              <w:sz w:val="20"/>
            </w:rPr>
            <w:alias w:val="Title"/>
            <w:id w:val="1022617978"/>
            <w:dataBinding w:prefixMappings="xmlns:ns0='http://purl.org/dc/elements/1.1/' xmlns:ns1='http://schemas.openxmlformats.org/package/2006/metadata/core-properties' " w:xpath="/ns1:coreProperties[1]/ns0:title[1]" w:storeItemID="{6C3C8BC8-F283-45AE-878A-BAB7291924A1}"/>
            <w:text/>
          </w:sdtPr>
          <w:sdtEndPr/>
          <w:sdtContent>
            <w:p w14:paraId="7BB0EFE0" w14:textId="52E2B69A" w:rsidR="008E6109" w:rsidRDefault="008E6109" w:rsidP="0085330A">
              <w:pPr>
                <w:pStyle w:val="Footer"/>
                <w:rPr>
                  <w:sz w:val="20"/>
                </w:rPr>
              </w:pPr>
              <w:r>
                <w:rPr>
                  <w:sz w:val="20"/>
                </w:rPr>
                <w:t>Cashless Tolling</w:t>
              </w:r>
            </w:p>
          </w:sdtContent>
        </w:sdt>
        <w:sdt>
          <w:sdtPr>
            <w:rPr>
              <w:sz w:val="20"/>
            </w:rPr>
            <w:alias w:val="Keywords"/>
            <w:id w:val="1022617979"/>
            <w:dataBinding w:prefixMappings="xmlns:ns0='http://purl.org/dc/elements/1.1/' xmlns:ns1='http://schemas.openxmlformats.org/package/2006/metadata/core-properties' " w:xpath="/ns1:coreProperties[1]/ns1:keywords[1]" w:storeItemID="{6C3C8BC8-F283-45AE-878A-BAB7291924A1}"/>
            <w:text/>
          </w:sdtPr>
          <w:sdtEndPr/>
          <w:sdtContent>
            <w:p w14:paraId="4DEF52D2" w14:textId="44223563" w:rsidR="008E6109" w:rsidRDefault="008E6109" w:rsidP="0085330A">
              <w:pPr>
                <w:pStyle w:val="Footer"/>
                <w:rPr>
                  <w:sz w:val="20"/>
                </w:rPr>
              </w:pPr>
              <w:r>
                <w:rPr>
                  <w:sz w:val="20"/>
                </w:rPr>
                <w:t>TA 19-1, Contract No. D800002</w:t>
              </w:r>
            </w:p>
          </w:sdtContent>
        </w:sdt>
      </w:tc>
      <w:tc>
        <w:tcPr>
          <w:tcW w:w="1440" w:type="dxa"/>
        </w:tcPr>
        <w:p w14:paraId="7149123C" w14:textId="77777777" w:rsidR="008E6109" w:rsidRDefault="008E6109" w:rsidP="0085330A">
          <w:pPr>
            <w:pStyle w:val="Footer"/>
            <w:jc w:val="center"/>
          </w:pPr>
          <w:r w:rsidRPr="00AD0D80">
            <w:rPr>
              <w:rStyle w:val="PageNumber"/>
              <w:sz w:val="20"/>
            </w:rPr>
            <w:t>Form LSI</w:t>
          </w:r>
        </w:p>
      </w:tc>
      <w:tc>
        <w:tcPr>
          <w:tcW w:w="3690" w:type="dxa"/>
        </w:tcPr>
        <w:sdt>
          <w:sdtPr>
            <w:rPr>
              <w:sz w:val="20"/>
            </w:rPr>
            <w:alias w:val="Category"/>
            <w:id w:val="1022617984"/>
            <w:dataBinding w:prefixMappings="xmlns:ns0='http://purl.org/dc/elements/1.1/' xmlns:ns1='http://schemas.openxmlformats.org/package/2006/metadata/core-properties' " w:xpath="/ns1:coreProperties[1]/ns1:category[1]" w:storeItemID="{6C3C8BC8-F283-45AE-878A-BAB7291924A1}"/>
            <w:text/>
          </w:sdtPr>
          <w:sdtEndPr/>
          <w:sdtContent>
            <w:p w14:paraId="1B4D80BC"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8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750665F" w14:textId="5760A1FC" w:rsidR="008E6109" w:rsidRDefault="008E6109" w:rsidP="0085330A">
              <w:pPr>
                <w:pStyle w:val="Footer"/>
                <w:jc w:val="right"/>
                <w:rPr>
                  <w:sz w:val="20"/>
                </w:rPr>
              </w:pPr>
              <w:r>
                <w:rPr>
                  <w:rStyle w:val="PageNumber"/>
                  <w:sz w:val="18"/>
                  <w:szCs w:val="18"/>
                </w:rPr>
                <w:t>FINAL February 14, 2019</w:t>
              </w:r>
            </w:p>
          </w:sdtContent>
        </w:sdt>
      </w:tc>
    </w:tr>
  </w:tbl>
  <w:p w14:paraId="259353B7" w14:textId="77777777" w:rsidR="008E6109" w:rsidRPr="00644D10" w:rsidRDefault="008E6109" w:rsidP="0085330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518"/>
      <w:gridCol w:w="1440"/>
      <w:gridCol w:w="3600"/>
    </w:tblGrid>
    <w:tr w:rsidR="008E6109" w14:paraId="6DB1A820" w14:textId="77777777" w:rsidTr="0085330A">
      <w:tc>
        <w:tcPr>
          <w:tcW w:w="4518" w:type="dxa"/>
        </w:tcPr>
        <w:sdt>
          <w:sdtPr>
            <w:rPr>
              <w:sz w:val="20"/>
            </w:rPr>
            <w:alias w:val="Title"/>
            <w:id w:val="1022617986"/>
            <w:dataBinding w:prefixMappings="xmlns:ns0='http://purl.org/dc/elements/1.1/' xmlns:ns1='http://schemas.openxmlformats.org/package/2006/metadata/core-properties' " w:xpath="/ns1:coreProperties[1]/ns0:title[1]" w:storeItemID="{6C3C8BC8-F283-45AE-878A-BAB7291924A1}"/>
            <w:text/>
          </w:sdtPr>
          <w:sdtEndPr/>
          <w:sdtContent>
            <w:p w14:paraId="097D502D" w14:textId="337E428C" w:rsidR="008E6109" w:rsidRDefault="008E6109" w:rsidP="0085330A">
              <w:pPr>
                <w:pStyle w:val="Footer"/>
                <w:rPr>
                  <w:sz w:val="20"/>
                </w:rPr>
              </w:pPr>
              <w:r>
                <w:rPr>
                  <w:sz w:val="20"/>
                </w:rPr>
                <w:t>Cashless Tolling</w:t>
              </w:r>
            </w:p>
          </w:sdtContent>
        </w:sdt>
        <w:sdt>
          <w:sdtPr>
            <w:rPr>
              <w:sz w:val="20"/>
            </w:rPr>
            <w:alias w:val="Keywords"/>
            <w:id w:val="1022617987"/>
            <w:dataBinding w:prefixMappings="xmlns:ns0='http://purl.org/dc/elements/1.1/' xmlns:ns1='http://schemas.openxmlformats.org/package/2006/metadata/core-properties' " w:xpath="/ns1:coreProperties[1]/ns1:keywords[1]" w:storeItemID="{6C3C8BC8-F283-45AE-878A-BAB7291924A1}"/>
            <w:text/>
          </w:sdtPr>
          <w:sdtEndPr/>
          <w:sdtContent>
            <w:p w14:paraId="277993F5" w14:textId="625124BF" w:rsidR="008E6109" w:rsidRDefault="008E6109" w:rsidP="0085330A">
              <w:pPr>
                <w:pStyle w:val="Footer"/>
                <w:rPr>
                  <w:sz w:val="20"/>
                </w:rPr>
              </w:pPr>
              <w:r>
                <w:rPr>
                  <w:sz w:val="20"/>
                </w:rPr>
                <w:t>TA 19-1, Contract No. D800002</w:t>
              </w:r>
            </w:p>
          </w:sdtContent>
        </w:sdt>
      </w:tc>
      <w:tc>
        <w:tcPr>
          <w:tcW w:w="1440" w:type="dxa"/>
        </w:tcPr>
        <w:p w14:paraId="7E2DEE06" w14:textId="77777777" w:rsidR="008E6109" w:rsidRDefault="008E6109"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NC</w:t>
              </w:r>
            </w:smartTag>
          </w:smartTag>
        </w:p>
      </w:tc>
      <w:tc>
        <w:tcPr>
          <w:tcW w:w="3600" w:type="dxa"/>
        </w:tcPr>
        <w:sdt>
          <w:sdtPr>
            <w:rPr>
              <w:sz w:val="20"/>
            </w:rPr>
            <w:alias w:val="Category"/>
            <w:id w:val="1022617988"/>
            <w:dataBinding w:prefixMappings="xmlns:ns0='http://purl.org/dc/elements/1.1/' xmlns:ns1='http://schemas.openxmlformats.org/package/2006/metadata/core-properties' " w:xpath="/ns1:coreProperties[1]/ns1:category[1]" w:storeItemID="{6C3C8BC8-F283-45AE-878A-BAB7291924A1}"/>
            <w:text/>
          </w:sdtPr>
          <w:sdtEndPr/>
          <w:sdtContent>
            <w:p w14:paraId="43115C15"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8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C066DDE" w14:textId="1228E6E3" w:rsidR="008E6109" w:rsidRDefault="008E6109" w:rsidP="0085330A">
              <w:pPr>
                <w:pStyle w:val="Footer"/>
                <w:jc w:val="right"/>
                <w:rPr>
                  <w:sz w:val="20"/>
                </w:rPr>
              </w:pPr>
              <w:r>
                <w:rPr>
                  <w:rStyle w:val="PageNumber"/>
                  <w:sz w:val="18"/>
                  <w:szCs w:val="18"/>
                </w:rPr>
                <w:t>FINAL February 14, 2019</w:t>
              </w:r>
            </w:p>
          </w:sdtContent>
        </w:sdt>
      </w:tc>
    </w:tr>
  </w:tbl>
  <w:p w14:paraId="538BC298" w14:textId="77777777" w:rsidR="008E6109" w:rsidRPr="00644D10" w:rsidRDefault="008E6109" w:rsidP="0085330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170"/>
      <w:gridCol w:w="4050"/>
    </w:tblGrid>
    <w:tr w:rsidR="008E6109" w14:paraId="43C93D82" w14:textId="77777777" w:rsidTr="0085330A">
      <w:tc>
        <w:tcPr>
          <w:tcW w:w="4248" w:type="dxa"/>
        </w:tcPr>
        <w:sdt>
          <w:sdtPr>
            <w:rPr>
              <w:sz w:val="20"/>
            </w:rPr>
            <w:alias w:val="Title"/>
            <w:id w:val="1022617995"/>
            <w:dataBinding w:prefixMappings="xmlns:ns0='http://purl.org/dc/elements/1.1/' xmlns:ns1='http://schemas.openxmlformats.org/package/2006/metadata/core-properties' " w:xpath="/ns1:coreProperties[1]/ns0:title[1]" w:storeItemID="{6C3C8BC8-F283-45AE-878A-BAB7291924A1}"/>
            <w:text/>
          </w:sdtPr>
          <w:sdtEndPr/>
          <w:sdtContent>
            <w:p w14:paraId="45ED1F58" w14:textId="7974F481" w:rsidR="008E6109" w:rsidRDefault="008E6109" w:rsidP="0085330A">
              <w:pPr>
                <w:pStyle w:val="Footer"/>
                <w:rPr>
                  <w:sz w:val="20"/>
                </w:rPr>
              </w:pPr>
              <w:r>
                <w:rPr>
                  <w:sz w:val="20"/>
                </w:rPr>
                <w:t>Cashless Tolling</w:t>
              </w:r>
            </w:p>
          </w:sdtContent>
        </w:sdt>
        <w:sdt>
          <w:sdtPr>
            <w:rPr>
              <w:sz w:val="20"/>
            </w:rPr>
            <w:alias w:val="Keywords"/>
            <w:id w:val="1022617994"/>
            <w:dataBinding w:prefixMappings="xmlns:ns0='http://purl.org/dc/elements/1.1/' xmlns:ns1='http://schemas.openxmlformats.org/package/2006/metadata/core-properties' " w:xpath="/ns1:coreProperties[1]/ns1:keywords[1]" w:storeItemID="{6C3C8BC8-F283-45AE-878A-BAB7291924A1}"/>
            <w:text/>
          </w:sdtPr>
          <w:sdtEndPr/>
          <w:sdtContent>
            <w:p w14:paraId="34D859FF" w14:textId="64D8F649" w:rsidR="008E6109" w:rsidRDefault="008E6109" w:rsidP="0085330A">
              <w:pPr>
                <w:pStyle w:val="Footer"/>
                <w:rPr>
                  <w:sz w:val="20"/>
                </w:rPr>
              </w:pPr>
              <w:r>
                <w:rPr>
                  <w:sz w:val="20"/>
                </w:rPr>
                <w:t>TA 19-1, Contract No. D800002</w:t>
              </w:r>
            </w:p>
          </w:sdtContent>
        </w:sdt>
      </w:tc>
      <w:tc>
        <w:tcPr>
          <w:tcW w:w="1170" w:type="dxa"/>
        </w:tcPr>
        <w:p w14:paraId="6B015C1B" w14:textId="77777777" w:rsidR="008E6109" w:rsidRDefault="008E6109" w:rsidP="0085330A">
          <w:pPr>
            <w:pStyle w:val="Footer"/>
            <w:jc w:val="center"/>
          </w:pPr>
          <w:r w:rsidRPr="00AD0D80">
            <w:rPr>
              <w:rStyle w:val="PageNumber"/>
              <w:sz w:val="20"/>
            </w:rPr>
            <w:t>Form PAB</w:t>
          </w:r>
        </w:p>
      </w:tc>
      <w:tc>
        <w:tcPr>
          <w:tcW w:w="4050" w:type="dxa"/>
        </w:tcPr>
        <w:sdt>
          <w:sdtPr>
            <w:rPr>
              <w:sz w:val="20"/>
            </w:rPr>
            <w:alias w:val="Category"/>
            <w:id w:val="1022617996"/>
            <w:dataBinding w:prefixMappings="xmlns:ns0='http://purl.org/dc/elements/1.1/' xmlns:ns1='http://schemas.openxmlformats.org/package/2006/metadata/core-properties' " w:xpath="/ns1:coreProperties[1]/ns1:category[1]" w:storeItemID="{6C3C8BC8-F283-45AE-878A-BAB7291924A1}"/>
            <w:text/>
          </w:sdtPr>
          <w:sdtEndPr/>
          <w:sdtContent>
            <w:p w14:paraId="2E377B29"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17C9768" w14:textId="7A9C84EE" w:rsidR="008E6109" w:rsidRDefault="008E6109" w:rsidP="0085330A">
              <w:pPr>
                <w:pStyle w:val="Footer"/>
                <w:jc w:val="right"/>
                <w:rPr>
                  <w:sz w:val="20"/>
                </w:rPr>
              </w:pPr>
              <w:r>
                <w:rPr>
                  <w:rStyle w:val="PageNumber"/>
                  <w:sz w:val="18"/>
                  <w:szCs w:val="18"/>
                </w:rPr>
                <w:t>FINAL February 14, 2019</w:t>
              </w:r>
            </w:p>
          </w:sdtContent>
        </w:sdt>
      </w:tc>
    </w:tr>
  </w:tbl>
  <w:p w14:paraId="1A497E11" w14:textId="77777777" w:rsidR="008E6109" w:rsidRPr="00644D10" w:rsidRDefault="008E6109" w:rsidP="0085330A">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8E6109" w14:paraId="5FA52DB0" w14:textId="77777777" w:rsidTr="0085330A">
      <w:tc>
        <w:tcPr>
          <w:tcW w:w="4338" w:type="dxa"/>
        </w:tcPr>
        <w:sdt>
          <w:sdtPr>
            <w:rPr>
              <w:sz w:val="20"/>
            </w:rPr>
            <w:alias w:val="Title"/>
            <w:id w:val="1022617999"/>
            <w:dataBinding w:prefixMappings="xmlns:ns0='http://purl.org/dc/elements/1.1/' xmlns:ns1='http://schemas.openxmlformats.org/package/2006/metadata/core-properties' " w:xpath="/ns1:coreProperties[1]/ns0:title[1]" w:storeItemID="{6C3C8BC8-F283-45AE-878A-BAB7291924A1}"/>
            <w:text/>
          </w:sdtPr>
          <w:sdtEndPr/>
          <w:sdtContent>
            <w:p w14:paraId="1F4A1539" w14:textId="5B4BF682" w:rsidR="008E6109" w:rsidRDefault="008E6109" w:rsidP="0085330A">
              <w:pPr>
                <w:pStyle w:val="Footer"/>
                <w:tabs>
                  <w:tab w:val="clear" w:pos="4680"/>
                  <w:tab w:val="center" w:pos="4590"/>
                </w:tabs>
                <w:rPr>
                  <w:sz w:val="20"/>
                </w:rPr>
              </w:pPr>
              <w:r>
                <w:rPr>
                  <w:sz w:val="20"/>
                </w:rPr>
                <w:t>Cashless Tolling</w:t>
              </w:r>
            </w:p>
          </w:sdtContent>
        </w:sdt>
        <w:sdt>
          <w:sdtPr>
            <w:rPr>
              <w:sz w:val="20"/>
            </w:rPr>
            <w:alias w:val="Keywords"/>
            <w:id w:val="1022617998"/>
            <w:dataBinding w:prefixMappings="xmlns:ns0='http://purl.org/dc/elements/1.1/' xmlns:ns1='http://schemas.openxmlformats.org/package/2006/metadata/core-properties' " w:xpath="/ns1:coreProperties[1]/ns1:keywords[1]" w:storeItemID="{6C3C8BC8-F283-45AE-878A-BAB7291924A1}"/>
            <w:text/>
          </w:sdtPr>
          <w:sdtEndPr/>
          <w:sdtContent>
            <w:p w14:paraId="781CF9EE" w14:textId="3B6C8187" w:rsidR="008E6109" w:rsidRDefault="008E6109" w:rsidP="0085330A">
              <w:pPr>
                <w:pStyle w:val="Footer"/>
                <w:rPr>
                  <w:sz w:val="20"/>
                </w:rPr>
              </w:pPr>
              <w:r>
                <w:rPr>
                  <w:sz w:val="20"/>
                </w:rPr>
                <w:t>TA 19-1, Contract No. D800002</w:t>
              </w:r>
            </w:p>
          </w:sdtContent>
        </w:sdt>
      </w:tc>
      <w:tc>
        <w:tcPr>
          <w:tcW w:w="1440" w:type="dxa"/>
        </w:tcPr>
        <w:p w14:paraId="0AAD1195" w14:textId="77777777" w:rsidR="008E6109" w:rsidRDefault="008E6109" w:rsidP="0085330A">
          <w:pPr>
            <w:pStyle w:val="Footer"/>
            <w:jc w:val="center"/>
          </w:pPr>
          <w:r w:rsidRPr="00AD0D80">
            <w:rPr>
              <w:rStyle w:val="PageNumber"/>
              <w:sz w:val="20"/>
            </w:rPr>
            <w:t>Form PEB</w:t>
          </w:r>
        </w:p>
      </w:tc>
      <w:tc>
        <w:tcPr>
          <w:tcW w:w="3780" w:type="dxa"/>
        </w:tcPr>
        <w:sdt>
          <w:sdtPr>
            <w:rPr>
              <w:sz w:val="20"/>
            </w:rPr>
            <w:alias w:val="Category"/>
            <w:id w:val="1022618000"/>
            <w:dataBinding w:prefixMappings="xmlns:ns0='http://purl.org/dc/elements/1.1/' xmlns:ns1='http://schemas.openxmlformats.org/package/2006/metadata/core-properties' " w:xpath="/ns1:coreProperties[1]/ns1:category[1]" w:storeItemID="{6C3C8BC8-F283-45AE-878A-BAB7291924A1}"/>
            <w:text/>
          </w:sdtPr>
          <w:sdtEndPr/>
          <w:sdtContent>
            <w:p w14:paraId="2C8826D2"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800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E4607C6" w14:textId="0541FC18" w:rsidR="008E6109" w:rsidRDefault="008E6109" w:rsidP="0085330A">
              <w:pPr>
                <w:pStyle w:val="Footer"/>
                <w:jc w:val="right"/>
                <w:rPr>
                  <w:sz w:val="20"/>
                </w:rPr>
              </w:pPr>
              <w:r>
                <w:rPr>
                  <w:rStyle w:val="PageNumber"/>
                  <w:sz w:val="18"/>
                  <w:szCs w:val="18"/>
                </w:rPr>
                <w:t>FINAL February 14, 2019</w:t>
              </w:r>
            </w:p>
          </w:sdtContent>
        </w:sdt>
      </w:tc>
    </w:tr>
  </w:tbl>
  <w:p w14:paraId="5ED6B564" w14:textId="77777777" w:rsidR="008E6109" w:rsidRPr="00644D10" w:rsidRDefault="008E6109" w:rsidP="0085330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8E6109" w14:paraId="4896EBA3" w14:textId="77777777" w:rsidTr="0085330A">
      <w:tc>
        <w:tcPr>
          <w:tcW w:w="4338" w:type="dxa"/>
        </w:tcPr>
        <w:sdt>
          <w:sdtPr>
            <w:rPr>
              <w:sz w:val="20"/>
            </w:rPr>
            <w:alias w:val="Title"/>
            <w:id w:val="2092044916"/>
            <w:dataBinding w:prefixMappings="xmlns:ns0='http://purl.org/dc/elements/1.1/' xmlns:ns1='http://schemas.openxmlformats.org/package/2006/metadata/core-properties' " w:xpath="/ns1:coreProperties[1]/ns0:title[1]" w:storeItemID="{6C3C8BC8-F283-45AE-878A-BAB7291924A1}"/>
            <w:text/>
          </w:sdtPr>
          <w:sdtEndPr/>
          <w:sdtContent>
            <w:p w14:paraId="3D37C083" w14:textId="7D90A7FE" w:rsidR="008E6109" w:rsidRDefault="008E6109" w:rsidP="0085330A">
              <w:pPr>
                <w:pStyle w:val="Footer"/>
                <w:tabs>
                  <w:tab w:val="clear" w:pos="4680"/>
                  <w:tab w:val="center" w:pos="4590"/>
                </w:tabs>
                <w:rPr>
                  <w:sz w:val="20"/>
                </w:rPr>
              </w:pPr>
              <w:r>
                <w:rPr>
                  <w:sz w:val="20"/>
                </w:rPr>
                <w:t>Cashless Tolling</w:t>
              </w:r>
            </w:p>
          </w:sdtContent>
        </w:sdt>
        <w:sdt>
          <w:sdtPr>
            <w:rPr>
              <w:sz w:val="20"/>
            </w:rPr>
            <w:alias w:val="Keywords"/>
            <w:id w:val="921921691"/>
            <w:dataBinding w:prefixMappings="xmlns:ns0='http://purl.org/dc/elements/1.1/' xmlns:ns1='http://schemas.openxmlformats.org/package/2006/metadata/core-properties' " w:xpath="/ns1:coreProperties[1]/ns1:keywords[1]" w:storeItemID="{6C3C8BC8-F283-45AE-878A-BAB7291924A1}"/>
            <w:text/>
          </w:sdtPr>
          <w:sdtEndPr/>
          <w:sdtContent>
            <w:p w14:paraId="1EE123E7" w14:textId="7A509867" w:rsidR="008E6109" w:rsidRDefault="008E6109" w:rsidP="0085330A">
              <w:pPr>
                <w:pStyle w:val="Footer"/>
                <w:rPr>
                  <w:sz w:val="20"/>
                </w:rPr>
              </w:pPr>
              <w:r>
                <w:rPr>
                  <w:sz w:val="20"/>
                </w:rPr>
                <w:t>TA 19-1, Contract No. D800002</w:t>
              </w:r>
            </w:p>
          </w:sdtContent>
        </w:sdt>
      </w:tc>
      <w:tc>
        <w:tcPr>
          <w:tcW w:w="1440" w:type="dxa"/>
        </w:tcPr>
        <w:p w14:paraId="3E2B253E" w14:textId="77777777" w:rsidR="008E6109" w:rsidRDefault="008E6109" w:rsidP="0085330A">
          <w:pPr>
            <w:pStyle w:val="Footer"/>
            <w:jc w:val="center"/>
          </w:pPr>
          <w:r>
            <w:rPr>
              <w:rStyle w:val="PageNumber"/>
              <w:sz w:val="20"/>
            </w:rPr>
            <w:t>Form R</w:t>
          </w:r>
        </w:p>
      </w:tc>
      <w:tc>
        <w:tcPr>
          <w:tcW w:w="3780" w:type="dxa"/>
        </w:tcPr>
        <w:sdt>
          <w:sdtPr>
            <w:rPr>
              <w:sz w:val="20"/>
            </w:rPr>
            <w:alias w:val="Category"/>
            <w:id w:val="1316232503"/>
            <w:dataBinding w:prefixMappings="xmlns:ns0='http://purl.org/dc/elements/1.1/' xmlns:ns1='http://schemas.openxmlformats.org/package/2006/metadata/core-properties' " w:xpath="/ns1:coreProperties[1]/ns1:category[1]" w:storeItemID="{6C3C8BC8-F283-45AE-878A-BAB7291924A1}"/>
            <w:text/>
          </w:sdtPr>
          <w:sdtEndPr/>
          <w:sdtContent>
            <w:p w14:paraId="18408A93"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31839430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F10F514" w14:textId="38A6D661" w:rsidR="008E6109" w:rsidRDefault="008E6109" w:rsidP="0085330A">
              <w:pPr>
                <w:pStyle w:val="Footer"/>
                <w:jc w:val="right"/>
                <w:rPr>
                  <w:sz w:val="20"/>
                </w:rPr>
              </w:pPr>
              <w:r>
                <w:rPr>
                  <w:rStyle w:val="PageNumber"/>
                  <w:sz w:val="18"/>
                  <w:szCs w:val="18"/>
                </w:rPr>
                <w:t>FINAL February 14, 2019</w:t>
              </w:r>
            </w:p>
          </w:sdtContent>
        </w:sdt>
      </w:tc>
    </w:tr>
  </w:tbl>
  <w:p w14:paraId="60DAB14B" w14:textId="77777777" w:rsidR="008E6109" w:rsidRPr="00644D10" w:rsidRDefault="008E6109" w:rsidP="00853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440"/>
      <w:gridCol w:w="3798"/>
    </w:tblGrid>
    <w:tr w:rsidR="008E6109" w14:paraId="08246110" w14:textId="77777777" w:rsidTr="0085330A">
      <w:tc>
        <w:tcPr>
          <w:tcW w:w="4518" w:type="dxa"/>
        </w:tcPr>
        <w:sdt>
          <w:sdtPr>
            <w:rPr>
              <w:sz w:val="20"/>
            </w:rPr>
            <w:alias w:val="Title"/>
            <w:id w:val="1022617807"/>
            <w:dataBinding w:prefixMappings="xmlns:ns0='http://purl.org/dc/elements/1.1/' xmlns:ns1='http://schemas.openxmlformats.org/package/2006/metadata/core-properties' " w:xpath="/ns1:coreProperties[1]/ns0:title[1]" w:storeItemID="{6C3C8BC8-F283-45AE-878A-BAB7291924A1}"/>
            <w:text/>
          </w:sdtPr>
          <w:sdtEndPr/>
          <w:sdtContent>
            <w:p w14:paraId="597A39E3" w14:textId="2B80139B" w:rsidR="008E6109" w:rsidRDefault="008E6109" w:rsidP="0085330A">
              <w:pPr>
                <w:pStyle w:val="Footer"/>
                <w:rPr>
                  <w:sz w:val="20"/>
                </w:rPr>
              </w:pPr>
              <w:r>
                <w:rPr>
                  <w:sz w:val="20"/>
                </w:rPr>
                <w:t>Cashless Tolling</w:t>
              </w:r>
            </w:p>
          </w:sdtContent>
        </w:sdt>
        <w:sdt>
          <w:sdtPr>
            <w:rPr>
              <w:sz w:val="20"/>
            </w:rPr>
            <w:alias w:val="Keywords"/>
            <w:id w:val="1022617808"/>
            <w:dataBinding w:prefixMappings="xmlns:ns0='http://purl.org/dc/elements/1.1/' xmlns:ns1='http://schemas.openxmlformats.org/package/2006/metadata/core-properties' " w:xpath="/ns1:coreProperties[1]/ns1:keywords[1]" w:storeItemID="{6C3C8BC8-F283-45AE-878A-BAB7291924A1}"/>
            <w:text/>
          </w:sdtPr>
          <w:sdtEndPr/>
          <w:sdtContent>
            <w:p w14:paraId="410B92A1" w14:textId="2D26BAAD" w:rsidR="008E6109" w:rsidRDefault="008E6109" w:rsidP="0085330A">
              <w:pPr>
                <w:pStyle w:val="Footer"/>
                <w:rPr>
                  <w:sz w:val="20"/>
                </w:rPr>
              </w:pPr>
              <w:r>
                <w:rPr>
                  <w:sz w:val="20"/>
                </w:rPr>
                <w:t>TA 19-1, Contract No. D800002</w:t>
              </w:r>
            </w:p>
          </w:sdtContent>
        </w:sdt>
      </w:tc>
      <w:tc>
        <w:tcPr>
          <w:tcW w:w="1440" w:type="dxa"/>
        </w:tcPr>
        <w:p w14:paraId="74050A2B" w14:textId="77777777" w:rsidR="008E6109" w:rsidRPr="0012653A" w:rsidRDefault="008E6109" w:rsidP="0085330A">
          <w:pPr>
            <w:pStyle w:val="Footer"/>
            <w:jc w:val="center"/>
            <w:rPr>
              <w:sz w:val="20"/>
            </w:rPr>
          </w:pPr>
          <w:r w:rsidRPr="0012653A">
            <w:rPr>
              <w:rStyle w:val="PageNumber"/>
              <w:sz w:val="20"/>
            </w:rPr>
            <w:t>Form FP</w:t>
          </w:r>
        </w:p>
      </w:tc>
      <w:tc>
        <w:tcPr>
          <w:tcW w:w="3798" w:type="dxa"/>
        </w:tcPr>
        <w:sdt>
          <w:sdtPr>
            <w:rPr>
              <w:sz w:val="20"/>
            </w:rPr>
            <w:alias w:val="Category"/>
            <w:id w:val="1022617811"/>
            <w:dataBinding w:prefixMappings="xmlns:ns0='http://purl.org/dc/elements/1.1/' xmlns:ns1='http://schemas.openxmlformats.org/package/2006/metadata/core-properties' " w:xpath="/ns1:coreProperties[1]/ns1:category[1]" w:storeItemID="{6C3C8BC8-F283-45AE-878A-BAB7291924A1}"/>
            <w:text/>
          </w:sdtPr>
          <w:sdtEndPr/>
          <w:sdtContent>
            <w:p w14:paraId="0064121B" w14:textId="77777777" w:rsidR="008E6109" w:rsidRDefault="008E6109" w:rsidP="0085330A">
              <w:pPr>
                <w:pStyle w:val="Footer"/>
                <w:jc w:val="right"/>
                <w:rPr>
                  <w:sz w:val="20"/>
                </w:rPr>
              </w:pPr>
              <w:r>
                <w:rPr>
                  <w:sz w:val="20"/>
                </w:rPr>
                <w:t>Instructions to Proposers, Appendix E</w:t>
              </w:r>
            </w:p>
          </w:sdtContent>
        </w:sdt>
        <w:sdt>
          <w:sdtPr>
            <w:rPr>
              <w:rStyle w:val="PageNumber"/>
              <w:sz w:val="20"/>
            </w:rPr>
            <w:alias w:val="Status"/>
            <w:id w:val="102261781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A173A4D" w14:textId="0FCF31EC" w:rsidR="008E6109" w:rsidRDefault="008E6109" w:rsidP="0085330A">
              <w:pPr>
                <w:pStyle w:val="Footer"/>
                <w:jc w:val="right"/>
                <w:rPr>
                  <w:sz w:val="20"/>
                </w:rPr>
              </w:pPr>
              <w:r>
                <w:rPr>
                  <w:rStyle w:val="PageNumber"/>
                  <w:sz w:val="20"/>
                </w:rPr>
                <w:t>FINAL February 14, 2019</w:t>
              </w:r>
            </w:p>
          </w:sdtContent>
        </w:sdt>
      </w:tc>
    </w:tr>
  </w:tbl>
  <w:p w14:paraId="76AC506C" w14:textId="77777777" w:rsidR="008E6109" w:rsidRPr="00644D10" w:rsidRDefault="008E6109" w:rsidP="0085330A">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8E6109" w14:paraId="72BA72F1" w14:textId="77777777" w:rsidTr="0085330A">
      <w:tc>
        <w:tcPr>
          <w:tcW w:w="4338" w:type="dxa"/>
        </w:tcPr>
        <w:sdt>
          <w:sdtPr>
            <w:rPr>
              <w:sz w:val="20"/>
            </w:rPr>
            <w:alias w:val="Title"/>
            <w:id w:val="8733142"/>
            <w:dataBinding w:prefixMappings="xmlns:ns0='http://purl.org/dc/elements/1.1/' xmlns:ns1='http://schemas.openxmlformats.org/package/2006/metadata/core-properties' " w:xpath="/ns1:coreProperties[1]/ns0:title[1]" w:storeItemID="{6C3C8BC8-F283-45AE-878A-BAB7291924A1}"/>
            <w:text/>
          </w:sdtPr>
          <w:sdtEndPr/>
          <w:sdtContent>
            <w:p w14:paraId="71292BEE" w14:textId="1A929BE6" w:rsidR="008E6109" w:rsidRDefault="008E6109" w:rsidP="0085330A">
              <w:pPr>
                <w:pStyle w:val="Footer"/>
                <w:tabs>
                  <w:tab w:val="clear" w:pos="4680"/>
                  <w:tab w:val="center" w:pos="4590"/>
                </w:tabs>
                <w:rPr>
                  <w:sz w:val="20"/>
                </w:rPr>
              </w:pPr>
              <w:r>
                <w:rPr>
                  <w:sz w:val="20"/>
                </w:rPr>
                <w:t>Cashless Tolling</w:t>
              </w:r>
            </w:p>
          </w:sdtContent>
        </w:sdt>
        <w:sdt>
          <w:sdtPr>
            <w:rPr>
              <w:sz w:val="20"/>
            </w:rPr>
            <w:alias w:val="Keywords"/>
            <w:id w:val="8733143"/>
            <w:dataBinding w:prefixMappings="xmlns:ns0='http://purl.org/dc/elements/1.1/' xmlns:ns1='http://schemas.openxmlformats.org/package/2006/metadata/core-properties' " w:xpath="/ns1:coreProperties[1]/ns1:keywords[1]" w:storeItemID="{6C3C8BC8-F283-45AE-878A-BAB7291924A1}"/>
            <w:text/>
          </w:sdtPr>
          <w:sdtEndPr/>
          <w:sdtContent>
            <w:p w14:paraId="53874248" w14:textId="1DFB9D42" w:rsidR="008E6109" w:rsidRDefault="008E6109" w:rsidP="0085330A">
              <w:pPr>
                <w:pStyle w:val="Footer"/>
                <w:rPr>
                  <w:sz w:val="20"/>
                </w:rPr>
              </w:pPr>
              <w:r>
                <w:rPr>
                  <w:sz w:val="20"/>
                </w:rPr>
                <w:t>TA 19-1, Contract No. D800002</w:t>
              </w:r>
            </w:p>
          </w:sdtContent>
        </w:sdt>
      </w:tc>
      <w:tc>
        <w:tcPr>
          <w:tcW w:w="1440" w:type="dxa"/>
        </w:tcPr>
        <w:p w14:paraId="0706AD49" w14:textId="77777777" w:rsidR="008E6109" w:rsidRDefault="008E6109" w:rsidP="0085330A">
          <w:pPr>
            <w:pStyle w:val="Footer"/>
            <w:jc w:val="center"/>
          </w:pPr>
          <w:r w:rsidRPr="00AD0D80">
            <w:rPr>
              <w:rStyle w:val="PageNumber"/>
              <w:sz w:val="20"/>
            </w:rPr>
            <w:t xml:space="preserve">Form </w:t>
          </w:r>
          <w:r>
            <w:rPr>
              <w:rStyle w:val="PageNumber"/>
              <w:sz w:val="20"/>
            </w:rPr>
            <w:t>RFC</w:t>
          </w:r>
        </w:p>
      </w:tc>
      <w:tc>
        <w:tcPr>
          <w:tcW w:w="3780" w:type="dxa"/>
        </w:tcPr>
        <w:sdt>
          <w:sdtPr>
            <w:rPr>
              <w:sz w:val="20"/>
            </w:rPr>
            <w:alias w:val="Category"/>
            <w:id w:val="8733144"/>
            <w:dataBinding w:prefixMappings="xmlns:ns0='http://purl.org/dc/elements/1.1/' xmlns:ns1='http://schemas.openxmlformats.org/package/2006/metadata/core-properties' " w:xpath="/ns1:coreProperties[1]/ns1:category[1]" w:storeItemID="{6C3C8BC8-F283-45AE-878A-BAB7291924A1}"/>
            <w:text/>
          </w:sdtPr>
          <w:sdtEndPr/>
          <w:sdtContent>
            <w:p w14:paraId="263276EE"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873314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9093EC8" w14:textId="52BCCFF3" w:rsidR="008E6109" w:rsidRDefault="008E6109" w:rsidP="0085330A">
              <w:pPr>
                <w:pStyle w:val="Footer"/>
                <w:jc w:val="right"/>
                <w:rPr>
                  <w:sz w:val="20"/>
                </w:rPr>
              </w:pPr>
              <w:r>
                <w:rPr>
                  <w:rStyle w:val="PageNumber"/>
                  <w:sz w:val="18"/>
                  <w:szCs w:val="18"/>
                </w:rPr>
                <w:t>FINAL February 14, 2019</w:t>
              </w:r>
            </w:p>
          </w:sdtContent>
        </w:sdt>
      </w:tc>
    </w:tr>
  </w:tbl>
  <w:p w14:paraId="75D88427" w14:textId="77777777" w:rsidR="008E6109" w:rsidRPr="00644D10" w:rsidRDefault="008E6109" w:rsidP="0085330A">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260"/>
      <w:gridCol w:w="4140"/>
    </w:tblGrid>
    <w:tr w:rsidR="008E6109" w14:paraId="12B471D2" w14:textId="77777777" w:rsidTr="0085330A">
      <w:tc>
        <w:tcPr>
          <w:tcW w:w="4158" w:type="dxa"/>
        </w:tcPr>
        <w:sdt>
          <w:sdtPr>
            <w:rPr>
              <w:sz w:val="20"/>
            </w:rPr>
            <w:alias w:val="Title"/>
            <w:id w:val="6093899"/>
            <w:dataBinding w:prefixMappings="xmlns:ns0='http://purl.org/dc/elements/1.1/' xmlns:ns1='http://schemas.openxmlformats.org/package/2006/metadata/core-properties' " w:xpath="/ns1:coreProperties[1]/ns0:title[1]" w:storeItemID="{6C3C8BC8-F283-45AE-878A-BAB7291924A1}"/>
            <w:text/>
          </w:sdtPr>
          <w:sdtEndPr/>
          <w:sdtContent>
            <w:p w14:paraId="18C422A6" w14:textId="540288B9" w:rsidR="008E6109" w:rsidRDefault="008E6109" w:rsidP="0085330A">
              <w:pPr>
                <w:pStyle w:val="Footer"/>
                <w:rPr>
                  <w:sz w:val="20"/>
                </w:rPr>
              </w:pPr>
              <w:r>
                <w:rPr>
                  <w:sz w:val="20"/>
                </w:rPr>
                <w:t>Cashless Tolling</w:t>
              </w:r>
            </w:p>
          </w:sdtContent>
        </w:sdt>
        <w:sdt>
          <w:sdtPr>
            <w:rPr>
              <w:sz w:val="20"/>
            </w:rPr>
            <w:alias w:val="Keywords"/>
            <w:id w:val="6093900"/>
            <w:dataBinding w:prefixMappings="xmlns:ns0='http://purl.org/dc/elements/1.1/' xmlns:ns1='http://schemas.openxmlformats.org/package/2006/metadata/core-properties' " w:xpath="/ns1:coreProperties[1]/ns1:keywords[1]" w:storeItemID="{6C3C8BC8-F283-45AE-878A-BAB7291924A1}"/>
            <w:text/>
          </w:sdtPr>
          <w:sdtEndPr/>
          <w:sdtContent>
            <w:p w14:paraId="3771FABE" w14:textId="4DEF989D" w:rsidR="008E6109" w:rsidRDefault="008E6109" w:rsidP="0085330A">
              <w:pPr>
                <w:pStyle w:val="Footer"/>
                <w:rPr>
                  <w:sz w:val="20"/>
                </w:rPr>
              </w:pPr>
              <w:r>
                <w:rPr>
                  <w:sz w:val="20"/>
                </w:rPr>
                <w:t>TA 19-1, Contract No. D800002</w:t>
              </w:r>
            </w:p>
          </w:sdtContent>
        </w:sdt>
      </w:tc>
      <w:tc>
        <w:tcPr>
          <w:tcW w:w="1260" w:type="dxa"/>
        </w:tcPr>
        <w:p w14:paraId="2AAD2CF5" w14:textId="77777777" w:rsidR="008E6109" w:rsidRDefault="008E6109" w:rsidP="0085330A">
          <w:pPr>
            <w:pStyle w:val="Footer"/>
            <w:jc w:val="center"/>
          </w:pPr>
          <w:r w:rsidRPr="00CB4E54">
            <w:rPr>
              <w:rStyle w:val="PageNumber"/>
              <w:sz w:val="20"/>
            </w:rPr>
            <w:t>Form SA</w:t>
          </w:r>
        </w:p>
      </w:tc>
      <w:tc>
        <w:tcPr>
          <w:tcW w:w="4140" w:type="dxa"/>
        </w:tcPr>
        <w:sdt>
          <w:sdtPr>
            <w:rPr>
              <w:sz w:val="20"/>
            </w:rPr>
            <w:alias w:val="Category"/>
            <w:id w:val="6093909"/>
            <w:dataBinding w:prefixMappings="xmlns:ns0='http://purl.org/dc/elements/1.1/' xmlns:ns1='http://schemas.openxmlformats.org/package/2006/metadata/core-properties' " w:xpath="/ns1:coreProperties[1]/ns1:category[1]" w:storeItemID="{6C3C8BC8-F283-45AE-878A-BAB7291924A1}"/>
            <w:text/>
          </w:sdtPr>
          <w:sdtEndPr/>
          <w:sdtContent>
            <w:p w14:paraId="50A275FD"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6093910"/>
            <w:dataBinding w:prefixMappings="xmlns:ns0='http://purl.org/dc/elements/1.1/' xmlns:ns1='http://schemas.openxmlformats.org/package/2006/metadata/core-properties' " w:xpath="/ns1:coreProperties[1]/ns1:contentStatus[1]" w:storeItemID="{6C3C8BC8-F283-45AE-878A-BAB7291924A1}"/>
            <w:text/>
          </w:sdtPr>
          <w:sdtEndPr/>
          <w:sdtContent>
            <w:p w14:paraId="03955397" w14:textId="1984FB89" w:rsidR="008E6109" w:rsidRPr="00DF7C2A" w:rsidRDefault="008E6109" w:rsidP="0085330A">
              <w:pPr>
                <w:pStyle w:val="Footer"/>
                <w:jc w:val="right"/>
                <w:rPr>
                  <w:sz w:val="20"/>
                </w:rPr>
              </w:pPr>
              <w:r>
                <w:rPr>
                  <w:sz w:val="20"/>
                </w:rPr>
                <w:t>FINAL February 14, 2019</w:t>
              </w:r>
            </w:p>
          </w:sdtContent>
        </w:sdt>
      </w:tc>
    </w:tr>
  </w:tbl>
  <w:p w14:paraId="2F7F2DFA" w14:textId="77777777" w:rsidR="008E6109" w:rsidRPr="00644D10" w:rsidRDefault="008E6109" w:rsidP="00541315">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530"/>
      <w:gridCol w:w="3780"/>
    </w:tblGrid>
    <w:tr w:rsidR="008E6109" w14:paraId="5E318E57" w14:textId="77777777" w:rsidTr="0085330A">
      <w:tc>
        <w:tcPr>
          <w:tcW w:w="4248" w:type="dxa"/>
        </w:tcPr>
        <w:sdt>
          <w:sdtPr>
            <w:rPr>
              <w:sz w:val="20"/>
            </w:rPr>
            <w:alias w:val="Title"/>
            <w:id w:val="3738518"/>
            <w:dataBinding w:prefixMappings="xmlns:ns0='http://purl.org/dc/elements/1.1/' xmlns:ns1='http://schemas.openxmlformats.org/package/2006/metadata/core-properties' " w:xpath="/ns1:coreProperties[1]/ns0:title[1]" w:storeItemID="{6C3C8BC8-F283-45AE-878A-BAB7291924A1}"/>
            <w:text/>
          </w:sdtPr>
          <w:sdtEndPr/>
          <w:sdtContent>
            <w:p w14:paraId="370F5D94" w14:textId="3A368D39" w:rsidR="008E6109" w:rsidRDefault="008E6109" w:rsidP="0085330A">
              <w:pPr>
                <w:pStyle w:val="Footer"/>
                <w:rPr>
                  <w:sz w:val="20"/>
                </w:rPr>
              </w:pPr>
              <w:r>
                <w:rPr>
                  <w:sz w:val="20"/>
                </w:rPr>
                <w:t>Cashless Tolling</w:t>
              </w:r>
            </w:p>
          </w:sdtContent>
        </w:sdt>
        <w:sdt>
          <w:sdtPr>
            <w:rPr>
              <w:sz w:val="18"/>
              <w:szCs w:val="18"/>
            </w:rPr>
            <w:alias w:val="Keywords"/>
            <w:id w:val="3738519"/>
            <w:dataBinding w:prefixMappings="xmlns:ns0='http://purl.org/dc/elements/1.1/' xmlns:ns1='http://schemas.openxmlformats.org/package/2006/metadata/core-properties' " w:xpath="/ns1:coreProperties[1]/ns1:keywords[1]" w:storeItemID="{6C3C8BC8-F283-45AE-878A-BAB7291924A1}"/>
            <w:text/>
          </w:sdtPr>
          <w:sdtEndPr/>
          <w:sdtContent>
            <w:p w14:paraId="6385CFEE" w14:textId="23C8400D" w:rsidR="008E6109" w:rsidRDefault="008E6109" w:rsidP="0085330A">
              <w:pPr>
                <w:pStyle w:val="Footer"/>
                <w:rPr>
                  <w:sz w:val="20"/>
                </w:rPr>
              </w:pPr>
              <w:r>
                <w:rPr>
                  <w:sz w:val="18"/>
                  <w:szCs w:val="18"/>
                </w:rPr>
                <w:t>TA 19-1, Contract No. D800002</w:t>
              </w:r>
            </w:p>
          </w:sdtContent>
        </w:sdt>
      </w:tc>
      <w:tc>
        <w:tcPr>
          <w:tcW w:w="1530" w:type="dxa"/>
        </w:tcPr>
        <w:p w14:paraId="1F86BD26" w14:textId="77777777" w:rsidR="008E6109" w:rsidRDefault="008E6109" w:rsidP="0085330A">
          <w:pPr>
            <w:pStyle w:val="Footer"/>
            <w:jc w:val="center"/>
            <w:rPr>
              <w:rStyle w:val="PageNumber"/>
              <w:sz w:val="20"/>
            </w:rPr>
          </w:pPr>
          <w:r>
            <w:rPr>
              <w:rStyle w:val="PageNumber"/>
              <w:sz w:val="20"/>
            </w:rPr>
            <w:t>Form SA</w:t>
          </w:r>
        </w:p>
        <w:p w14:paraId="0F130C8F" w14:textId="77777777" w:rsidR="008E6109" w:rsidRPr="00AD0D80" w:rsidRDefault="008E6109" w:rsidP="0085330A">
          <w:pPr>
            <w:pStyle w:val="Footer"/>
            <w:jc w:val="center"/>
            <w:rPr>
              <w:sz w:val="20"/>
            </w:rPr>
          </w:pPr>
          <w:r>
            <w:rPr>
              <w:rStyle w:val="PageNumber"/>
              <w:sz w:val="20"/>
            </w:rPr>
            <w:t xml:space="preserve">Attachment 1 </w:t>
          </w:r>
        </w:p>
      </w:tc>
      <w:tc>
        <w:tcPr>
          <w:tcW w:w="3780" w:type="dxa"/>
        </w:tcPr>
        <w:sdt>
          <w:sdtPr>
            <w:rPr>
              <w:sz w:val="20"/>
            </w:rPr>
            <w:alias w:val="Category"/>
            <w:id w:val="3738520"/>
            <w:dataBinding w:prefixMappings="xmlns:ns0='http://purl.org/dc/elements/1.1/' xmlns:ns1='http://schemas.openxmlformats.org/package/2006/metadata/core-properties' " w:xpath="/ns1:coreProperties[1]/ns1:category[1]" w:storeItemID="{6C3C8BC8-F283-45AE-878A-BAB7291924A1}"/>
            <w:text/>
          </w:sdtPr>
          <w:sdtEndPr/>
          <w:sdtContent>
            <w:p w14:paraId="68D594CD"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373852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4BA67EB" w14:textId="6479D854" w:rsidR="008E6109" w:rsidRDefault="008E6109" w:rsidP="0085330A">
              <w:pPr>
                <w:pStyle w:val="Footer"/>
                <w:jc w:val="right"/>
                <w:rPr>
                  <w:sz w:val="20"/>
                </w:rPr>
              </w:pPr>
              <w:r>
                <w:rPr>
                  <w:rStyle w:val="PageNumber"/>
                  <w:sz w:val="18"/>
                  <w:szCs w:val="18"/>
                </w:rPr>
                <w:t>FINAL February 14, 2019</w:t>
              </w:r>
            </w:p>
          </w:sdtContent>
        </w:sdt>
      </w:tc>
    </w:tr>
  </w:tbl>
  <w:p w14:paraId="2E2E95FE" w14:textId="77777777" w:rsidR="008E6109" w:rsidRPr="00644D10" w:rsidRDefault="008E6109" w:rsidP="0085330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440"/>
      <w:gridCol w:w="3960"/>
    </w:tblGrid>
    <w:tr w:rsidR="008E6109" w14:paraId="52035C90" w14:textId="77777777" w:rsidTr="0085330A">
      <w:tc>
        <w:tcPr>
          <w:tcW w:w="4158" w:type="dxa"/>
        </w:tcPr>
        <w:sdt>
          <w:sdtPr>
            <w:rPr>
              <w:sz w:val="20"/>
            </w:rPr>
            <w:alias w:val="Title"/>
            <w:id w:val="25699301"/>
            <w:dataBinding w:prefixMappings="xmlns:ns0='http://purl.org/dc/elements/1.1/' xmlns:ns1='http://schemas.openxmlformats.org/package/2006/metadata/core-properties' " w:xpath="/ns1:coreProperties[1]/ns0:title[1]" w:storeItemID="{6C3C8BC8-F283-45AE-878A-BAB7291924A1}"/>
            <w:text/>
          </w:sdtPr>
          <w:sdtEndPr/>
          <w:sdtContent>
            <w:p w14:paraId="7BC2DA5A" w14:textId="64E7948D" w:rsidR="008E6109" w:rsidRDefault="008E6109" w:rsidP="0085330A">
              <w:pPr>
                <w:pStyle w:val="Footer"/>
                <w:rPr>
                  <w:sz w:val="20"/>
                </w:rPr>
              </w:pPr>
              <w:r>
                <w:rPr>
                  <w:sz w:val="20"/>
                </w:rPr>
                <w:t>Cashless Tolling</w:t>
              </w:r>
            </w:p>
          </w:sdtContent>
        </w:sdt>
        <w:sdt>
          <w:sdtPr>
            <w:rPr>
              <w:sz w:val="20"/>
            </w:rPr>
            <w:alias w:val="Keywords"/>
            <w:id w:val="25699302"/>
            <w:dataBinding w:prefixMappings="xmlns:ns0='http://purl.org/dc/elements/1.1/' xmlns:ns1='http://schemas.openxmlformats.org/package/2006/metadata/core-properties' " w:xpath="/ns1:coreProperties[1]/ns1:keywords[1]" w:storeItemID="{6C3C8BC8-F283-45AE-878A-BAB7291924A1}"/>
            <w:text/>
          </w:sdtPr>
          <w:sdtEndPr/>
          <w:sdtContent>
            <w:p w14:paraId="7D3FAEE5" w14:textId="088622DC" w:rsidR="008E6109" w:rsidRDefault="008E6109" w:rsidP="0085330A">
              <w:pPr>
                <w:pStyle w:val="Footer"/>
                <w:rPr>
                  <w:sz w:val="20"/>
                </w:rPr>
              </w:pPr>
              <w:r>
                <w:rPr>
                  <w:sz w:val="20"/>
                </w:rPr>
                <w:t>TA 19-1, Contract No. D800002</w:t>
              </w:r>
            </w:p>
          </w:sdtContent>
        </w:sdt>
      </w:tc>
      <w:tc>
        <w:tcPr>
          <w:tcW w:w="1440" w:type="dxa"/>
        </w:tcPr>
        <w:p w14:paraId="0F257F4E" w14:textId="77777777" w:rsidR="008E6109" w:rsidRDefault="008E6109" w:rsidP="0085330A">
          <w:pPr>
            <w:pStyle w:val="Footer"/>
            <w:jc w:val="center"/>
          </w:pPr>
          <w:r>
            <w:rPr>
              <w:rStyle w:val="PageNumber"/>
              <w:sz w:val="20"/>
            </w:rPr>
            <w:t>Form SCD</w:t>
          </w:r>
        </w:p>
      </w:tc>
      <w:tc>
        <w:tcPr>
          <w:tcW w:w="3960" w:type="dxa"/>
        </w:tcPr>
        <w:sdt>
          <w:sdtPr>
            <w:rPr>
              <w:sz w:val="20"/>
            </w:rPr>
            <w:alias w:val="Category"/>
            <w:id w:val="25699303"/>
            <w:dataBinding w:prefixMappings="xmlns:ns0='http://purl.org/dc/elements/1.1/' xmlns:ns1='http://schemas.openxmlformats.org/package/2006/metadata/core-properties' " w:xpath="/ns1:coreProperties[1]/ns1:category[1]" w:storeItemID="{6C3C8BC8-F283-45AE-878A-BAB7291924A1}"/>
            <w:text/>
          </w:sdtPr>
          <w:sdtEndPr/>
          <w:sdtContent>
            <w:p w14:paraId="2C918D68"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569930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6EA9FDA" w14:textId="3B8AAC2D" w:rsidR="008E6109" w:rsidRDefault="008E6109" w:rsidP="0085330A">
              <w:pPr>
                <w:pStyle w:val="Footer"/>
                <w:jc w:val="right"/>
                <w:rPr>
                  <w:sz w:val="20"/>
                </w:rPr>
              </w:pPr>
              <w:r>
                <w:rPr>
                  <w:rStyle w:val="PageNumber"/>
                  <w:sz w:val="18"/>
                  <w:szCs w:val="18"/>
                </w:rPr>
                <w:t>FINAL February 14, 2019</w:t>
              </w:r>
            </w:p>
          </w:sdtContent>
        </w:sdt>
      </w:tc>
    </w:tr>
  </w:tbl>
  <w:p w14:paraId="6602EF81" w14:textId="77777777" w:rsidR="008E6109" w:rsidRPr="00644D10" w:rsidRDefault="008E6109" w:rsidP="0085330A">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8" w:type="dxa"/>
      <w:tblBorders>
        <w:top w:val="single" w:sz="4" w:space="0" w:color="auto"/>
      </w:tblBorders>
      <w:tblLayout w:type="fixed"/>
      <w:tblLook w:val="0000" w:firstRow="0" w:lastRow="0" w:firstColumn="0" w:lastColumn="0" w:noHBand="0" w:noVBand="0"/>
    </w:tblPr>
    <w:tblGrid>
      <w:gridCol w:w="4158"/>
      <w:gridCol w:w="1440"/>
      <w:gridCol w:w="3780"/>
    </w:tblGrid>
    <w:tr w:rsidR="008E6109" w14:paraId="7C747E8F" w14:textId="77777777" w:rsidTr="0085330A">
      <w:tc>
        <w:tcPr>
          <w:tcW w:w="4158" w:type="dxa"/>
        </w:tcPr>
        <w:sdt>
          <w:sdtPr>
            <w:rPr>
              <w:sz w:val="20"/>
            </w:rPr>
            <w:alias w:val="Title"/>
            <w:id w:val="1022618006"/>
            <w:dataBinding w:prefixMappings="xmlns:ns0='http://purl.org/dc/elements/1.1/' xmlns:ns1='http://schemas.openxmlformats.org/package/2006/metadata/core-properties' " w:xpath="/ns1:coreProperties[1]/ns0:title[1]" w:storeItemID="{6C3C8BC8-F283-45AE-878A-BAB7291924A1}"/>
            <w:text/>
          </w:sdtPr>
          <w:sdtEndPr/>
          <w:sdtContent>
            <w:p w14:paraId="539D8355" w14:textId="2913C71E" w:rsidR="008E6109" w:rsidRDefault="008E6109" w:rsidP="0085330A">
              <w:pPr>
                <w:pStyle w:val="Footer"/>
                <w:rPr>
                  <w:sz w:val="20"/>
                </w:rPr>
              </w:pPr>
              <w:r>
                <w:rPr>
                  <w:sz w:val="20"/>
                </w:rPr>
                <w:t>Cashless Tolling</w:t>
              </w:r>
            </w:p>
          </w:sdtContent>
        </w:sdt>
        <w:sdt>
          <w:sdtPr>
            <w:rPr>
              <w:sz w:val="20"/>
            </w:rPr>
            <w:alias w:val="Keywords"/>
            <w:id w:val="1022618007"/>
            <w:dataBinding w:prefixMappings="xmlns:ns0='http://purl.org/dc/elements/1.1/' xmlns:ns1='http://schemas.openxmlformats.org/package/2006/metadata/core-properties' " w:xpath="/ns1:coreProperties[1]/ns1:keywords[1]" w:storeItemID="{6C3C8BC8-F283-45AE-878A-BAB7291924A1}"/>
            <w:text/>
          </w:sdtPr>
          <w:sdtEndPr/>
          <w:sdtContent>
            <w:p w14:paraId="5CC44026" w14:textId="5B709049" w:rsidR="008E6109" w:rsidRDefault="008E6109" w:rsidP="0085330A">
              <w:pPr>
                <w:pStyle w:val="Footer"/>
                <w:rPr>
                  <w:sz w:val="20"/>
                </w:rPr>
              </w:pPr>
              <w:r>
                <w:rPr>
                  <w:sz w:val="20"/>
                </w:rPr>
                <w:t>TA 19-1, Contract No. D800002</w:t>
              </w:r>
            </w:p>
          </w:sdtContent>
        </w:sdt>
      </w:tc>
      <w:tc>
        <w:tcPr>
          <w:tcW w:w="1440" w:type="dxa"/>
        </w:tcPr>
        <w:p w14:paraId="6FDDDDB3" w14:textId="77777777" w:rsidR="008E6109" w:rsidRDefault="008E6109" w:rsidP="0085330A">
          <w:pPr>
            <w:pStyle w:val="Footer"/>
            <w:jc w:val="center"/>
          </w:pPr>
          <w:r w:rsidRPr="00AD0D80">
            <w:rPr>
              <w:rStyle w:val="PageNumber"/>
              <w:sz w:val="20"/>
            </w:rPr>
            <w:t xml:space="preserve">Form </w:t>
          </w:r>
          <w:r>
            <w:rPr>
              <w:rStyle w:val="PageNumber"/>
              <w:sz w:val="20"/>
            </w:rPr>
            <w:t>SDU</w:t>
          </w:r>
        </w:p>
      </w:tc>
      <w:tc>
        <w:tcPr>
          <w:tcW w:w="3780" w:type="dxa"/>
        </w:tcPr>
        <w:sdt>
          <w:sdtPr>
            <w:rPr>
              <w:sz w:val="20"/>
            </w:rPr>
            <w:alias w:val="Category"/>
            <w:id w:val="1022618008"/>
            <w:dataBinding w:prefixMappings="xmlns:ns0='http://purl.org/dc/elements/1.1/' xmlns:ns1='http://schemas.openxmlformats.org/package/2006/metadata/core-properties' " w:xpath="/ns1:coreProperties[1]/ns1:category[1]" w:storeItemID="{6C3C8BC8-F283-45AE-878A-BAB7291924A1}"/>
            <w:text/>
          </w:sdtPr>
          <w:sdtEndPr/>
          <w:sdtContent>
            <w:p w14:paraId="2D8F0B72"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800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3B6F226" w14:textId="4FFDF755" w:rsidR="008E6109" w:rsidRDefault="008E6109" w:rsidP="0085330A">
              <w:pPr>
                <w:pStyle w:val="Footer"/>
                <w:tabs>
                  <w:tab w:val="clear" w:pos="4680"/>
                  <w:tab w:val="center" w:pos="-918"/>
                </w:tabs>
                <w:jc w:val="right"/>
                <w:rPr>
                  <w:sz w:val="20"/>
                </w:rPr>
              </w:pPr>
              <w:r>
                <w:rPr>
                  <w:rStyle w:val="PageNumber"/>
                  <w:sz w:val="18"/>
                  <w:szCs w:val="18"/>
                </w:rPr>
                <w:t>FINAL February 14, 2019</w:t>
              </w:r>
            </w:p>
          </w:sdtContent>
        </w:sdt>
      </w:tc>
    </w:tr>
  </w:tbl>
  <w:p w14:paraId="1C281D3A" w14:textId="77777777" w:rsidR="008E6109" w:rsidRPr="00644D10" w:rsidRDefault="008E6109" w:rsidP="0085330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440"/>
      <w:gridCol w:w="3870"/>
    </w:tblGrid>
    <w:tr w:rsidR="008E6109" w14:paraId="2978DB7F" w14:textId="77777777" w:rsidTr="0085330A">
      <w:tc>
        <w:tcPr>
          <w:tcW w:w="4248" w:type="dxa"/>
        </w:tcPr>
        <w:sdt>
          <w:sdtPr>
            <w:rPr>
              <w:sz w:val="20"/>
            </w:rPr>
            <w:alias w:val="Title"/>
            <w:id w:val="347174612"/>
            <w:dataBinding w:prefixMappings="xmlns:ns0='http://purl.org/dc/elements/1.1/' xmlns:ns1='http://schemas.openxmlformats.org/package/2006/metadata/core-properties' " w:xpath="/ns1:coreProperties[1]/ns0:title[1]" w:storeItemID="{6C3C8BC8-F283-45AE-878A-BAB7291924A1}"/>
            <w:text/>
          </w:sdtPr>
          <w:sdtEndPr/>
          <w:sdtContent>
            <w:p w14:paraId="7BD797D2" w14:textId="41CA5683" w:rsidR="008E6109" w:rsidRDefault="008E6109" w:rsidP="0085330A">
              <w:pPr>
                <w:pStyle w:val="Footer"/>
                <w:rPr>
                  <w:sz w:val="20"/>
                </w:rPr>
              </w:pPr>
              <w:r>
                <w:rPr>
                  <w:sz w:val="20"/>
                </w:rPr>
                <w:t>Cashless Tolling</w:t>
              </w:r>
            </w:p>
          </w:sdtContent>
        </w:sdt>
        <w:sdt>
          <w:sdtPr>
            <w:rPr>
              <w:sz w:val="20"/>
            </w:rPr>
            <w:alias w:val="Keywords"/>
            <w:id w:val="347174613"/>
            <w:dataBinding w:prefixMappings="xmlns:ns0='http://purl.org/dc/elements/1.1/' xmlns:ns1='http://schemas.openxmlformats.org/package/2006/metadata/core-properties' " w:xpath="/ns1:coreProperties[1]/ns1:keywords[1]" w:storeItemID="{6C3C8BC8-F283-45AE-878A-BAB7291924A1}"/>
            <w:text/>
          </w:sdtPr>
          <w:sdtEndPr/>
          <w:sdtContent>
            <w:p w14:paraId="18E84435" w14:textId="4FE2CB3B" w:rsidR="008E6109" w:rsidRDefault="008E6109" w:rsidP="0085330A">
              <w:pPr>
                <w:pStyle w:val="Footer"/>
                <w:rPr>
                  <w:sz w:val="20"/>
                </w:rPr>
              </w:pPr>
              <w:r>
                <w:rPr>
                  <w:sz w:val="20"/>
                </w:rPr>
                <w:t>TA 19-1, Contract No. D800002</w:t>
              </w:r>
            </w:p>
          </w:sdtContent>
        </w:sdt>
      </w:tc>
      <w:tc>
        <w:tcPr>
          <w:tcW w:w="1440" w:type="dxa"/>
        </w:tcPr>
        <w:p w14:paraId="218D74E8" w14:textId="77777777" w:rsidR="008E6109" w:rsidRDefault="008E6109" w:rsidP="0085330A">
          <w:pPr>
            <w:pStyle w:val="Footer"/>
            <w:jc w:val="center"/>
          </w:pPr>
          <w:r w:rsidRPr="00AD0D80">
            <w:rPr>
              <w:rStyle w:val="PageNumber"/>
              <w:sz w:val="20"/>
            </w:rPr>
            <w:t xml:space="preserve">Form </w:t>
          </w:r>
          <w:r>
            <w:rPr>
              <w:rStyle w:val="PageNumber"/>
              <w:sz w:val="20"/>
            </w:rPr>
            <w:t>U</w:t>
          </w:r>
        </w:p>
      </w:tc>
      <w:tc>
        <w:tcPr>
          <w:tcW w:w="3870" w:type="dxa"/>
        </w:tcPr>
        <w:sdt>
          <w:sdtPr>
            <w:rPr>
              <w:sz w:val="20"/>
            </w:rPr>
            <w:alias w:val="Category"/>
            <w:id w:val="347174614"/>
            <w:dataBinding w:prefixMappings="xmlns:ns0='http://purl.org/dc/elements/1.1/' xmlns:ns1='http://schemas.openxmlformats.org/package/2006/metadata/core-properties' " w:xpath="/ns1:coreProperties[1]/ns1:category[1]" w:storeItemID="{6C3C8BC8-F283-45AE-878A-BAB7291924A1}"/>
            <w:text/>
          </w:sdtPr>
          <w:sdtEndPr/>
          <w:sdtContent>
            <w:p w14:paraId="4ACA9EFB"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34717461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A41CD96" w14:textId="55CD5946" w:rsidR="008E6109" w:rsidRDefault="008E6109" w:rsidP="0085330A">
              <w:pPr>
                <w:pStyle w:val="Footer"/>
                <w:jc w:val="right"/>
                <w:rPr>
                  <w:sz w:val="20"/>
                </w:rPr>
              </w:pPr>
              <w:r>
                <w:rPr>
                  <w:rStyle w:val="PageNumber"/>
                  <w:sz w:val="18"/>
                  <w:szCs w:val="18"/>
                </w:rPr>
                <w:t>FINAL February 14, 2019</w:t>
              </w:r>
            </w:p>
          </w:sdtContent>
        </w:sdt>
      </w:tc>
    </w:tr>
  </w:tbl>
  <w:p w14:paraId="1C894F1C" w14:textId="77777777" w:rsidR="008E6109" w:rsidRPr="00644D10" w:rsidRDefault="008E6109" w:rsidP="0085330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440"/>
      <w:gridCol w:w="3780"/>
    </w:tblGrid>
    <w:tr w:rsidR="008E6109" w14:paraId="1A6646AC" w14:textId="77777777" w:rsidTr="0085330A">
      <w:tc>
        <w:tcPr>
          <w:tcW w:w="4248" w:type="dxa"/>
        </w:tcPr>
        <w:sdt>
          <w:sdtPr>
            <w:rPr>
              <w:sz w:val="20"/>
            </w:rPr>
            <w:alias w:val="Title"/>
            <w:id w:val="1022618010"/>
            <w:dataBinding w:prefixMappings="xmlns:ns0='http://purl.org/dc/elements/1.1/' xmlns:ns1='http://schemas.openxmlformats.org/package/2006/metadata/core-properties' " w:xpath="/ns1:coreProperties[1]/ns0:title[1]" w:storeItemID="{6C3C8BC8-F283-45AE-878A-BAB7291924A1}"/>
            <w:text/>
          </w:sdtPr>
          <w:sdtEndPr/>
          <w:sdtContent>
            <w:p w14:paraId="2E59DC96" w14:textId="259974F7" w:rsidR="008E6109" w:rsidRDefault="008E6109" w:rsidP="0085330A">
              <w:pPr>
                <w:pStyle w:val="Footer"/>
                <w:rPr>
                  <w:sz w:val="20"/>
                </w:rPr>
              </w:pPr>
              <w:r>
                <w:rPr>
                  <w:sz w:val="20"/>
                </w:rPr>
                <w:t>Cashless Tolling</w:t>
              </w:r>
            </w:p>
          </w:sdtContent>
        </w:sdt>
        <w:sdt>
          <w:sdtPr>
            <w:rPr>
              <w:sz w:val="20"/>
            </w:rPr>
            <w:alias w:val="Keywords"/>
            <w:id w:val="1022618011"/>
            <w:dataBinding w:prefixMappings="xmlns:ns0='http://purl.org/dc/elements/1.1/' xmlns:ns1='http://schemas.openxmlformats.org/package/2006/metadata/core-properties' " w:xpath="/ns1:coreProperties[1]/ns1:keywords[1]" w:storeItemID="{6C3C8BC8-F283-45AE-878A-BAB7291924A1}"/>
            <w:text/>
          </w:sdtPr>
          <w:sdtEndPr/>
          <w:sdtContent>
            <w:p w14:paraId="487024D5" w14:textId="0F1FFC9A" w:rsidR="008E6109" w:rsidRDefault="008E6109" w:rsidP="0085330A">
              <w:pPr>
                <w:pStyle w:val="Footer"/>
                <w:rPr>
                  <w:sz w:val="20"/>
                </w:rPr>
              </w:pPr>
              <w:r>
                <w:rPr>
                  <w:sz w:val="20"/>
                </w:rPr>
                <w:t>TA 19-1, Contract No. D800002</w:t>
              </w:r>
            </w:p>
          </w:sdtContent>
        </w:sdt>
      </w:tc>
      <w:tc>
        <w:tcPr>
          <w:tcW w:w="1440" w:type="dxa"/>
        </w:tcPr>
        <w:p w14:paraId="1141DE04" w14:textId="77777777" w:rsidR="008E6109" w:rsidRDefault="008E6109" w:rsidP="0085330A">
          <w:pPr>
            <w:pStyle w:val="Footer"/>
            <w:jc w:val="center"/>
          </w:pPr>
          <w:r w:rsidRPr="00AD0D80">
            <w:rPr>
              <w:rStyle w:val="PageNumber"/>
              <w:sz w:val="20"/>
            </w:rPr>
            <w:t>Form PP</w:t>
          </w:r>
        </w:p>
      </w:tc>
      <w:tc>
        <w:tcPr>
          <w:tcW w:w="3780" w:type="dxa"/>
        </w:tcPr>
        <w:sdt>
          <w:sdtPr>
            <w:rPr>
              <w:sz w:val="20"/>
            </w:rPr>
            <w:alias w:val="Category"/>
            <w:id w:val="1022618012"/>
            <w:dataBinding w:prefixMappings="xmlns:ns0='http://purl.org/dc/elements/1.1/' xmlns:ns1='http://schemas.openxmlformats.org/package/2006/metadata/core-properties' " w:xpath="/ns1:coreProperties[1]/ns1:category[1]" w:storeItemID="{6C3C8BC8-F283-45AE-878A-BAB7291924A1}"/>
            <w:text/>
          </w:sdtPr>
          <w:sdtEndPr/>
          <w:sdtContent>
            <w:p w14:paraId="26EF02BE"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801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A48EAD8" w14:textId="4BE9C807" w:rsidR="008E6109" w:rsidRDefault="008E6109" w:rsidP="0085330A">
              <w:pPr>
                <w:pStyle w:val="Footer"/>
                <w:jc w:val="right"/>
                <w:rPr>
                  <w:sz w:val="20"/>
                </w:rPr>
              </w:pPr>
              <w:r>
                <w:rPr>
                  <w:rStyle w:val="PageNumber"/>
                  <w:sz w:val="18"/>
                  <w:szCs w:val="18"/>
                </w:rPr>
                <w:t>FINAL February 14, 2019</w:t>
              </w:r>
            </w:p>
          </w:sdtContent>
        </w:sdt>
      </w:tc>
    </w:tr>
  </w:tbl>
  <w:p w14:paraId="60B20508" w14:textId="77777777" w:rsidR="008E6109" w:rsidRPr="00644D10" w:rsidRDefault="008E6109" w:rsidP="0085330A">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170"/>
      <w:gridCol w:w="4230"/>
    </w:tblGrid>
    <w:tr w:rsidR="008E6109" w14:paraId="1C8B67A0" w14:textId="77777777" w:rsidTr="0085330A">
      <w:tc>
        <w:tcPr>
          <w:tcW w:w="4158" w:type="dxa"/>
        </w:tcPr>
        <w:sdt>
          <w:sdtPr>
            <w:rPr>
              <w:sz w:val="20"/>
            </w:rPr>
            <w:alias w:val="Title"/>
            <w:id w:val="1022618014"/>
            <w:dataBinding w:prefixMappings="xmlns:ns0='http://purl.org/dc/elements/1.1/' xmlns:ns1='http://schemas.openxmlformats.org/package/2006/metadata/core-properties' " w:xpath="/ns1:coreProperties[1]/ns0:title[1]" w:storeItemID="{6C3C8BC8-F283-45AE-878A-BAB7291924A1}"/>
            <w:text/>
          </w:sdtPr>
          <w:sdtEndPr/>
          <w:sdtContent>
            <w:p w14:paraId="3B6D13B4" w14:textId="1D31F2F5" w:rsidR="008E6109" w:rsidRDefault="008E6109" w:rsidP="0085330A">
              <w:pPr>
                <w:pStyle w:val="Footer"/>
                <w:tabs>
                  <w:tab w:val="clear" w:pos="4680"/>
                  <w:tab w:val="clear" w:pos="9360"/>
                </w:tabs>
                <w:rPr>
                  <w:sz w:val="20"/>
                </w:rPr>
              </w:pPr>
              <w:r>
                <w:rPr>
                  <w:sz w:val="20"/>
                </w:rPr>
                <w:t>Cashless Tolling</w:t>
              </w:r>
            </w:p>
          </w:sdtContent>
        </w:sdt>
        <w:sdt>
          <w:sdtPr>
            <w:rPr>
              <w:sz w:val="20"/>
            </w:rPr>
            <w:alias w:val="Keywords"/>
            <w:id w:val="1022618015"/>
            <w:dataBinding w:prefixMappings="xmlns:ns0='http://purl.org/dc/elements/1.1/' xmlns:ns1='http://schemas.openxmlformats.org/package/2006/metadata/core-properties' " w:xpath="/ns1:coreProperties[1]/ns1:keywords[1]" w:storeItemID="{6C3C8BC8-F283-45AE-878A-BAB7291924A1}"/>
            <w:text/>
          </w:sdtPr>
          <w:sdtEndPr/>
          <w:sdtContent>
            <w:p w14:paraId="6299C385" w14:textId="261A6B6F" w:rsidR="008E6109" w:rsidRDefault="008E6109" w:rsidP="0085330A">
              <w:pPr>
                <w:pStyle w:val="Footer"/>
                <w:tabs>
                  <w:tab w:val="clear" w:pos="4680"/>
                  <w:tab w:val="clear" w:pos="9360"/>
                </w:tabs>
                <w:rPr>
                  <w:sz w:val="20"/>
                </w:rPr>
              </w:pPr>
              <w:r>
                <w:rPr>
                  <w:sz w:val="20"/>
                </w:rPr>
                <w:t>TA 19-1, Contract No. D800002</w:t>
              </w:r>
            </w:p>
          </w:sdtContent>
        </w:sdt>
      </w:tc>
      <w:tc>
        <w:tcPr>
          <w:tcW w:w="1170" w:type="dxa"/>
        </w:tcPr>
        <w:p w14:paraId="3FEEAB12" w14:textId="77777777" w:rsidR="008E6109" w:rsidRDefault="008E6109" w:rsidP="0085330A">
          <w:pPr>
            <w:pStyle w:val="Footer"/>
            <w:tabs>
              <w:tab w:val="clear" w:pos="4680"/>
              <w:tab w:val="clear" w:pos="9360"/>
            </w:tabs>
            <w:jc w:val="center"/>
          </w:pPr>
          <w:r w:rsidRPr="00AD0D80">
            <w:rPr>
              <w:rStyle w:val="PageNumber"/>
              <w:sz w:val="20"/>
            </w:rPr>
            <w:t>Form SP</w:t>
          </w:r>
        </w:p>
      </w:tc>
      <w:tc>
        <w:tcPr>
          <w:tcW w:w="4230" w:type="dxa"/>
        </w:tcPr>
        <w:p w14:paraId="42259EA4" w14:textId="77777777" w:rsidR="008E6109" w:rsidRDefault="00F77D01" w:rsidP="0085330A">
          <w:pPr>
            <w:pStyle w:val="Footer"/>
            <w:tabs>
              <w:tab w:val="clear" w:pos="4680"/>
              <w:tab w:val="clear" w:pos="9360"/>
            </w:tabs>
            <w:jc w:val="right"/>
            <w:rPr>
              <w:sz w:val="20"/>
            </w:rPr>
          </w:pPr>
          <w:sdt>
            <w:sdtPr>
              <w:rPr>
                <w:sz w:val="20"/>
              </w:rPr>
              <w:alias w:val="Category"/>
              <w:id w:val="1022618016"/>
              <w:dataBinding w:prefixMappings="xmlns:ns0='http://purl.org/dc/elements/1.1/' xmlns:ns1='http://schemas.openxmlformats.org/package/2006/metadata/core-properties' " w:xpath="/ns1:coreProperties[1]/ns1:category[1]" w:storeItemID="{6C3C8BC8-F283-45AE-878A-BAB7291924A1}"/>
              <w:text/>
            </w:sdtPr>
            <w:sdtEndPr/>
            <w:sdtContent>
              <w:r w:rsidR="008E6109">
                <w:rPr>
                  <w:sz w:val="20"/>
                </w:rPr>
                <w:t>Instructions to Proposers, Appendix E</w:t>
              </w:r>
            </w:sdtContent>
          </w:sdt>
        </w:p>
        <w:sdt>
          <w:sdtPr>
            <w:rPr>
              <w:sz w:val="20"/>
            </w:rPr>
            <w:alias w:val="Status"/>
            <w:id w:val="1022618017"/>
            <w:dataBinding w:prefixMappings="xmlns:ns0='http://purl.org/dc/elements/1.1/' xmlns:ns1='http://schemas.openxmlformats.org/package/2006/metadata/core-properties' " w:xpath="/ns1:coreProperties[1]/ns1:contentStatus[1]" w:storeItemID="{6C3C8BC8-F283-45AE-878A-BAB7291924A1}"/>
            <w:text/>
          </w:sdtPr>
          <w:sdtEndPr/>
          <w:sdtContent>
            <w:p w14:paraId="3843CFE5" w14:textId="6B510DF6" w:rsidR="008E6109" w:rsidRDefault="008E6109" w:rsidP="0085330A">
              <w:pPr>
                <w:pStyle w:val="Footer"/>
                <w:tabs>
                  <w:tab w:val="clear" w:pos="4680"/>
                  <w:tab w:val="clear" w:pos="9360"/>
                </w:tabs>
                <w:ind w:right="-18"/>
                <w:jc w:val="right"/>
                <w:rPr>
                  <w:sz w:val="20"/>
                </w:rPr>
              </w:pPr>
              <w:r>
                <w:rPr>
                  <w:sz w:val="20"/>
                </w:rPr>
                <w:t>FINAL February 14, 2019</w:t>
              </w:r>
            </w:p>
          </w:sdtContent>
        </w:sdt>
      </w:tc>
    </w:tr>
  </w:tbl>
  <w:p w14:paraId="2B131A07" w14:textId="77777777" w:rsidR="008E6109" w:rsidRPr="00644D10" w:rsidRDefault="008E6109" w:rsidP="0085330A">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8E6109" w14:paraId="78615C56" w14:textId="77777777" w:rsidTr="0085330A">
      <w:tc>
        <w:tcPr>
          <w:tcW w:w="4248" w:type="dxa"/>
        </w:tcPr>
        <w:sdt>
          <w:sdtPr>
            <w:rPr>
              <w:sz w:val="20"/>
            </w:rPr>
            <w:alias w:val="Title"/>
            <w:id w:val="-249434488"/>
            <w:dataBinding w:prefixMappings="xmlns:ns0='http://purl.org/dc/elements/1.1/' xmlns:ns1='http://schemas.openxmlformats.org/package/2006/metadata/core-properties' " w:xpath="/ns1:coreProperties[1]/ns0:title[1]" w:storeItemID="{6C3C8BC8-F283-45AE-878A-BAB7291924A1}"/>
            <w:text/>
          </w:sdtPr>
          <w:sdtEndPr/>
          <w:sdtContent>
            <w:p w14:paraId="70C57928" w14:textId="2F7A31E9" w:rsidR="008E6109" w:rsidRDefault="008E6109" w:rsidP="0085330A">
              <w:pPr>
                <w:pStyle w:val="Footer"/>
                <w:rPr>
                  <w:sz w:val="20"/>
                </w:rPr>
              </w:pPr>
              <w:r>
                <w:rPr>
                  <w:sz w:val="20"/>
                </w:rPr>
                <w:t>Cashless Tolling</w:t>
              </w:r>
            </w:p>
          </w:sdtContent>
        </w:sdt>
        <w:sdt>
          <w:sdtPr>
            <w:rPr>
              <w:sz w:val="20"/>
            </w:rPr>
            <w:alias w:val="Keywords"/>
            <w:id w:val="1433625921"/>
            <w:dataBinding w:prefixMappings="xmlns:ns0='http://purl.org/dc/elements/1.1/' xmlns:ns1='http://schemas.openxmlformats.org/package/2006/metadata/core-properties' " w:xpath="/ns1:coreProperties[1]/ns1:keywords[1]" w:storeItemID="{6C3C8BC8-F283-45AE-878A-BAB7291924A1}"/>
            <w:text/>
          </w:sdtPr>
          <w:sdtEndPr/>
          <w:sdtContent>
            <w:p w14:paraId="62C5E1AD" w14:textId="14F04A32" w:rsidR="008E6109" w:rsidRDefault="008E6109" w:rsidP="0085330A">
              <w:pPr>
                <w:pStyle w:val="Footer"/>
                <w:rPr>
                  <w:sz w:val="20"/>
                </w:rPr>
              </w:pPr>
              <w:r>
                <w:rPr>
                  <w:sz w:val="20"/>
                </w:rPr>
                <w:t>TA 19-1, Contract No. D800002</w:t>
              </w:r>
            </w:p>
          </w:sdtContent>
        </w:sdt>
        <w:p w14:paraId="5C6F8449" w14:textId="77777777" w:rsidR="008E6109" w:rsidRDefault="008E6109" w:rsidP="0085330A">
          <w:pPr>
            <w:pStyle w:val="Footer"/>
            <w:rPr>
              <w:sz w:val="20"/>
            </w:rPr>
          </w:pPr>
        </w:p>
      </w:tc>
      <w:tc>
        <w:tcPr>
          <w:tcW w:w="1350" w:type="dxa"/>
        </w:tcPr>
        <w:p w14:paraId="778709CB" w14:textId="50C7A5C0" w:rsidR="008E6109" w:rsidRDefault="008E6109" w:rsidP="0085330A">
          <w:pPr>
            <w:pStyle w:val="Footer"/>
            <w:jc w:val="center"/>
            <w:rPr>
              <w:rStyle w:val="PageNumber"/>
              <w:sz w:val="20"/>
            </w:rPr>
          </w:pPr>
          <w:r>
            <w:rPr>
              <w:rStyle w:val="PageNumber"/>
              <w:sz w:val="20"/>
            </w:rPr>
            <w:t>Form W</w:t>
          </w:r>
          <w:ins w:id="689" w:author="Elias, Tina" w:date="2019-02-14T09:14:00Z">
            <w:r w:rsidR="00F1489B">
              <w:rPr>
                <w:rStyle w:val="PageNumber"/>
                <w:sz w:val="20"/>
              </w:rPr>
              <w:t>PS</w:t>
            </w:r>
          </w:ins>
          <w:del w:id="690" w:author="Elias, Tina" w:date="2019-02-14T09:14:00Z">
            <w:r w:rsidDel="00F1489B">
              <w:rPr>
                <w:rStyle w:val="PageNumber"/>
                <w:sz w:val="20"/>
              </w:rPr>
              <w:delText>SP</w:delText>
            </w:r>
          </w:del>
        </w:p>
        <w:p w14:paraId="3D32C793" w14:textId="759E46F5" w:rsidR="008E6109" w:rsidRDefault="008E6109" w:rsidP="0085330A">
          <w:pPr>
            <w:pStyle w:val="Footer"/>
            <w:jc w:val="center"/>
          </w:pPr>
        </w:p>
      </w:tc>
      <w:tc>
        <w:tcPr>
          <w:tcW w:w="3960" w:type="dxa"/>
        </w:tcPr>
        <w:sdt>
          <w:sdtPr>
            <w:rPr>
              <w:sz w:val="20"/>
            </w:rPr>
            <w:alias w:val="Category"/>
            <w:id w:val="-1052777222"/>
            <w:dataBinding w:prefixMappings="xmlns:ns0='http://purl.org/dc/elements/1.1/' xmlns:ns1='http://schemas.openxmlformats.org/package/2006/metadata/core-properties' " w:xpath="/ns1:coreProperties[1]/ns1:category[1]" w:storeItemID="{6C3C8BC8-F283-45AE-878A-BAB7291924A1}"/>
            <w:text/>
          </w:sdtPr>
          <w:sdtEndPr/>
          <w:sdtContent>
            <w:p w14:paraId="601F312F"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28148255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7AECFA9" w14:textId="2B002231" w:rsidR="008E6109" w:rsidRDefault="008E6109" w:rsidP="0085330A">
              <w:pPr>
                <w:pStyle w:val="Footer"/>
                <w:jc w:val="right"/>
                <w:rPr>
                  <w:sz w:val="20"/>
                </w:rPr>
              </w:pPr>
              <w:r>
                <w:rPr>
                  <w:rStyle w:val="PageNumber"/>
                  <w:sz w:val="18"/>
                  <w:szCs w:val="18"/>
                </w:rPr>
                <w:t>FINAL February 14, 2019</w:t>
              </w:r>
            </w:p>
          </w:sdtContent>
        </w:sdt>
      </w:tc>
    </w:tr>
  </w:tbl>
  <w:p w14:paraId="4A203632" w14:textId="77777777" w:rsidR="008E6109" w:rsidRPr="00644D10" w:rsidRDefault="008E6109" w:rsidP="0085330A">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8E6109" w14:paraId="6D231098" w14:textId="77777777" w:rsidTr="0085330A">
      <w:tc>
        <w:tcPr>
          <w:tcW w:w="4248" w:type="dxa"/>
        </w:tcPr>
        <w:sdt>
          <w:sdtPr>
            <w:rPr>
              <w:sz w:val="20"/>
            </w:rPr>
            <w:alias w:val="Title"/>
            <w:id w:val="1526593254"/>
            <w:dataBinding w:prefixMappings="xmlns:ns0='http://purl.org/dc/elements/1.1/' xmlns:ns1='http://schemas.openxmlformats.org/package/2006/metadata/core-properties' " w:xpath="/ns1:coreProperties[1]/ns0:title[1]" w:storeItemID="{6C3C8BC8-F283-45AE-878A-BAB7291924A1}"/>
            <w:text/>
          </w:sdtPr>
          <w:sdtEndPr/>
          <w:sdtContent>
            <w:p w14:paraId="45A47280" w14:textId="5759485E" w:rsidR="008E6109" w:rsidRDefault="008E6109" w:rsidP="0085330A">
              <w:pPr>
                <w:pStyle w:val="Footer"/>
                <w:rPr>
                  <w:sz w:val="20"/>
                </w:rPr>
              </w:pPr>
              <w:r>
                <w:rPr>
                  <w:sz w:val="20"/>
                </w:rPr>
                <w:t>Cashless Tolling</w:t>
              </w:r>
            </w:p>
          </w:sdtContent>
        </w:sdt>
        <w:sdt>
          <w:sdtPr>
            <w:rPr>
              <w:sz w:val="20"/>
            </w:rPr>
            <w:alias w:val="Keywords"/>
            <w:id w:val="1137461864"/>
            <w:dataBinding w:prefixMappings="xmlns:ns0='http://purl.org/dc/elements/1.1/' xmlns:ns1='http://schemas.openxmlformats.org/package/2006/metadata/core-properties' " w:xpath="/ns1:coreProperties[1]/ns1:keywords[1]" w:storeItemID="{6C3C8BC8-F283-45AE-878A-BAB7291924A1}"/>
            <w:text/>
          </w:sdtPr>
          <w:sdtEndPr/>
          <w:sdtContent>
            <w:p w14:paraId="50C9607E" w14:textId="66B44FB8" w:rsidR="008E6109" w:rsidRDefault="008E6109" w:rsidP="0085330A">
              <w:pPr>
                <w:pStyle w:val="Footer"/>
                <w:rPr>
                  <w:sz w:val="20"/>
                </w:rPr>
              </w:pPr>
              <w:r>
                <w:rPr>
                  <w:sz w:val="20"/>
                </w:rPr>
                <w:t>TA 19-1, Contract No. D800002</w:t>
              </w:r>
            </w:p>
          </w:sdtContent>
        </w:sdt>
        <w:p w14:paraId="5887B10A" w14:textId="77777777" w:rsidR="008E6109" w:rsidRDefault="008E6109" w:rsidP="0085330A">
          <w:pPr>
            <w:pStyle w:val="Footer"/>
            <w:rPr>
              <w:sz w:val="20"/>
            </w:rPr>
          </w:pPr>
        </w:p>
      </w:tc>
      <w:tc>
        <w:tcPr>
          <w:tcW w:w="1350" w:type="dxa"/>
        </w:tcPr>
        <w:p w14:paraId="689FC2B8" w14:textId="75F71842" w:rsidR="008E6109" w:rsidRDefault="008E6109" w:rsidP="0085330A">
          <w:pPr>
            <w:pStyle w:val="Footer"/>
            <w:jc w:val="center"/>
            <w:rPr>
              <w:rStyle w:val="PageNumber"/>
              <w:sz w:val="20"/>
            </w:rPr>
          </w:pPr>
          <w:r>
            <w:rPr>
              <w:rStyle w:val="PageNumber"/>
              <w:sz w:val="20"/>
            </w:rPr>
            <w:t>Form WPS</w:t>
          </w:r>
        </w:p>
        <w:p w14:paraId="53FDF0DF" w14:textId="7931EB89" w:rsidR="008E6109" w:rsidRPr="007C4BD2" w:rsidRDefault="008E6109" w:rsidP="0085330A">
          <w:pPr>
            <w:pStyle w:val="Footer"/>
            <w:jc w:val="center"/>
            <w:rPr>
              <w:sz w:val="22"/>
              <w:szCs w:val="22"/>
            </w:rPr>
          </w:pPr>
          <w:r w:rsidRPr="007C4BD2">
            <w:rPr>
              <w:sz w:val="22"/>
              <w:szCs w:val="22"/>
            </w:rPr>
            <w:t>Appendix 1</w:t>
          </w:r>
        </w:p>
      </w:tc>
      <w:tc>
        <w:tcPr>
          <w:tcW w:w="3960" w:type="dxa"/>
        </w:tcPr>
        <w:sdt>
          <w:sdtPr>
            <w:rPr>
              <w:sz w:val="20"/>
            </w:rPr>
            <w:alias w:val="Category"/>
            <w:id w:val="-1037423725"/>
            <w:dataBinding w:prefixMappings="xmlns:ns0='http://purl.org/dc/elements/1.1/' xmlns:ns1='http://schemas.openxmlformats.org/package/2006/metadata/core-properties' " w:xpath="/ns1:coreProperties[1]/ns1:category[1]" w:storeItemID="{6C3C8BC8-F283-45AE-878A-BAB7291924A1}"/>
            <w:text/>
          </w:sdtPr>
          <w:sdtEndPr/>
          <w:sdtContent>
            <w:p w14:paraId="500E87A8"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865168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8772068" w14:textId="2663F8E3" w:rsidR="008E6109" w:rsidRDefault="008E6109" w:rsidP="0085330A">
              <w:pPr>
                <w:pStyle w:val="Footer"/>
                <w:jc w:val="right"/>
                <w:rPr>
                  <w:sz w:val="20"/>
                </w:rPr>
              </w:pPr>
              <w:r>
                <w:rPr>
                  <w:rStyle w:val="PageNumber"/>
                  <w:sz w:val="18"/>
                  <w:szCs w:val="18"/>
                </w:rPr>
                <w:t>FINAL February 14, 2019</w:t>
              </w:r>
            </w:p>
          </w:sdtContent>
        </w:sdt>
      </w:tc>
    </w:tr>
  </w:tbl>
  <w:p w14:paraId="754076C0" w14:textId="77777777" w:rsidR="008E6109" w:rsidRPr="00644D10" w:rsidRDefault="008E6109" w:rsidP="008533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252" w:type="dxa"/>
      <w:tblBorders>
        <w:top w:val="single" w:sz="4" w:space="0" w:color="auto"/>
      </w:tblBorders>
      <w:tblLayout w:type="fixed"/>
      <w:tblLook w:val="0000" w:firstRow="0" w:lastRow="0" w:firstColumn="0" w:lastColumn="0" w:noHBand="0" w:noVBand="0"/>
    </w:tblPr>
    <w:tblGrid>
      <w:gridCol w:w="4590"/>
      <w:gridCol w:w="1710"/>
      <w:gridCol w:w="3780"/>
    </w:tblGrid>
    <w:tr w:rsidR="008E6109" w14:paraId="1FE6ECD1" w14:textId="77777777" w:rsidTr="0085330A">
      <w:tc>
        <w:tcPr>
          <w:tcW w:w="4590" w:type="dxa"/>
        </w:tcPr>
        <w:sdt>
          <w:sdtPr>
            <w:rPr>
              <w:sz w:val="20"/>
            </w:rPr>
            <w:alias w:val="Title"/>
            <w:id w:val="1022617833"/>
            <w:dataBinding w:prefixMappings="xmlns:ns0='http://purl.org/dc/elements/1.1/' xmlns:ns1='http://schemas.openxmlformats.org/package/2006/metadata/core-properties' " w:xpath="/ns1:coreProperties[1]/ns0:title[1]" w:storeItemID="{6C3C8BC8-F283-45AE-878A-BAB7291924A1}"/>
            <w:text/>
          </w:sdtPr>
          <w:sdtEndPr/>
          <w:sdtContent>
            <w:p w14:paraId="44430D0B" w14:textId="41EE8A62" w:rsidR="008E6109" w:rsidRDefault="008E6109" w:rsidP="0085330A">
              <w:pPr>
                <w:pStyle w:val="Footer"/>
                <w:tabs>
                  <w:tab w:val="left" w:pos="-90"/>
                </w:tabs>
                <w:rPr>
                  <w:sz w:val="20"/>
                </w:rPr>
              </w:pPr>
              <w:r>
                <w:rPr>
                  <w:sz w:val="20"/>
                </w:rPr>
                <w:t>Cashless Tolling</w:t>
              </w:r>
            </w:p>
          </w:sdtContent>
        </w:sdt>
        <w:sdt>
          <w:sdtPr>
            <w:rPr>
              <w:sz w:val="20"/>
            </w:rPr>
            <w:alias w:val="Keywords"/>
            <w:id w:val="1022617834"/>
            <w:dataBinding w:prefixMappings="xmlns:ns0='http://purl.org/dc/elements/1.1/' xmlns:ns1='http://schemas.openxmlformats.org/package/2006/metadata/core-properties' " w:xpath="/ns1:coreProperties[1]/ns1:keywords[1]" w:storeItemID="{6C3C8BC8-F283-45AE-878A-BAB7291924A1}"/>
            <w:text/>
          </w:sdtPr>
          <w:sdtEndPr/>
          <w:sdtContent>
            <w:p w14:paraId="5B584B31" w14:textId="071F4EDC" w:rsidR="008E6109" w:rsidRDefault="008E6109" w:rsidP="0085330A">
              <w:pPr>
                <w:pStyle w:val="Footer"/>
                <w:rPr>
                  <w:sz w:val="20"/>
                </w:rPr>
              </w:pPr>
              <w:r>
                <w:rPr>
                  <w:sz w:val="20"/>
                </w:rPr>
                <w:t>TA 19-1, Contract No. D800002</w:t>
              </w:r>
            </w:p>
          </w:sdtContent>
        </w:sdt>
      </w:tc>
      <w:tc>
        <w:tcPr>
          <w:tcW w:w="1710" w:type="dxa"/>
        </w:tcPr>
        <w:p w14:paraId="65497BBA" w14:textId="77777777" w:rsidR="008E6109" w:rsidRDefault="008E6109" w:rsidP="0085330A">
          <w:pPr>
            <w:pStyle w:val="Footer"/>
            <w:tabs>
              <w:tab w:val="clear" w:pos="4680"/>
              <w:tab w:val="center" w:pos="5202"/>
            </w:tabs>
            <w:jc w:val="center"/>
          </w:pPr>
          <w:r w:rsidRPr="00AD0D80">
            <w:rPr>
              <w:rStyle w:val="PageNumber"/>
              <w:sz w:val="20"/>
            </w:rPr>
            <w:t>Form FP(A)</w:t>
          </w:r>
        </w:p>
      </w:tc>
      <w:tc>
        <w:tcPr>
          <w:tcW w:w="3780" w:type="dxa"/>
        </w:tcPr>
        <w:bookmarkStart w:id="2" w:name="OLE_LINK2" w:displacedByCustomXml="next"/>
        <w:bookmarkStart w:id="3" w:name="OLE_LINK1" w:displacedByCustomXml="next"/>
        <w:sdt>
          <w:sdtPr>
            <w:rPr>
              <w:sz w:val="20"/>
            </w:rPr>
            <w:alias w:val="Category"/>
            <w:id w:val="1022617837"/>
            <w:dataBinding w:prefixMappings="xmlns:ns0='http://purl.org/dc/elements/1.1/' xmlns:ns1='http://schemas.openxmlformats.org/package/2006/metadata/core-properties' " w:xpath="/ns1:coreProperties[1]/ns1:category[1]" w:storeItemID="{6C3C8BC8-F283-45AE-878A-BAB7291924A1}"/>
            <w:text/>
          </w:sdtPr>
          <w:sdtEndPr/>
          <w:sdtContent>
            <w:p w14:paraId="4F1C821C" w14:textId="77777777" w:rsidR="008E6109" w:rsidRDefault="008E6109" w:rsidP="0085330A">
              <w:pPr>
                <w:pStyle w:val="Footer"/>
                <w:jc w:val="right"/>
                <w:rPr>
                  <w:sz w:val="20"/>
                </w:rPr>
              </w:pPr>
              <w:r>
                <w:rPr>
                  <w:sz w:val="20"/>
                </w:rPr>
                <w:t>Instructions to Proposers, Appendix E</w:t>
              </w:r>
            </w:p>
          </w:sdtContent>
        </w:sdt>
        <w:bookmarkEnd w:id="2" w:displacedByCustomXml="next"/>
        <w:bookmarkEnd w:id="3" w:displacedByCustomXml="next"/>
        <w:sdt>
          <w:sdtPr>
            <w:rPr>
              <w:rStyle w:val="PageNumber"/>
              <w:sz w:val="18"/>
              <w:szCs w:val="18"/>
            </w:rPr>
            <w:alias w:val="Status"/>
            <w:id w:val="102261784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3B84976" w14:textId="0F39004A" w:rsidR="008E6109" w:rsidRDefault="008E6109" w:rsidP="0085330A">
              <w:pPr>
                <w:pStyle w:val="Footer"/>
                <w:jc w:val="right"/>
                <w:rPr>
                  <w:sz w:val="20"/>
                </w:rPr>
              </w:pPr>
              <w:r>
                <w:rPr>
                  <w:rStyle w:val="PageNumber"/>
                  <w:sz w:val="18"/>
                  <w:szCs w:val="18"/>
                </w:rPr>
                <w:t>FINAL February 14, 2019</w:t>
              </w:r>
            </w:p>
          </w:sdtContent>
        </w:sdt>
      </w:tc>
    </w:tr>
  </w:tbl>
  <w:p w14:paraId="7917C332" w14:textId="77777777" w:rsidR="008E6109" w:rsidRPr="00644D10" w:rsidRDefault="008E6109" w:rsidP="0085330A">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8E6109" w14:paraId="6EFF0D6A" w14:textId="77777777" w:rsidTr="0085330A">
      <w:tc>
        <w:tcPr>
          <w:tcW w:w="4248" w:type="dxa"/>
        </w:tcPr>
        <w:sdt>
          <w:sdtPr>
            <w:rPr>
              <w:sz w:val="20"/>
            </w:rPr>
            <w:alias w:val="Title"/>
            <w:id w:val="952983162"/>
            <w:dataBinding w:prefixMappings="xmlns:ns0='http://purl.org/dc/elements/1.1/' xmlns:ns1='http://schemas.openxmlformats.org/package/2006/metadata/core-properties' " w:xpath="/ns1:coreProperties[1]/ns0:title[1]" w:storeItemID="{6C3C8BC8-F283-45AE-878A-BAB7291924A1}"/>
            <w:text/>
          </w:sdtPr>
          <w:sdtEndPr/>
          <w:sdtContent>
            <w:p w14:paraId="2653A2FF" w14:textId="2AFC137B" w:rsidR="008E6109" w:rsidRDefault="008E6109" w:rsidP="0085330A">
              <w:pPr>
                <w:pStyle w:val="Footer"/>
                <w:rPr>
                  <w:sz w:val="20"/>
                </w:rPr>
              </w:pPr>
              <w:r>
                <w:rPr>
                  <w:sz w:val="20"/>
                </w:rPr>
                <w:t>Cashless Tolling</w:t>
              </w:r>
            </w:p>
          </w:sdtContent>
        </w:sdt>
        <w:sdt>
          <w:sdtPr>
            <w:rPr>
              <w:sz w:val="20"/>
            </w:rPr>
            <w:alias w:val="Keywords"/>
            <w:id w:val="-1070108203"/>
            <w:dataBinding w:prefixMappings="xmlns:ns0='http://purl.org/dc/elements/1.1/' xmlns:ns1='http://schemas.openxmlformats.org/package/2006/metadata/core-properties' " w:xpath="/ns1:coreProperties[1]/ns1:keywords[1]" w:storeItemID="{6C3C8BC8-F283-45AE-878A-BAB7291924A1}"/>
            <w:text/>
          </w:sdtPr>
          <w:sdtEndPr/>
          <w:sdtContent>
            <w:p w14:paraId="71A0E096" w14:textId="2FFEFD7E" w:rsidR="008E6109" w:rsidRDefault="008E6109" w:rsidP="0085330A">
              <w:pPr>
                <w:pStyle w:val="Footer"/>
                <w:rPr>
                  <w:sz w:val="20"/>
                </w:rPr>
              </w:pPr>
              <w:r>
                <w:rPr>
                  <w:sz w:val="20"/>
                </w:rPr>
                <w:t>TA 19-1, Contract No. D800002</w:t>
              </w:r>
            </w:p>
          </w:sdtContent>
        </w:sdt>
        <w:p w14:paraId="43D4C411" w14:textId="77777777" w:rsidR="008E6109" w:rsidRDefault="008E6109" w:rsidP="0085330A">
          <w:pPr>
            <w:pStyle w:val="Footer"/>
            <w:rPr>
              <w:sz w:val="20"/>
            </w:rPr>
          </w:pPr>
        </w:p>
      </w:tc>
      <w:tc>
        <w:tcPr>
          <w:tcW w:w="1350" w:type="dxa"/>
        </w:tcPr>
        <w:p w14:paraId="4B29A186" w14:textId="071E7BD1" w:rsidR="008E6109" w:rsidRPr="007C4BD2" w:rsidRDefault="008E6109" w:rsidP="007C4BD2">
          <w:pPr>
            <w:pStyle w:val="Footer"/>
            <w:jc w:val="center"/>
            <w:rPr>
              <w:sz w:val="22"/>
              <w:szCs w:val="22"/>
            </w:rPr>
          </w:pPr>
          <w:r>
            <w:rPr>
              <w:rStyle w:val="PageNumber"/>
              <w:sz w:val="20"/>
            </w:rPr>
            <w:t>Form PB</w:t>
          </w:r>
        </w:p>
      </w:tc>
      <w:tc>
        <w:tcPr>
          <w:tcW w:w="3960" w:type="dxa"/>
        </w:tcPr>
        <w:sdt>
          <w:sdtPr>
            <w:rPr>
              <w:sz w:val="20"/>
            </w:rPr>
            <w:alias w:val="Category"/>
            <w:id w:val="1578327372"/>
            <w:dataBinding w:prefixMappings="xmlns:ns0='http://purl.org/dc/elements/1.1/' xmlns:ns1='http://schemas.openxmlformats.org/package/2006/metadata/core-properties' " w:xpath="/ns1:coreProperties[1]/ns1:category[1]" w:storeItemID="{6C3C8BC8-F283-45AE-878A-BAB7291924A1}"/>
            <w:text/>
          </w:sdtPr>
          <w:sdtEndPr/>
          <w:sdtContent>
            <w:p w14:paraId="17265DBC"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06536795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5E6B6C9" w14:textId="68FC9346" w:rsidR="008E6109" w:rsidRDefault="008E6109" w:rsidP="0085330A">
              <w:pPr>
                <w:pStyle w:val="Footer"/>
                <w:jc w:val="right"/>
                <w:rPr>
                  <w:sz w:val="20"/>
                </w:rPr>
              </w:pPr>
              <w:r>
                <w:rPr>
                  <w:rStyle w:val="PageNumber"/>
                  <w:sz w:val="18"/>
                  <w:szCs w:val="18"/>
                </w:rPr>
                <w:t>FINAL February 14, 2019</w:t>
              </w:r>
            </w:p>
          </w:sdtContent>
        </w:sdt>
      </w:tc>
    </w:tr>
  </w:tbl>
  <w:p w14:paraId="49B297E3" w14:textId="77777777" w:rsidR="008E6109" w:rsidRPr="00644D10" w:rsidRDefault="008E6109" w:rsidP="0085330A">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25D2" w14:textId="77777777" w:rsidR="008E6109" w:rsidRPr="00644D10" w:rsidRDefault="008E6109" w:rsidP="008533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8B85" w14:textId="77777777" w:rsidR="008E6109" w:rsidRDefault="008E6109"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2</w:t>
      </w:r>
    </w:fldSimple>
    <w:r>
      <w:rPr>
        <w:rStyle w:val="PageNumber"/>
      </w:rPr>
      <w:tab/>
    </w:r>
    <w:r w:rsidRPr="00BF7404">
      <w:rPr>
        <w:rStyle w:val="PageNumber"/>
        <w:sz w:val="16"/>
        <w:szCs w:val="16"/>
      </w:rPr>
      <w:t>Instructions to Proposers (ITP)</w:t>
    </w:r>
  </w:p>
  <w:p w14:paraId="71FF4DBF" w14:textId="77777777" w:rsidR="008E6109" w:rsidRDefault="008E6109"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6A568FD2" w14:textId="77777777" w:rsidR="008E6109" w:rsidRPr="00890D27" w:rsidRDefault="008E6109"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518" w:type="dxa"/>
      <w:tblBorders>
        <w:top w:val="single" w:sz="4" w:space="0" w:color="auto"/>
      </w:tblBorders>
      <w:tblLayout w:type="fixed"/>
      <w:tblLook w:val="0000" w:firstRow="0" w:lastRow="0" w:firstColumn="0" w:lastColumn="0" w:noHBand="0" w:noVBand="0"/>
    </w:tblPr>
    <w:tblGrid>
      <w:gridCol w:w="6138"/>
      <w:gridCol w:w="1440"/>
      <w:gridCol w:w="5940"/>
    </w:tblGrid>
    <w:tr w:rsidR="008E6109" w14:paraId="1DC405E8" w14:textId="77777777" w:rsidTr="0085330A">
      <w:tc>
        <w:tcPr>
          <w:tcW w:w="6138" w:type="dxa"/>
        </w:tcPr>
        <w:sdt>
          <w:sdtPr>
            <w:rPr>
              <w:sz w:val="20"/>
            </w:rPr>
            <w:alias w:val="Title"/>
            <w:id w:val="1022617846"/>
            <w:dataBinding w:prefixMappings="xmlns:ns0='http://purl.org/dc/elements/1.1/' xmlns:ns1='http://schemas.openxmlformats.org/package/2006/metadata/core-properties' " w:xpath="/ns1:coreProperties[1]/ns0:title[1]" w:storeItemID="{6C3C8BC8-F283-45AE-878A-BAB7291924A1}"/>
            <w:text/>
          </w:sdtPr>
          <w:sdtEndPr/>
          <w:sdtContent>
            <w:p w14:paraId="6EA0C33F" w14:textId="2B530F0F" w:rsidR="008E6109" w:rsidRDefault="008E6109" w:rsidP="0085330A">
              <w:pPr>
                <w:pStyle w:val="Footer"/>
                <w:ind w:right="-198" w:hanging="90"/>
                <w:rPr>
                  <w:sz w:val="20"/>
                </w:rPr>
              </w:pPr>
              <w:r>
                <w:rPr>
                  <w:sz w:val="20"/>
                </w:rPr>
                <w:t>Cashless Tolling</w:t>
              </w:r>
            </w:p>
          </w:sdtContent>
        </w:sdt>
        <w:sdt>
          <w:sdtPr>
            <w:rPr>
              <w:sz w:val="20"/>
            </w:rPr>
            <w:alias w:val="Keywords"/>
            <w:id w:val="1022617847"/>
            <w:dataBinding w:prefixMappings="xmlns:ns0='http://purl.org/dc/elements/1.1/' xmlns:ns1='http://schemas.openxmlformats.org/package/2006/metadata/core-properties' " w:xpath="/ns1:coreProperties[1]/ns1:keywords[1]" w:storeItemID="{6C3C8BC8-F283-45AE-878A-BAB7291924A1}"/>
            <w:text/>
          </w:sdtPr>
          <w:sdtEndPr/>
          <w:sdtContent>
            <w:p w14:paraId="286F36A2" w14:textId="27D23CA5" w:rsidR="008E6109" w:rsidRPr="009420AA" w:rsidRDefault="008E6109" w:rsidP="0085330A">
              <w:pPr>
                <w:pStyle w:val="Footer"/>
                <w:ind w:right="-198" w:hanging="90"/>
                <w:rPr>
                  <w:sz w:val="20"/>
                </w:rPr>
              </w:pPr>
              <w:r>
                <w:rPr>
                  <w:sz w:val="20"/>
                </w:rPr>
                <w:t>TA 19-1, Contract No. D800002</w:t>
              </w:r>
            </w:p>
          </w:sdtContent>
        </w:sdt>
      </w:tc>
      <w:tc>
        <w:tcPr>
          <w:tcW w:w="1440" w:type="dxa"/>
        </w:tcPr>
        <w:p w14:paraId="4D8FAA4F" w14:textId="77777777" w:rsidR="008E6109" w:rsidRDefault="008E6109" w:rsidP="0085330A">
          <w:pPr>
            <w:pStyle w:val="Footer"/>
            <w:jc w:val="center"/>
          </w:pPr>
          <w:r w:rsidRPr="00AD0D80">
            <w:rPr>
              <w:rStyle w:val="PageNumber"/>
              <w:sz w:val="20"/>
            </w:rPr>
            <w:t xml:space="preserve">Form </w:t>
          </w:r>
          <w:r>
            <w:rPr>
              <w:rStyle w:val="PageNumber"/>
              <w:sz w:val="20"/>
            </w:rPr>
            <w:t>AAP-10</w:t>
          </w:r>
        </w:p>
      </w:tc>
      <w:tc>
        <w:tcPr>
          <w:tcW w:w="5940" w:type="dxa"/>
        </w:tcPr>
        <w:sdt>
          <w:sdtPr>
            <w:rPr>
              <w:sz w:val="20"/>
            </w:rPr>
            <w:alias w:val="Category"/>
            <w:id w:val="1022617850"/>
            <w:dataBinding w:prefixMappings="xmlns:ns0='http://purl.org/dc/elements/1.1/' xmlns:ns1='http://schemas.openxmlformats.org/package/2006/metadata/core-properties' " w:xpath="/ns1:coreProperties[1]/ns1:category[1]" w:storeItemID="{6C3C8BC8-F283-45AE-878A-BAB7291924A1}"/>
            <w:text/>
          </w:sdtPr>
          <w:sdtEndPr/>
          <w:sdtContent>
            <w:p w14:paraId="1B858127"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1022617853"/>
            <w:dataBinding w:prefixMappings="xmlns:ns0='http://purl.org/dc/elements/1.1/' xmlns:ns1='http://schemas.openxmlformats.org/package/2006/metadata/core-properties' " w:xpath="/ns1:coreProperties[1]/ns1:contentStatus[1]" w:storeItemID="{6C3C8BC8-F283-45AE-878A-BAB7291924A1}"/>
            <w:text/>
          </w:sdtPr>
          <w:sdtEndPr/>
          <w:sdtContent>
            <w:p w14:paraId="6BB87095" w14:textId="06841A2E" w:rsidR="008E6109" w:rsidRDefault="008E6109" w:rsidP="0085330A">
              <w:pPr>
                <w:pStyle w:val="Footer"/>
                <w:jc w:val="right"/>
                <w:rPr>
                  <w:sz w:val="20"/>
                </w:rPr>
              </w:pPr>
              <w:r>
                <w:rPr>
                  <w:sz w:val="20"/>
                </w:rPr>
                <w:t>FINAL February 14, 2019</w:t>
              </w:r>
            </w:p>
          </w:sdtContent>
        </w:sdt>
      </w:tc>
    </w:tr>
  </w:tbl>
  <w:p w14:paraId="04235FD7" w14:textId="77777777" w:rsidR="008E6109" w:rsidRPr="00644D10" w:rsidRDefault="008E6109" w:rsidP="0085330A">
    <w:pPr>
      <w:pStyle w:val="Footer"/>
      <w:rPr>
        <w:rStyle w:val="PageNumber"/>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47CA" w14:textId="77777777" w:rsidR="008E6109" w:rsidRDefault="008E6109"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3823F2C4" w14:textId="77777777" w:rsidR="008E6109" w:rsidRDefault="008E6109"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6250FB6" w14:textId="77777777" w:rsidR="008E6109" w:rsidRPr="00890D27" w:rsidRDefault="008E6109"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DBE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8E6109" w14:paraId="1BEA67C4" w14:textId="77777777" w:rsidTr="0085330A">
      <w:tc>
        <w:tcPr>
          <w:tcW w:w="4338" w:type="dxa"/>
        </w:tcPr>
        <w:sdt>
          <w:sdtPr>
            <w:rPr>
              <w:sz w:val="20"/>
            </w:rPr>
            <w:alias w:val="Title"/>
            <w:id w:val="8733077"/>
            <w:dataBinding w:prefixMappings="xmlns:ns0='http://purl.org/dc/elements/1.1/' xmlns:ns1='http://schemas.openxmlformats.org/package/2006/metadata/core-properties' " w:xpath="/ns1:coreProperties[1]/ns0:title[1]" w:storeItemID="{6C3C8BC8-F283-45AE-878A-BAB7291924A1}"/>
            <w:text/>
          </w:sdtPr>
          <w:sdtEndPr/>
          <w:sdtContent>
            <w:p w14:paraId="08E40C55" w14:textId="7D13E7C0" w:rsidR="008E6109" w:rsidRDefault="008E6109" w:rsidP="0085330A">
              <w:pPr>
                <w:pStyle w:val="Footer"/>
                <w:ind w:right="-198" w:hanging="90"/>
                <w:rPr>
                  <w:sz w:val="20"/>
                </w:rPr>
              </w:pPr>
              <w:r>
                <w:rPr>
                  <w:sz w:val="20"/>
                </w:rPr>
                <w:t>Cashless Tolling</w:t>
              </w:r>
            </w:p>
          </w:sdtContent>
        </w:sdt>
        <w:sdt>
          <w:sdtPr>
            <w:rPr>
              <w:sz w:val="20"/>
            </w:rPr>
            <w:alias w:val="Keywords"/>
            <w:id w:val="8733078"/>
            <w:dataBinding w:prefixMappings="xmlns:ns0='http://purl.org/dc/elements/1.1/' xmlns:ns1='http://schemas.openxmlformats.org/package/2006/metadata/core-properties' " w:xpath="/ns1:coreProperties[1]/ns1:keywords[1]" w:storeItemID="{6C3C8BC8-F283-45AE-878A-BAB7291924A1}"/>
            <w:text/>
          </w:sdtPr>
          <w:sdtEndPr/>
          <w:sdtContent>
            <w:p w14:paraId="2FB9BC79" w14:textId="44A80AE3" w:rsidR="008E6109" w:rsidRPr="009420AA" w:rsidRDefault="008E6109" w:rsidP="0085330A">
              <w:pPr>
                <w:pStyle w:val="Footer"/>
                <w:ind w:right="-198" w:hanging="90"/>
                <w:rPr>
                  <w:sz w:val="20"/>
                </w:rPr>
              </w:pPr>
              <w:r>
                <w:rPr>
                  <w:sz w:val="20"/>
                </w:rPr>
                <w:t>TA 19-1, Contract No. D800002</w:t>
              </w:r>
            </w:p>
          </w:sdtContent>
        </w:sdt>
      </w:tc>
      <w:tc>
        <w:tcPr>
          <w:tcW w:w="1440" w:type="dxa"/>
        </w:tcPr>
        <w:p w14:paraId="03802C27" w14:textId="77777777" w:rsidR="008E6109" w:rsidRDefault="008E6109"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AR</w:t>
              </w:r>
            </w:smartTag>
          </w:smartTag>
        </w:p>
      </w:tc>
      <w:tc>
        <w:tcPr>
          <w:tcW w:w="4068" w:type="dxa"/>
        </w:tcPr>
        <w:sdt>
          <w:sdtPr>
            <w:rPr>
              <w:sz w:val="20"/>
            </w:rPr>
            <w:alias w:val="Category"/>
            <w:id w:val="8733079"/>
            <w:dataBinding w:prefixMappings="xmlns:ns0='http://purl.org/dc/elements/1.1/' xmlns:ns1='http://schemas.openxmlformats.org/package/2006/metadata/core-properties' " w:xpath="/ns1:coreProperties[1]/ns1:category[1]" w:storeItemID="{6C3C8BC8-F283-45AE-878A-BAB7291924A1}"/>
            <w:text/>
          </w:sdtPr>
          <w:sdtEndPr/>
          <w:sdtContent>
            <w:p w14:paraId="672A7E80"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8733080"/>
            <w:dataBinding w:prefixMappings="xmlns:ns0='http://purl.org/dc/elements/1.1/' xmlns:ns1='http://schemas.openxmlformats.org/package/2006/metadata/core-properties' " w:xpath="/ns1:coreProperties[1]/ns1:contentStatus[1]" w:storeItemID="{6C3C8BC8-F283-45AE-878A-BAB7291924A1}"/>
            <w:text/>
          </w:sdtPr>
          <w:sdtEndPr/>
          <w:sdtContent>
            <w:p w14:paraId="6443E664" w14:textId="6495A624" w:rsidR="008E6109" w:rsidRDefault="008E6109" w:rsidP="0085330A">
              <w:pPr>
                <w:pStyle w:val="Footer"/>
                <w:jc w:val="right"/>
                <w:rPr>
                  <w:sz w:val="20"/>
                </w:rPr>
              </w:pPr>
              <w:r>
                <w:rPr>
                  <w:sz w:val="20"/>
                </w:rPr>
                <w:t>FINAL February 14, 2019</w:t>
              </w:r>
            </w:p>
          </w:sdtContent>
        </w:sdt>
      </w:tc>
    </w:tr>
  </w:tbl>
  <w:p w14:paraId="0A9B9117" w14:textId="77777777" w:rsidR="008E6109" w:rsidRPr="00644D10" w:rsidRDefault="008E6109" w:rsidP="0085330A">
    <w:pPr>
      <w:pStyle w:val="Footer"/>
      <w:rPr>
        <w:rStyle w:val="PageNumber"/>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8E6109" w14:paraId="78F90DCB" w14:textId="77777777" w:rsidTr="0085330A">
      <w:tc>
        <w:tcPr>
          <w:tcW w:w="4338" w:type="dxa"/>
        </w:tcPr>
        <w:sdt>
          <w:sdtPr>
            <w:rPr>
              <w:sz w:val="20"/>
            </w:rPr>
            <w:alias w:val="Title"/>
            <w:id w:val="27986085"/>
            <w:dataBinding w:prefixMappings="xmlns:ns0='http://purl.org/dc/elements/1.1/' xmlns:ns1='http://schemas.openxmlformats.org/package/2006/metadata/core-properties' " w:xpath="/ns1:coreProperties[1]/ns0:title[1]" w:storeItemID="{6C3C8BC8-F283-45AE-878A-BAB7291924A1}"/>
            <w:text/>
          </w:sdtPr>
          <w:sdtEndPr/>
          <w:sdtContent>
            <w:p w14:paraId="3954C7DC" w14:textId="5009EE7A" w:rsidR="008E6109" w:rsidRDefault="008E6109" w:rsidP="0085330A">
              <w:pPr>
                <w:pStyle w:val="Footer"/>
                <w:ind w:right="-198" w:hanging="90"/>
                <w:rPr>
                  <w:sz w:val="20"/>
                </w:rPr>
              </w:pPr>
              <w:r>
                <w:rPr>
                  <w:sz w:val="20"/>
                </w:rPr>
                <w:t>Cashless Tolling</w:t>
              </w:r>
            </w:p>
          </w:sdtContent>
        </w:sdt>
        <w:sdt>
          <w:sdtPr>
            <w:rPr>
              <w:sz w:val="20"/>
            </w:rPr>
            <w:alias w:val="Keywords"/>
            <w:id w:val="27986086"/>
            <w:dataBinding w:prefixMappings="xmlns:ns0='http://purl.org/dc/elements/1.1/' xmlns:ns1='http://schemas.openxmlformats.org/package/2006/metadata/core-properties' " w:xpath="/ns1:coreProperties[1]/ns1:keywords[1]" w:storeItemID="{6C3C8BC8-F283-45AE-878A-BAB7291924A1}"/>
            <w:text/>
          </w:sdtPr>
          <w:sdtEndPr/>
          <w:sdtContent>
            <w:p w14:paraId="0484163F" w14:textId="5E1739FD" w:rsidR="008E6109" w:rsidRPr="009420AA" w:rsidRDefault="008E6109" w:rsidP="0085330A">
              <w:pPr>
                <w:pStyle w:val="Footer"/>
                <w:ind w:right="-198" w:hanging="90"/>
                <w:rPr>
                  <w:sz w:val="20"/>
                </w:rPr>
              </w:pPr>
              <w:r>
                <w:rPr>
                  <w:sz w:val="20"/>
                </w:rPr>
                <w:t>TA 19-1, Contract No. D800002</w:t>
              </w:r>
            </w:p>
          </w:sdtContent>
        </w:sdt>
      </w:tc>
      <w:tc>
        <w:tcPr>
          <w:tcW w:w="1440" w:type="dxa"/>
        </w:tcPr>
        <w:p w14:paraId="5A5621C3" w14:textId="77777777" w:rsidR="008E6109" w:rsidRDefault="008E6109" w:rsidP="0085330A">
          <w:pPr>
            <w:pStyle w:val="Footer"/>
            <w:jc w:val="center"/>
          </w:pPr>
          <w:r w:rsidRPr="00AD0D80">
            <w:rPr>
              <w:rStyle w:val="PageNumber"/>
              <w:sz w:val="20"/>
            </w:rPr>
            <w:t>Form</w:t>
          </w:r>
          <w:r>
            <w:rPr>
              <w:rStyle w:val="PageNumber"/>
              <w:sz w:val="20"/>
            </w:rPr>
            <w:t xml:space="preserve"> ATC</w:t>
          </w:r>
        </w:p>
      </w:tc>
      <w:tc>
        <w:tcPr>
          <w:tcW w:w="4068" w:type="dxa"/>
        </w:tcPr>
        <w:sdt>
          <w:sdtPr>
            <w:rPr>
              <w:sz w:val="20"/>
            </w:rPr>
            <w:alias w:val="Category"/>
            <w:id w:val="27986087"/>
            <w:dataBinding w:prefixMappings="xmlns:ns0='http://purl.org/dc/elements/1.1/' xmlns:ns1='http://schemas.openxmlformats.org/package/2006/metadata/core-properties' " w:xpath="/ns1:coreProperties[1]/ns1:category[1]" w:storeItemID="{6C3C8BC8-F283-45AE-878A-BAB7291924A1}"/>
            <w:text/>
          </w:sdtPr>
          <w:sdtEndPr/>
          <w:sdtContent>
            <w:p w14:paraId="355A1C7E"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27986088"/>
            <w:dataBinding w:prefixMappings="xmlns:ns0='http://purl.org/dc/elements/1.1/' xmlns:ns1='http://schemas.openxmlformats.org/package/2006/metadata/core-properties' " w:xpath="/ns1:coreProperties[1]/ns1:contentStatus[1]" w:storeItemID="{6C3C8BC8-F283-45AE-878A-BAB7291924A1}"/>
            <w:text/>
          </w:sdtPr>
          <w:sdtEndPr/>
          <w:sdtContent>
            <w:p w14:paraId="5D03E1C4" w14:textId="79F16CEA" w:rsidR="008E6109" w:rsidRDefault="008E6109" w:rsidP="0085330A">
              <w:pPr>
                <w:pStyle w:val="Footer"/>
                <w:jc w:val="right"/>
                <w:rPr>
                  <w:sz w:val="20"/>
                </w:rPr>
              </w:pPr>
              <w:r>
                <w:rPr>
                  <w:sz w:val="20"/>
                </w:rPr>
                <w:t>FINAL February 14, 2019</w:t>
              </w:r>
            </w:p>
          </w:sdtContent>
        </w:sdt>
      </w:tc>
    </w:tr>
  </w:tbl>
  <w:p w14:paraId="05930CAD" w14:textId="77777777" w:rsidR="008E6109" w:rsidRPr="00644D10" w:rsidRDefault="008E6109" w:rsidP="0085330A">
    <w:pPr>
      <w:pStyle w:val="Footer"/>
      <w:rPr>
        <w:rStyle w:val="PageNumbe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A29A3" w14:textId="77777777" w:rsidR="008E6109" w:rsidRDefault="008E6109" w:rsidP="005C63AD">
      <w:r>
        <w:separator/>
      </w:r>
    </w:p>
  </w:footnote>
  <w:footnote w:type="continuationSeparator" w:id="0">
    <w:p w14:paraId="6BA7ADBD" w14:textId="77777777" w:rsidR="008E6109" w:rsidRDefault="008E6109" w:rsidP="005C63AD">
      <w:r>
        <w:continuationSeparator/>
      </w:r>
    </w:p>
  </w:footnote>
  <w:footnote w:id="1">
    <w:p w14:paraId="70D4DBD2" w14:textId="77777777" w:rsidR="008E6109" w:rsidRDefault="008E6109" w:rsidP="005C63AD">
      <w:pPr>
        <w:pStyle w:val="FootnoteText"/>
      </w:pPr>
      <w:r>
        <w:rPr>
          <w:rStyle w:val="FootnoteReference"/>
        </w:rPr>
        <w:footnoteRef/>
      </w:r>
      <w:r>
        <w:t xml:space="preserve"> Although “team member” is defined to include individual employees or agents, individual employees or agents of a team member do not need to separately fill out and file a Conflict Questionnaire.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58FD" w14:textId="0967B118" w:rsidR="008E6109" w:rsidRPr="00FE3018" w:rsidRDefault="008E6109" w:rsidP="0085330A">
    <w:pPr>
      <w:pStyle w:val="Header"/>
      <w:pBdr>
        <w:bottom w:val="single" w:sz="12" w:space="1" w:color="auto"/>
      </w:pBdr>
      <w:tabs>
        <w:tab w:val="right" w:pos="9810"/>
      </w:tabs>
      <w:jc w:val="center"/>
    </w:pPr>
    <w:r>
      <w:rPr>
        <w:b/>
      </w:rPr>
      <w:t xml:space="preserve"> New York State Thruway Authority</w:t>
    </w:r>
  </w:p>
  <w:p w14:paraId="19C498FC" w14:textId="77777777" w:rsidR="008E6109" w:rsidRDefault="008E610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5D1F7" w14:textId="66E5F547" w:rsidR="008E6109" w:rsidRDefault="008E6109" w:rsidP="0085330A">
    <w:pPr>
      <w:pStyle w:val="Header"/>
      <w:pBdr>
        <w:bottom w:val="single" w:sz="12" w:space="1" w:color="auto"/>
      </w:pBdr>
      <w:tabs>
        <w:tab w:val="right" w:pos="9810"/>
      </w:tabs>
      <w:jc w:val="center"/>
      <w:rPr>
        <w:b/>
      </w:rPr>
    </w:pPr>
    <w:r>
      <w:rPr>
        <w:b/>
      </w:rPr>
      <w:t xml:space="preserve">New York State Thruway Authority </w:t>
    </w:r>
  </w:p>
  <w:p w14:paraId="00E4B4B2" w14:textId="77777777" w:rsidR="008E6109" w:rsidRPr="00FE3018" w:rsidRDefault="008E6109" w:rsidP="0085330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FCA29" w14:textId="0C3355BE" w:rsidR="008E6109" w:rsidRDefault="008E6109" w:rsidP="0085330A">
    <w:pPr>
      <w:pStyle w:val="Header"/>
      <w:pBdr>
        <w:bottom w:val="single" w:sz="12" w:space="1" w:color="auto"/>
      </w:pBdr>
      <w:tabs>
        <w:tab w:val="right" w:pos="9810"/>
      </w:tabs>
      <w:jc w:val="center"/>
      <w:rPr>
        <w:b/>
      </w:rPr>
    </w:pPr>
    <w:r>
      <w:rPr>
        <w:b/>
      </w:rPr>
      <w:t>New York State Thruway Authority</w:t>
    </w:r>
  </w:p>
  <w:p w14:paraId="773B66E0" w14:textId="77777777" w:rsidR="008E6109" w:rsidRPr="00FE3018" w:rsidRDefault="008E6109" w:rsidP="0085330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CF8D" w14:textId="620539D0" w:rsidR="008E6109" w:rsidRDefault="008E6109">
    <w:pPr>
      <w:pStyle w:val="Header"/>
    </w:pPr>
    <w:r>
      <w:rPr>
        <w:noProof/>
      </w:rPr>
      <mc:AlternateContent>
        <mc:Choice Requires="wps">
          <w:drawing>
            <wp:anchor distT="0" distB="0" distL="114300" distR="114300" simplePos="0" relativeHeight="251666432" behindDoc="0" locked="0" layoutInCell="1" allowOverlap="1" wp14:anchorId="180F0040" wp14:editId="6F1A60EC">
              <wp:simplePos x="0" y="0"/>
              <wp:positionH relativeFrom="column">
                <wp:posOffset>0</wp:posOffset>
              </wp:positionH>
              <wp:positionV relativeFrom="paragraph">
                <wp:posOffset>0</wp:posOffset>
              </wp:positionV>
              <wp:extent cx="5942965" cy="1697990"/>
              <wp:effectExtent l="0" t="0" r="635" b="0"/>
              <wp:wrapNone/>
              <wp:docPr id="17"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03C37B" id="_x0000_t202" coordsize="21600,21600" o:spt="202" path="m,l,21600r21600,l21600,xe">
              <v:stroke joinstyle="miter"/>
              <v:path gradientshapeok="t" o:connecttype="rect"/>
            </v:shapetype>
            <v:shape id="WordArt 8" o:spid="_x0000_s1026" type="#_x0000_t202" style="position:absolute;margin-left:0;margin-top:0;width:467.95pt;height:13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Nl5R7H6AQAA0A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7B3A0" w14:textId="450C3F36"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67456" behindDoc="0" locked="0" layoutInCell="1" allowOverlap="1" wp14:anchorId="12895465" wp14:editId="3E2C502A">
              <wp:simplePos x="0" y="0"/>
              <wp:positionH relativeFrom="column">
                <wp:posOffset>-914400</wp:posOffset>
              </wp:positionH>
              <wp:positionV relativeFrom="paragraph">
                <wp:posOffset>-457200</wp:posOffset>
              </wp:positionV>
              <wp:extent cx="5942965" cy="1697990"/>
              <wp:effectExtent l="0" t="0" r="635" b="0"/>
              <wp:wrapNone/>
              <wp:docPr id="16"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66178B" id="_x0000_t202" coordsize="21600,21600" o:spt="202" path="m,l,21600r21600,l21600,xe">
              <v:stroke joinstyle="miter"/>
              <v:path gradientshapeok="t" o:connecttype="rect"/>
            </v:shapetype>
            <v:shape id="WordArt 9" o:spid="_x0000_s1026" type="#_x0000_t202" style="position:absolute;margin-left:-1in;margin-top:-36pt;width:467.95pt;height:13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v/7+Q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" filled="f" stroked="f">
              <o:lock v:ext="edit" text="t" shapetype="t"/>
            </v:shape>
          </w:pict>
        </mc:Fallback>
      </mc:AlternateContent>
    </w:r>
    <w:r>
      <w:rPr>
        <w:b/>
      </w:rPr>
      <w:t>New York State Thruway Authority</w:t>
    </w:r>
  </w:p>
  <w:p w14:paraId="4892B653" w14:textId="77777777" w:rsidR="008E6109" w:rsidRPr="00FE3018" w:rsidRDefault="008E6109" w:rsidP="0085330A">
    <w:pPr>
      <w:pStyle w:val="Header"/>
    </w:pPr>
  </w:p>
  <w:p w14:paraId="3F6966A5" w14:textId="77777777" w:rsidR="008E6109" w:rsidRDefault="008E610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E71D" w14:textId="2EF9BFC1" w:rsidR="008E6109" w:rsidRDefault="008E6109" w:rsidP="0085330A">
    <w:pPr>
      <w:pStyle w:val="Header"/>
      <w:tabs>
        <w:tab w:val="right" w:pos="9270"/>
      </w:tabs>
      <w:jc w:val="center"/>
      <w:rPr>
        <w:b/>
      </w:rPr>
    </w:pPr>
    <w:r>
      <w:rPr>
        <w:noProof/>
      </w:rPr>
      <mc:AlternateContent>
        <mc:Choice Requires="wps">
          <w:drawing>
            <wp:anchor distT="0" distB="0" distL="114300" distR="114300" simplePos="0" relativeHeight="251665408" behindDoc="0" locked="0" layoutInCell="1" allowOverlap="1" wp14:anchorId="3977628F" wp14:editId="281E56EE">
              <wp:simplePos x="0" y="0"/>
              <wp:positionH relativeFrom="column">
                <wp:posOffset>0</wp:posOffset>
              </wp:positionH>
              <wp:positionV relativeFrom="paragraph">
                <wp:posOffset>0</wp:posOffset>
              </wp:positionV>
              <wp:extent cx="5942965" cy="1697990"/>
              <wp:effectExtent l="0" t="0" r="635" b="0"/>
              <wp:wrapNone/>
              <wp:docPr id="15"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7FDD9E" id="_x0000_t202" coordsize="21600,21600" o:spt="202" path="m,l,21600r21600,l21600,xe">
              <v:stroke joinstyle="miter"/>
              <v:path gradientshapeok="t" o:connecttype="rect"/>
            </v:shapetype>
            <v:shape id="WordArt 7" o:spid="_x0000_s1026" type="#_x0000_t202" style="position:absolute;margin-left:0;margin-top:0;width:467.95pt;height:13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PbXPiz6AQAA0AMAAA4AAAAAAAAAAAAAAAAALgIA&#10;AGRycy9lMm9Eb2MueG1sUEsBAi0AFAAGAAgAAAAhAOfIGA/bAAAABQEAAA8AAAAAAAAAAAAAAAAA&#10;VAQAAGRycy9kb3ducmV2LnhtbFBLBQYAAAAABAAEAPMAAABcBQ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Pr>
                  <w:b/>
                </w:rPr>
                <w:t>New York</w:t>
              </w:r>
            </w:smartTag>
          </w:smartTag>
          <w:r>
            <w:rPr>
              <w:b/>
            </w:rPr>
            <w:t xml:space="preserve"> </w:t>
          </w:r>
          <w:smartTag w:uri="urn:schemas-microsoft-com:office:smarttags" w:element="PlaceType">
            <w:r>
              <w:rPr>
                <w:b/>
              </w:rPr>
              <w:t>St</w:t>
            </w:r>
          </w:smartTag>
        </w:smartTag>
      </w:smartTag>
      <w:r>
        <w:rPr>
          <w:b/>
        </w:rPr>
        <w:t>ate</w:t>
      </w:r>
    </w:smartTag>
    <w:r>
      <w:rPr>
        <w:b/>
      </w:rPr>
      <w:t xml:space="preserve"> Authority of Transportation</w:t>
    </w:r>
  </w:p>
  <w:p w14:paraId="619211FC" w14:textId="77777777" w:rsidR="008E6109" w:rsidRPr="003065EA" w:rsidRDefault="008E6109" w:rsidP="0085330A">
    <w:pPr>
      <w:pStyle w:val="Header"/>
      <w:rPr>
        <w:b/>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5E05" w14:textId="3327B9E6" w:rsidR="008E6109" w:rsidRDefault="008E6109" w:rsidP="0085330A">
    <w:pPr>
      <w:pStyle w:val="Header"/>
      <w:pBdr>
        <w:bottom w:val="single" w:sz="4" w:space="1" w:color="auto"/>
      </w:pBdr>
      <w:tabs>
        <w:tab w:val="right" w:pos="9810"/>
      </w:tabs>
      <w:jc w:val="center"/>
      <w:rPr>
        <w:b/>
      </w:rPr>
    </w:pPr>
    <w:r>
      <w:rPr>
        <w:noProof/>
      </w:rPr>
      <mc:AlternateContent>
        <mc:Choice Requires="wps">
          <w:drawing>
            <wp:anchor distT="0" distB="0" distL="114300" distR="114300" simplePos="0" relativeHeight="251683840" behindDoc="0" locked="0" layoutInCell="1" allowOverlap="1" wp14:anchorId="594A7221" wp14:editId="1C42363E">
              <wp:simplePos x="0" y="0"/>
              <wp:positionH relativeFrom="column">
                <wp:posOffset>-914400</wp:posOffset>
              </wp:positionH>
              <wp:positionV relativeFrom="paragraph">
                <wp:posOffset>-457200</wp:posOffset>
              </wp:positionV>
              <wp:extent cx="5942965" cy="1697990"/>
              <wp:effectExtent l="0" t="0" r="635" b="0"/>
              <wp:wrapNone/>
              <wp:docPr id="14"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B0953D" id="_x0000_t202" coordsize="21600,21600" o:spt="202" path="m,l,21600r21600,l21600,xe">
              <v:stroke joinstyle="miter"/>
              <v:path gradientshapeok="t" o:connecttype="rect"/>
            </v:shapetype>
            <v:shape id="WordArt 25" o:spid="_x0000_s1026" type="#_x0000_t202" style="position:absolute;margin-left:-1in;margin-top:-36pt;width:467.95pt;height:133.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CLuAlD7AQAA0Q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p>
  <w:p w14:paraId="2D60BEC2" w14:textId="77777777" w:rsidR="008E6109" w:rsidRPr="00FE3018" w:rsidRDefault="008E6109" w:rsidP="0085330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0E2A7" w14:textId="68F064DC" w:rsidR="008E6109" w:rsidRDefault="008E6109"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67A401B3" w14:textId="77777777" w:rsidR="008E6109" w:rsidRPr="00FE3018" w:rsidRDefault="008E6109" w:rsidP="0085330A">
    <w:pPr>
      <w:pStyle w:val="Header"/>
    </w:pPr>
  </w:p>
  <w:p w14:paraId="19E21290" w14:textId="77777777" w:rsidR="008E6109" w:rsidRPr="00870395" w:rsidRDefault="008E6109" w:rsidP="0085330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5D7DA" w14:textId="5DAA11E4" w:rsidR="008E6109" w:rsidRDefault="008E6109"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45F6B2D7" w14:textId="77777777" w:rsidR="008E6109" w:rsidRPr="00FE3018" w:rsidRDefault="008E6109" w:rsidP="0085330A">
    <w:pPr>
      <w:pStyle w:val="Header"/>
    </w:pPr>
  </w:p>
  <w:p w14:paraId="2437CA7C" w14:textId="77777777" w:rsidR="008E6109" w:rsidRPr="00870395" w:rsidRDefault="008E6109" w:rsidP="0085330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A883" w14:textId="4491C406" w:rsidR="008E6109" w:rsidRDefault="008E6109">
    <w:pPr>
      <w:pStyle w:val="Header"/>
    </w:pPr>
    <w:r>
      <w:rPr>
        <w:noProof/>
      </w:rPr>
      <mc:AlternateContent>
        <mc:Choice Requires="wps">
          <w:drawing>
            <wp:anchor distT="0" distB="0" distL="114300" distR="114300" simplePos="0" relativeHeight="251672576" behindDoc="0" locked="0" layoutInCell="1" allowOverlap="1" wp14:anchorId="1809486A" wp14:editId="5980FDB4">
              <wp:simplePos x="0" y="0"/>
              <wp:positionH relativeFrom="column">
                <wp:posOffset>0</wp:posOffset>
              </wp:positionH>
              <wp:positionV relativeFrom="paragraph">
                <wp:posOffset>0</wp:posOffset>
              </wp:positionV>
              <wp:extent cx="5942965" cy="1697990"/>
              <wp:effectExtent l="0" t="0" r="635" b="0"/>
              <wp:wrapNone/>
              <wp:docPr id="13"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AD7AA9" id="_x0000_t202" coordsize="21600,21600" o:spt="202" path="m,l,21600r21600,l21600,xe">
              <v:stroke joinstyle="miter"/>
              <v:path gradientshapeok="t" o:connecttype="rect"/>
            </v:shapetype>
            <v:shape id="WordArt 14" o:spid="_x0000_s1026" type="#_x0000_t202" style="position:absolute;margin-left:0;margin-top:0;width:467.95pt;height:13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B0MxhY+wEAANE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9C04E" w14:textId="079EA210"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73600" behindDoc="0" locked="0" layoutInCell="1" allowOverlap="1" wp14:anchorId="372BB79E" wp14:editId="64075040">
              <wp:simplePos x="0" y="0"/>
              <wp:positionH relativeFrom="column">
                <wp:posOffset>-914400</wp:posOffset>
              </wp:positionH>
              <wp:positionV relativeFrom="paragraph">
                <wp:posOffset>-457200</wp:posOffset>
              </wp:positionV>
              <wp:extent cx="5942965" cy="1697990"/>
              <wp:effectExtent l="0" t="0" r="635" b="0"/>
              <wp:wrapNone/>
              <wp:docPr id="12"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1913D2" id="_x0000_t202" coordsize="21600,21600" o:spt="202" path="m,l,21600r21600,l21600,xe">
              <v:stroke joinstyle="miter"/>
              <v:path gradientshapeok="t" o:connecttype="rect"/>
            </v:shapetype>
            <v:shape id="WordArt 15" o:spid="_x0000_s1026" type="#_x0000_t202" style="position:absolute;margin-left:-1in;margin-top:-36pt;width:467.95pt;height:13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" filled="f" stroked="f">
              <o:lock v:ext="edit" text="t" shapetype="t"/>
            </v:shape>
          </w:pict>
        </mc:Fallback>
      </mc:AlternateContent>
    </w:r>
    <w:r>
      <w:rPr>
        <w:b/>
      </w:rPr>
      <w:t>New York State Thruway Authority</w:t>
    </w:r>
    <w:r w:rsidRPr="00F35C1E">
      <w:rPr>
        <w:b/>
      </w:rPr>
      <w:t xml:space="preserve"> </w:t>
    </w:r>
  </w:p>
  <w:p w14:paraId="1EE36FA4" w14:textId="77777777" w:rsidR="008E6109" w:rsidRPr="00FE3018" w:rsidRDefault="008E6109" w:rsidP="0085330A">
    <w:pPr>
      <w:pStyle w:val="Header"/>
    </w:pPr>
  </w:p>
  <w:p w14:paraId="163EB15C" w14:textId="77777777" w:rsidR="008E6109" w:rsidRDefault="008E6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110C" w14:textId="5EBE0DFB" w:rsidR="008E6109" w:rsidRDefault="008E6109">
    <w:pPr>
      <w:pStyle w:val="Header"/>
    </w:pPr>
    <w:r>
      <w:rPr>
        <w:noProof/>
      </w:rPr>
      <mc:AlternateContent>
        <mc:Choice Requires="wps">
          <w:drawing>
            <wp:anchor distT="0" distB="0" distL="114300" distR="114300" simplePos="0" relativeHeight="251660288" behindDoc="0" locked="0" layoutInCell="1" allowOverlap="1" wp14:anchorId="08A1BCFC" wp14:editId="44F3F9AC">
              <wp:simplePos x="0" y="0"/>
              <wp:positionH relativeFrom="column">
                <wp:posOffset>0</wp:posOffset>
              </wp:positionH>
              <wp:positionV relativeFrom="paragraph">
                <wp:posOffset>0</wp:posOffset>
              </wp:positionV>
              <wp:extent cx="5942965" cy="1697990"/>
              <wp:effectExtent l="0" t="0" r="635" b="0"/>
              <wp:wrapNone/>
              <wp:docPr id="2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4F82EF" id="_x0000_t202" coordsize="21600,21600" o:spt="202" path="m,l,21600r21600,l21600,xe">
              <v:stroke joinstyle="miter"/>
              <v:path gradientshapeok="t" o:connecttype="rect"/>
            </v:shapetype>
            <v:shape id="WordArt 2" o:spid="_x0000_s1026" type="#_x0000_t202" style="position:absolute;margin-left:0;margin-top:0;width:467.95pt;height:13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A5yb9G+wEAANA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F8523" w14:textId="1024759A" w:rsidR="008E6109" w:rsidRDefault="008E6109">
    <w:pPr>
      <w:pStyle w:val="Header"/>
    </w:pPr>
    <w:r>
      <w:rPr>
        <w:noProof/>
      </w:rPr>
      <mc:AlternateContent>
        <mc:Choice Requires="wps">
          <w:drawing>
            <wp:anchor distT="0" distB="0" distL="114300" distR="114300" simplePos="0" relativeHeight="251671552" behindDoc="0" locked="0" layoutInCell="1" allowOverlap="1" wp14:anchorId="232FE937" wp14:editId="59F110F5">
              <wp:simplePos x="0" y="0"/>
              <wp:positionH relativeFrom="column">
                <wp:posOffset>0</wp:posOffset>
              </wp:positionH>
              <wp:positionV relativeFrom="paragraph">
                <wp:posOffset>0</wp:posOffset>
              </wp:positionV>
              <wp:extent cx="5942965" cy="1697990"/>
              <wp:effectExtent l="0" t="0" r="635" b="0"/>
              <wp:wrapNone/>
              <wp:docPr id="11"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0DED76" id="_x0000_t202" coordsize="21600,21600" o:spt="202" path="m,l,21600r21600,l21600,xe">
              <v:stroke joinstyle="miter"/>
              <v:path gradientshapeok="t" o:connecttype="rect"/>
            </v:shapetype>
            <v:shape id="WordArt 13" o:spid="_x0000_s1026" type="#_x0000_t202" style="position:absolute;margin-left:0;margin-top:0;width:467.95pt;height:133.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PFCyZ/6AQAA0Q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E846" w14:textId="79280EE4" w:rsidR="008E6109" w:rsidRDefault="008E6109">
    <w:pPr>
      <w:pStyle w:val="Header"/>
    </w:pPr>
    <w:r>
      <w:rPr>
        <w:noProof/>
      </w:rPr>
      <mc:AlternateContent>
        <mc:Choice Requires="wps">
          <w:drawing>
            <wp:anchor distT="0" distB="0" distL="114300" distR="114300" simplePos="0" relativeHeight="251675648" behindDoc="0" locked="0" layoutInCell="1" allowOverlap="1" wp14:anchorId="00129B08" wp14:editId="542A6315">
              <wp:simplePos x="0" y="0"/>
              <wp:positionH relativeFrom="column">
                <wp:posOffset>0</wp:posOffset>
              </wp:positionH>
              <wp:positionV relativeFrom="paragraph">
                <wp:posOffset>0</wp:posOffset>
              </wp:positionV>
              <wp:extent cx="5942965" cy="1697990"/>
              <wp:effectExtent l="0" t="0" r="635" b="0"/>
              <wp:wrapNone/>
              <wp:docPr id="10"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E3B2CF" id="_x0000_t202" coordsize="21600,21600" o:spt="202" path="m,l,21600r21600,l21600,xe">
              <v:stroke joinstyle="miter"/>
              <v:path gradientshapeok="t" o:connecttype="rect"/>
            </v:shapetype>
            <v:shape id="WordArt 17" o:spid="_x0000_s1026" type="#_x0000_t202" style="position:absolute;margin-left:0;margin-top:0;width:467.95pt;height:13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DR7eVb6AQAA0Q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7DD9" w14:textId="5C15B84A" w:rsidR="008E6109" w:rsidRDefault="008E6109" w:rsidP="0085330A">
    <w:pPr>
      <w:pStyle w:val="Header"/>
      <w:pBdr>
        <w:bottom w:val="single" w:sz="12" w:space="1" w:color="auto"/>
      </w:pBdr>
      <w:tabs>
        <w:tab w:val="right" w:pos="9900"/>
      </w:tabs>
      <w:jc w:val="center"/>
      <w:rPr>
        <w:b/>
      </w:rPr>
    </w:pPr>
    <w:r>
      <w:rPr>
        <w:noProof/>
      </w:rPr>
      <mc:AlternateContent>
        <mc:Choice Requires="wps">
          <w:drawing>
            <wp:anchor distT="0" distB="0" distL="114300" distR="114300" simplePos="0" relativeHeight="251676672" behindDoc="0" locked="0" layoutInCell="1" allowOverlap="1" wp14:anchorId="64D23049" wp14:editId="7D590B5C">
              <wp:simplePos x="0" y="0"/>
              <wp:positionH relativeFrom="column">
                <wp:posOffset>-914400</wp:posOffset>
              </wp:positionH>
              <wp:positionV relativeFrom="paragraph">
                <wp:posOffset>-457200</wp:posOffset>
              </wp:positionV>
              <wp:extent cx="5942965" cy="1697990"/>
              <wp:effectExtent l="0" t="0" r="635" b="0"/>
              <wp:wrapNone/>
              <wp:docPr id="9"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96D934" id="_x0000_t202" coordsize="21600,21600" o:spt="202" path="m,l,21600r21600,l21600,xe">
              <v:stroke joinstyle="miter"/>
              <v:path gradientshapeok="t" o:connecttype="rect"/>
            </v:shapetype>
            <v:shape id="WordArt 18" o:spid="_x0000_s1026" type="#_x0000_t202" style="position:absolute;margin-left:-1in;margin-top:-36pt;width:467.95pt;height:13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PkyThL7AQAA0A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p>
  <w:p w14:paraId="0B54A25C" w14:textId="77777777" w:rsidR="008E6109" w:rsidRDefault="008E6109">
    <w:pPr>
      <w:pStyle w:val="Header"/>
      <w:rPr>
        <w:b/>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78B7" w14:textId="31072FCE" w:rsidR="008E6109" w:rsidRDefault="008E6109" w:rsidP="0085330A">
    <w:pPr>
      <w:pStyle w:val="Header"/>
      <w:tabs>
        <w:tab w:val="right" w:pos="9900"/>
      </w:tabs>
      <w:jc w:val="center"/>
      <w:rPr>
        <w:b/>
      </w:rPr>
    </w:pPr>
    <w:r>
      <w:rPr>
        <w:noProof/>
      </w:rPr>
      <mc:AlternateContent>
        <mc:Choice Requires="wps">
          <w:drawing>
            <wp:anchor distT="0" distB="0" distL="114300" distR="114300" simplePos="0" relativeHeight="251674624" behindDoc="0" locked="0" layoutInCell="1" allowOverlap="1" wp14:anchorId="6E934B11" wp14:editId="518D33C0">
              <wp:simplePos x="0" y="0"/>
              <wp:positionH relativeFrom="column">
                <wp:posOffset>0</wp:posOffset>
              </wp:positionH>
              <wp:positionV relativeFrom="paragraph">
                <wp:posOffset>0</wp:posOffset>
              </wp:positionV>
              <wp:extent cx="5942965" cy="1697990"/>
              <wp:effectExtent l="0" t="0" r="635" b="0"/>
              <wp:wrapNone/>
              <wp:docPr id="8"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C5AC11" id="_x0000_t202" coordsize="21600,21600" o:spt="202" path="m,l,21600r21600,l21600,xe">
              <v:stroke joinstyle="miter"/>
              <v:path gradientshapeok="t" o:connecttype="rect"/>
            </v:shapetype>
            <v:shape id="WordArt 16" o:spid="_x0000_s1026" type="#_x0000_t202" style="position:absolute;margin-left:0;margin-top:0;width:467.95pt;height:13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PlaceName">
        <w:r>
          <w:rPr>
            <w:b/>
          </w:rPr>
          <w:t>New York</w:t>
        </w:r>
      </w:smartTag>
      <w:r>
        <w:rPr>
          <w:b/>
        </w:rPr>
        <w:t xml:space="preserve"> </w:t>
      </w:r>
      <w:smartTag w:uri="urn:schemas-microsoft-com:office:smarttags" w:element="PlaceType">
        <w:r>
          <w:rPr>
            <w:b/>
          </w:rPr>
          <w:t>State</w:t>
        </w:r>
      </w:smartTag>
    </w:smartTag>
    <w:r>
      <w:rPr>
        <w:b/>
      </w:rPr>
      <w:t xml:space="preserve"> Authority of Transportation</w:t>
    </w:r>
  </w:p>
  <w:p w14:paraId="6B1AABAA" w14:textId="77777777" w:rsidR="008E6109" w:rsidRPr="00725618" w:rsidRDefault="008E6109">
    <w:pPr>
      <w:pStyle w:val="Header"/>
      <w:rPr>
        <w:b/>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4BE14" w14:textId="3743B190" w:rsidR="008E6109" w:rsidRDefault="008E6109">
    <w:pPr>
      <w:pStyle w:val="Header"/>
    </w:pPr>
    <w:r>
      <w:rPr>
        <w:noProof/>
      </w:rPr>
      <mc:AlternateContent>
        <mc:Choice Requires="wps">
          <w:drawing>
            <wp:anchor distT="0" distB="0" distL="114300" distR="114300" simplePos="0" relativeHeight="251678720" behindDoc="0" locked="0" layoutInCell="1" allowOverlap="1" wp14:anchorId="23B3BDE5" wp14:editId="201DEE17">
              <wp:simplePos x="0" y="0"/>
              <wp:positionH relativeFrom="column">
                <wp:posOffset>0</wp:posOffset>
              </wp:positionH>
              <wp:positionV relativeFrom="paragraph">
                <wp:posOffset>0</wp:posOffset>
              </wp:positionV>
              <wp:extent cx="5942965" cy="1697990"/>
              <wp:effectExtent l="0" t="0" r="635" b="0"/>
              <wp:wrapNone/>
              <wp:docPr id="7"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25C561" id="_x0000_t202" coordsize="21600,21600" o:spt="202" path="m,l,21600r21600,l21600,xe">
              <v:stroke joinstyle="miter"/>
              <v:path gradientshapeok="t" o:connecttype="rect"/>
            </v:shapetype>
            <v:shape id="WordArt 20" o:spid="_x0000_s1026" type="#_x0000_t202" style="position:absolute;margin-left:0;margin-top:0;width:467.95pt;height:13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BvFnIx+wEAANA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480E" w14:textId="681EE71D"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79744" behindDoc="0" locked="0" layoutInCell="1" allowOverlap="1" wp14:anchorId="4188B144" wp14:editId="52502817">
              <wp:simplePos x="0" y="0"/>
              <wp:positionH relativeFrom="column">
                <wp:posOffset>-731520</wp:posOffset>
              </wp:positionH>
              <wp:positionV relativeFrom="paragraph">
                <wp:posOffset>-457200</wp:posOffset>
              </wp:positionV>
              <wp:extent cx="5942965" cy="1697990"/>
              <wp:effectExtent l="0" t="0" r="635" b="0"/>
              <wp:wrapNone/>
              <wp:docPr id="6"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56F794" id="_x0000_t202" coordsize="21600,21600" o:spt="202" path="m,l,21600r21600,l21600,xe">
              <v:stroke joinstyle="miter"/>
              <v:path gradientshapeok="t" o:connecttype="rect"/>
            </v:shapetype>
            <v:shape id="WordArt 21" o:spid="_x0000_s1026" type="#_x0000_t202" style="position:absolute;margin-left:-57.6pt;margin-top:-36pt;width:467.95pt;height:13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32C+w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" filled="f" stroked="f">
              <o:lock v:ext="edit" text="t" shapetype="t"/>
            </v:shape>
          </w:pict>
        </mc:Fallback>
      </mc:AlternateContent>
    </w:r>
    <w:r>
      <w:rPr>
        <w:b/>
      </w:rPr>
      <w:t>New York State Thruway Authority</w:t>
    </w:r>
  </w:p>
  <w:p w14:paraId="77711587" w14:textId="77777777" w:rsidR="008E6109" w:rsidRPr="00FE3018" w:rsidRDefault="008E6109" w:rsidP="0085330A">
    <w:pPr>
      <w:pStyle w:val="Header"/>
    </w:pPr>
  </w:p>
  <w:p w14:paraId="4853D115" w14:textId="77777777" w:rsidR="008E6109" w:rsidRDefault="008E610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A29A" w14:textId="0FB9172E"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77696" behindDoc="0" locked="0" layoutInCell="1" allowOverlap="1" wp14:anchorId="34054496" wp14:editId="47728730">
              <wp:simplePos x="0" y="0"/>
              <wp:positionH relativeFrom="column">
                <wp:posOffset>-731520</wp:posOffset>
              </wp:positionH>
              <wp:positionV relativeFrom="paragraph">
                <wp:posOffset>-457200</wp:posOffset>
              </wp:positionV>
              <wp:extent cx="5942965" cy="1697990"/>
              <wp:effectExtent l="0" t="0" r="635" b="0"/>
              <wp:wrapNone/>
              <wp:docPr id="5"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EC5688" id="_x0000_t202" coordsize="21600,21600" o:spt="202" path="m,l,21600r21600,l21600,xe">
              <v:stroke joinstyle="miter"/>
              <v:path gradientshapeok="t" o:connecttype="rect"/>
            </v:shapetype>
            <v:shape id="WordArt 19" o:spid="_x0000_s1026" type="#_x0000_t202" style="position:absolute;margin-left:-57.6pt;margin-top:-36pt;width:467.95pt;height:13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" filled="f" stroked="f">
              <o:lock v:ext="edit" text="t" shapetype="t"/>
            </v:shape>
          </w:pict>
        </mc:Fallback>
      </mc:AlternateContent>
    </w:r>
    <w:r>
      <w:rPr>
        <w:b/>
      </w:rPr>
      <w:t>New York State Thruway Authority</w:t>
    </w:r>
    <w:r w:rsidRPr="00F35C1E">
      <w:rPr>
        <w:b/>
      </w:rPr>
      <w:t xml:space="preserve"> </w:t>
    </w:r>
  </w:p>
  <w:p w14:paraId="71B9D365" w14:textId="77777777" w:rsidR="008E6109" w:rsidRPr="00FE3018" w:rsidRDefault="008E6109" w:rsidP="0085330A">
    <w:pPr>
      <w:pStyle w:val="Header"/>
    </w:pPr>
  </w:p>
  <w:p w14:paraId="00EFC7A6" w14:textId="77777777" w:rsidR="008E6109" w:rsidRDefault="008E610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F764C" w14:textId="11B468BD" w:rsidR="008E6109" w:rsidRDefault="008E6109">
    <w:pPr>
      <w:pStyle w:val="Header"/>
    </w:pPr>
    <w:r>
      <w:rPr>
        <w:noProof/>
      </w:rPr>
      <mc:AlternateContent>
        <mc:Choice Requires="wps">
          <w:drawing>
            <wp:anchor distT="0" distB="0" distL="114300" distR="114300" simplePos="0" relativeHeight="251681792" behindDoc="0" locked="0" layoutInCell="1" allowOverlap="1" wp14:anchorId="492501E3" wp14:editId="1051158C">
              <wp:simplePos x="0" y="0"/>
              <wp:positionH relativeFrom="column">
                <wp:posOffset>0</wp:posOffset>
              </wp:positionH>
              <wp:positionV relativeFrom="paragraph">
                <wp:posOffset>0</wp:posOffset>
              </wp:positionV>
              <wp:extent cx="5942965" cy="1697990"/>
              <wp:effectExtent l="0" t="0" r="635" b="0"/>
              <wp:wrapNone/>
              <wp:docPr id="4"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9E918B" id="_x0000_t202" coordsize="21600,21600" o:spt="202" path="m,l,21600r21600,l21600,xe">
              <v:stroke joinstyle="miter"/>
              <v:path gradientshapeok="t" o:connecttype="rect"/>
            </v:shapetype>
            <v:shape id="WordArt 23" o:spid="_x0000_s1026" type="#_x0000_t202" style="position:absolute;margin-left:0;margin-top:0;width:467.95pt;height:133.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AvXhM/+wEAANA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6D86" w14:textId="2DDDCC70"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82816" behindDoc="0" locked="0" layoutInCell="1" allowOverlap="1" wp14:anchorId="2BC641AD" wp14:editId="2752C860">
              <wp:simplePos x="0" y="0"/>
              <wp:positionH relativeFrom="column">
                <wp:posOffset>-914400</wp:posOffset>
              </wp:positionH>
              <wp:positionV relativeFrom="paragraph">
                <wp:posOffset>-457200</wp:posOffset>
              </wp:positionV>
              <wp:extent cx="5942965" cy="1697990"/>
              <wp:effectExtent l="0" t="0" r="635" b="0"/>
              <wp:wrapNone/>
              <wp:docPr id="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BF0F4C" id="_x0000_t202" coordsize="21600,21600" o:spt="202" path="m,l,21600r21600,l21600,xe">
              <v:stroke joinstyle="miter"/>
              <v:path gradientshapeok="t" o:connecttype="rect"/>
            </v:shapetype>
            <v:shape id="WordArt 24" o:spid="_x0000_s1026" type="#_x0000_t202" style="position:absolute;margin-left:-1in;margin-top:-36pt;width:467.95pt;height:133.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FAL3pD7AQAA0A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r w:rsidRPr="00F35C1E">
      <w:rPr>
        <w:b/>
      </w:rPr>
      <w:t xml:space="preserve"> </w:t>
    </w:r>
  </w:p>
  <w:p w14:paraId="15A6679A" w14:textId="77777777" w:rsidR="008E6109" w:rsidRPr="00FE3018" w:rsidRDefault="008E6109" w:rsidP="0085330A">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531D2" w14:textId="0B75A093" w:rsidR="008E6109" w:rsidRDefault="008E6109">
    <w:pPr>
      <w:pStyle w:val="Header"/>
    </w:pPr>
    <w:r>
      <w:rPr>
        <w:noProof/>
      </w:rPr>
      <mc:AlternateContent>
        <mc:Choice Requires="wps">
          <w:drawing>
            <wp:anchor distT="0" distB="0" distL="114300" distR="114300" simplePos="0" relativeHeight="251680768" behindDoc="0" locked="0" layoutInCell="1" allowOverlap="1" wp14:anchorId="6FD24603" wp14:editId="6C68CC61">
              <wp:simplePos x="0" y="0"/>
              <wp:positionH relativeFrom="column">
                <wp:posOffset>0</wp:posOffset>
              </wp:positionH>
              <wp:positionV relativeFrom="paragraph">
                <wp:posOffset>0</wp:posOffset>
              </wp:positionV>
              <wp:extent cx="5942965" cy="1697990"/>
              <wp:effectExtent l="0" t="0" r="635" b="0"/>
              <wp:wrapNone/>
              <wp:docPr id="2"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48628B" id="_x0000_t202" coordsize="21600,21600" o:spt="202" path="m,l,21600r21600,l21600,xe">
              <v:stroke joinstyle="miter"/>
              <v:path gradientshapeok="t" o:connecttype="rect"/>
            </v:shapetype>
            <v:shape id="WordArt 22" o:spid="_x0000_s1026" type="#_x0000_t202" style="position:absolute;margin-left:0;margin-top:0;width:467.95pt;height:13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E5Xp976AQAA0A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4CF7" w14:textId="613F92F4" w:rsidR="008E6109" w:rsidRDefault="008E6109" w:rsidP="0085330A">
    <w:pPr>
      <w:pStyle w:val="Header"/>
      <w:pBdr>
        <w:bottom w:val="single" w:sz="12" w:space="1" w:color="auto"/>
      </w:pBdr>
      <w:tabs>
        <w:tab w:val="right" w:pos="9270"/>
      </w:tabs>
      <w:jc w:val="center"/>
      <w:rPr>
        <w:b/>
      </w:rPr>
    </w:pPr>
    <w:r>
      <w:rPr>
        <w:noProof/>
      </w:rPr>
      <mc:AlternateContent>
        <mc:Choice Requires="wps">
          <w:drawing>
            <wp:anchor distT="0" distB="0" distL="114300" distR="114300" simplePos="0" relativeHeight="251661312" behindDoc="0" locked="0" layoutInCell="1" allowOverlap="1" wp14:anchorId="3FDBC319" wp14:editId="2C234CA1">
              <wp:simplePos x="0" y="0"/>
              <wp:positionH relativeFrom="column">
                <wp:posOffset>-914400</wp:posOffset>
              </wp:positionH>
              <wp:positionV relativeFrom="paragraph">
                <wp:posOffset>-457200</wp:posOffset>
              </wp:positionV>
              <wp:extent cx="5942965" cy="1697990"/>
              <wp:effectExtent l="0" t="0" r="635" b="0"/>
              <wp:wrapNone/>
              <wp:docPr id="2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39974C" id="_x0000_t202" coordsize="21600,21600" o:spt="202" path="m,l,21600r21600,l21600,xe">
              <v:stroke joinstyle="miter"/>
              <v:path gradientshapeok="t" o:connecttype="rect"/>
            </v:shapetype>
            <v:shape id="WordArt 3" o:spid="_x0000_s1026" type="#_x0000_t202" style="position:absolute;margin-left:-1in;margin-top:-36pt;width:467.95pt;height:13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OSuBwz7AQAA0A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p>
  <w:p w14:paraId="7A235022" w14:textId="77777777" w:rsidR="008E6109" w:rsidRPr="00C7306E" w:rsidRDefault="008E6109">
    <w:pPr>
      <w:pStyle w:val="Header"/>
      <w:rPr>
        <w:b/>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6CF9C" w14:textId="5D0266D5" w:rsidR="008E6109" w:rsidRPr="00BF67AC" w:rsidRDefault="008E6109" w:rsidP="0085330A">
    <w:pPr>
      <w:pStyle w:val="Header"/>
      <w:pBdr>
        <w:bottom w:val="single" w:sz="12" w:space="1" w:color="auto"/>
      </w:pBdr>
      <w:tabs>
        <w:tab w:val="right" w:pos="9810"/>
      </w:tabs>
      <w:jc w:val="center"/>
      <w:rPr>
        <w:b/>
      </w:rPr>
    </w:pPr>
    <w:r>
      <w:rPr>
        <w:b/>
      </w:rPr>
      <w:t>New York State Thruway Authority</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D4F78" w14:textId="12667698" w:rsidR="008E6109" w:rsidRPr="00187F83" w:rsidRDefault="008E6109" w:rsidP="0085330A">
    <w:pPr>
      <w:pStyle w:val="Header"/>
      <w:pBdr>
        <w:bottom w:val="single" w:sz="12" w:space="1" w:color="auto"/>
      </w:pBdr>
      <w:jc w:val="center"/>
      <w:rPr>
        <w:rFonts w:cs="Times New Roman"/>
        <w:b/>
      </w:rPr>
    </w:pPr>
    <w:r>
      <w:rPr>
        <w:b/>
      </w:rPr>
      <w:t>New York State Thruway Authority</w:t>
    </w:r>
    <w:r w:rsidRPr="00F35C1E">
      <w:rPr>
        <w:b/>
      </w:rPr>
      <w:t xml:space="preserve"> </w:t>
    </w:r>
  </w:p>
  <w:p w14:paraId="006E684B" w14:textId="77777777" w:rsidR="008E6109" w:rsidRPr="00C7306E" w:rsidRDefault="008E6109" w:rsidP="0085330A">
    <w:pPr>
      <w:pStyle w:val="Header"/>
      <w:rPr>
        <w:rFonts w:cs="Times New Roman"/>
        <w:b/>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EA59B" w14:textId="60B4A45C"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14283" w14:textId="44DC2269"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A9B9" w14:textId="112E4B15"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C89A" w14:textId="1DAE962B"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B74C8" w14:textId="6675780D"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C71F8" w14:textId="77777777" w:rsidR="008E6109" w:rsidRPr="00E8516C" w:rsidRDefault="008E6109" w:rsidP="008533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75F46" w14:textId="7594D5F0" w:rsidR="008E6109" w:rsidRDefault="008E6109" w:rsidP="0085330A">
    <w:pPr>
      <w:pStyle w:val="Header"/>
      <w:tabs>
        <w:tab w:val="right" w:pos="9270"/>
      </w:tabs>
      <w:jc w:val="center"/>
      <w:rPr>
        <w:b/>
      </w:rPr>
    </w:pPr>
    <w:r>
      <w:rPr>
        <w:noProof/>
      </w:rPr>
      <mc:AlternateContent>
        <mc:Choice Requires="wps">
          <w:drawing>
            <wp:anchor distT="0" distB="0" distL="114300" distR="114300" simplePos="0" relativeHeight="251659264" behindDoc="0" locked="0" layoutInCell="1" allowOverlap="1" wp14:anchorId="6CD86EB8" wp14:editId="0293A7B1">
              <wp:simplePos x="0" y="0"/>
              <wp:positionH relativeFrom="column">
                <wp:posOffset>0</wp:posOffset>
              </wp:positionH>
              <wp:positionV relativeFrom="paragraph">
                <wp:posOffset>0</wp:posOffset>
              </wp:positionV>
              <wp:extent cx="5942965" cy="1697990"/>
              <wp:effectExtent l="0" t="0" r="635" b="0"/>
              <wp:wrapNone/>
              <wp:docPr id="2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413CDA" id="_x0000_t202" coordsize="21600,21600" o:spt="202" path="m,l,21600r21600,l21600,xe">
              <v:stroke joinstyle="miter"/>
              <v:path gradientshapeok="t" o:connecttype="rect"/>
            </v:shapetype>
            <v:shape id="WordArt 1" o:spid="_x0000_s1026" type="#_x0000_t202" style="position:absolute;margin-left:0;margin-top:0;width:467.95pt;height:13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5N9+g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E43k336AQAA0AMAAA4AAAAAAAAAAAAAAAAALgIA&#10;AGRycy9lMm9Eb2MueG1sUEsBAi0AFAAGAAgAAAAhAOfIGA/bAAAABQEAAA8AAAAAAAAAAAAAAAAA&#10;VAQAAGRycy9kb3ducmV2LnhtbFBLBQYAAAAABAAEAPMAAABcBQ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Pr>
                  <w:b/>
                </w:rPr>
                <w:t>New York</w:t>
              </w:r>
            </w:smartTag>
          </w:smartTag>
          <w:r>
            <w:rPr>
              <w:b/>
            </w:rPr>
            <w:t xml:space="preserve"> </w:t>
          </w:r>
          <w:smartTag w:uri="urn:schemas-microsoft-com:office:smarttags" w:element="PlaceType">
            <w:r>
              <w:rPr>
                <w:b/>
              </w:rPr>
              <w:t>St</w:t>
            </w:r>
          </w:smartTag>
        </w:smartTag>
      </w:smartTag>
      <w:r>
        <w:rPr>
          <w:b/>
        </w:rPr>
        <w:t>ate</w:t>
      </w:r>
    </w:smartTag>
    <w:r>
      <w:rPr>
        <w:b/>
      </w:rPr>
      <w:t xml:space="preserve"> Authority of Transportation</w:t>
    </w:r>
  </w:p>
  <w:p w14:paraId="4DCEBF38" w14:textId="77777777" w:rsidR="008E6109" w:rsidRPr="00C7306E" w:rsidRDefault="008E6109" w:rsidP="0085330A">
    <w:pPr>
      <w:pStyle w:val="Head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30F8" w14:textId="5EB87FDD" w:rsidR="008E6109" w:rsidRDefault="008E6109">
    <w:pPr>
      <w:pStyle w:val="Header"/>
    </w:pPr>
    <w:r>
      <w:rPr>
        <w:noProof/>
      </w:rPr>
      <mc:AlternateContent>
        <mc:Choice Requires="wps">
          <w:drawing>
            <wp:anchor distT="0" distB="0" distL="114300" distR="114300" simplePos="0" relativeHeight="251663360" behindDoc="0" locked="0" layoutInCell="1" allowOverlap="1" wp14:anchorId="461C847A" wp14:editId="4D555C08">
              <wp:simplePos x="0" y="0"/>
              <wp:positionH relativeFrom="column">
                <wp:posOffset>0</wp:posOffset>
              </wp:positionH>
              <wp:positionV relativeFrom="paragraph">
                <wp:posOffset>0</wp:posOffset>
              </wp:positionV>
              <wp:extent cx="5942965" cy="1697990"/>
              <wp:effectExtent l="0" t="0" r="635" b="0"/>
              <wp:wrapNone/>
              <wp:docPr id="20"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0A60EA" id="_x0000_t202" coordsize="21600,21600" o:spt="202" path="m,l,21600r21600,l21600,xe">
              <v:stroke joinstyle="miter"/>
              <v:path gradientshapeok="t" o:connecttype="rect"/>
            </v:shapetype>
            <v:shape id="WordArt 5" o:spid="_x0000_s1026" type="#_x0000_t202" style="position:absolute;margin-left:0;margin-top:0;width:467.95pt;height:13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JRN+Q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" filled="f" stroked="f">
              <o:lock v:ext="edit" text="t" shapetype="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D535" w14:textId="1BF842AC"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64384" behindDoc="0" locked="0" layoutInCell="1" allowOverlap="1" wp14:anchorId="4F130B12" wp14:editId="03F653C4">
              <wp:simplePos x="0" y="0"/>
              <wp:positionH relativeFrom="column">
                <wp:posOffset>-914400</wp:posOffset>
              </wp:positionH>
              <wp:positionV relativeFrom="paragraph">
                <wp:posOffset>-274320</wp:posOffset>
              </wp:positionV>
              <wp:extent cx="5942965" cy="1697990"/>
              <wp:effectExtent l="0" t="0" r="635" b="0"/>
              <wp:wrapNone/>
              <wp:docPr id="19"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551F26" id="_x0000_t202" coordsize="21600,21600" o:spt="202" path="m,l,21600r21600,l21600,xe">
              <v:stroke joinstyle="miter"/>
              <v:path gradientshapeok="t" o:connecttype="rect"/>
            </v:shapetype>
            <v:shape id="WordArt 6" o:spid="_x0000_s1026" type="#_x0000_t202" style="position:absolute;margin-left:-1in;margin-top:-21.6pt;width:467.95pt;height:13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ft+Q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" filled="f" stroked="f">
              <o:lock v:ext="edit" text="t" shapetype="t"/>
            </v:shape>
          </w:pict>
        </mc:Fallback>
      </mc:AlternateContent>
    </w:r>
    <w:r>
      <w:rPr>
        <w:b/>
      </w:rPr>
      <w:t>New York State Thruway Authority</w:t>
    </w:r>
  </w:p>
  <w:p w14:paraId="6BBD377B" w14:textId="77777777" w:rsidR="008E6109" w:rsidRPr="00FE3018" w:rsidRDefault="008E6109" w:rsidP="008533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54D84" w14:textId="4D670045" w:rsidR="008E6109" w:rsidRDefault="008E6109" w:rsidP="0085330A">
    <w:pPr>
      <w:pStyle w:val="Header"/>
      <w:tabs>
        <w:tab w:val="right" w:pos="9270"/>
      </w:tabs>
      <w:jc w:val="center"/>
      <w:rPr>
        <w:b/>
      </w:rPr>
    </w:pPr>
    <w:r>
      <w:rPr>
        <w:noProof/>
      </w:rPr>
      <mc:AlternateContent>
        <mc:Choice Requires="wps">
          <w:drawing>
            <wp:anchor distT="0" distB="0" distL="114300" distR="114300" simplePos="0" relativeHeight="251662336" behindDoc="0" locked="0" layoutInCell="1" allowOverlap="1" wp14:anchorId="289C87B5" wp14:editId="0BFEEA16">
              <wp:simplePos x="0" y="0"/>
              <wp:positionH relativeFrom="column">
                <wp:posOffset>0</wp:posOffset>
              </wp:positionH>
              <wp:positionV relativeFrom="paragraph">
                <wp:posOffset>0</wp:posOffset>
              </wp:positionV>
              <wp:extent cx="5942965" cy="1697990"/>
              <wp:effectExtent l="0" t="0" r="635" b="0"/>
              <wp:wrapNone/>
              <wp:docPr id="1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CCCD85" id="_x0000_t202" coordsize="21600,21600" o:spt="202" path="m,l,21600r21600,l21600,xe">
              <v:stroke joinstyle="miter"/>
              <v:path gradientshapeok="t" o:connecttype="rect"/>
            </v:shapetype>
            <v:shape id="WordArt 4" o:spid="_x0000_s1026" type="#_x0000_t202" style="position:absolute;margin-left:0;margin-top:0;width:467.95pt;height:13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LYo2o76AQAA0AMAAA4AAAAAAAAAAAAAAAAALgIA&#10;AGRycy9lMm9Eb2MueG1sUEsBAi0AFAAGAAgAAAAhAOfIGA/bAAAABQEAAA8AAAAAAAAAAAAAAAAA&#10;VAQAAGRycy9kb3ducmV2LnhtbFBLBQYAAAAABAAEAPMAAABcBQ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Pr>
                  <w:b/>
                </w:rPr>
                <w:t>New York</w:t>
              </w:r>
            </w:smartTag>
          </w:smartTag>
          <w:r>
            <w:rPr>
              <w:b/>
            </w:rPr>
            <w:t xml:space="preserve"> </w:t>
          </w:r>
          <w:smartTag w:uri="urn:schemas-microsoft-com:office:smarttags" w:element="PlaceType">
            <w:r>
              <w:rPr>
                <w:b/>
              </w:rPr>
              <w:t>St</w:t>
            </w:r>
          </w:smartTag>
        </w:smartTag>
      </w:smartTag>
      <w:r>
        <w:rPr>
          <w:b/>
        </w:rPr>
        <w:t>ate</w:t>
      </w:r>
    </w:smartTag>
    <w:r>
      <w:rPr>
        <w:b/>
      </w:rPr>
      <w:t xml:space="preserve"> Authority of Transportation</w:t>
    </w:r>
  </w:p>
  <w:p w14:paraId="036BB5D8" w14:textId="77777777" w:rsidR="008E6109" w:rsidRPr="00C7306E" w:rsidRDefault="008E6109" w:rsidP="0085330A">
    <w:pPr>
      <w:pStyle w:val="Header"/>
      <w:rPr>
        <w: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A77B9" w14:textId="10FFB99F" w:rsidR="008E6109" w:rsidRDefault="008E6109" w:rsidP="0085330A">
    <w:pPr>
      <w:pStyle w:val="Header"/>
      <w:pBdr>
        <w:bottom w:val="single" w:sz="12" w:space="1" w:color="auto"/>
      </w:pBdr>
      <w:tabs>
        <w:tab w:val="right" w:pos="9810"/>
      </w:tabs>
      <w:jc w:val="center"/>
      <w:rPr>
        <w:b/>
      </w:rPr>
    </w:pPr>
    <w:r>
      <w:rPr>
        <w:b/>
      </w:rPr>
      <w:t>New York State Thruway Authority</w:t>
    </w:r>
  </w:p>
  <w:p w14:paraId="1B6FAE81" w14:textId="77777777" w:rsidR="008E6109" w:rsidRPr="00FE3018" w:rsidRDefault="008E6109" w:rsidP="0085330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D22D" w14:textId="7D9E00C4" w:rsidR="008E6109" w:rsidRDefault="008E6109" w:rsidP="0085330A">
    <w:pPr>
      <w:pStyle w:val="Header"/>
      <w:pBdr>
        <w:bottom w:val="single" w:sz="12" w:space="1" w:color="auto"/>
      </w:pBdr>
      <w:tabs>
        <w:tab w:val="right" w:pos="9810"/>
      </w:tabs>
      <w:jc w:val="center"/>
      <w:rPr>
        <w:b/>
      </w:rPr>
    </w:pPr>
    <w:r>
      <w:rPr>
        <w:b/>
      </w:rPr>
      <w:t>New York State Thruway Authority</w:t>
    </w:r>
  </w:p>
  <w:p w14:paraId="1A05C485" w14:textId="77777777" w:rsidR="008E6109" w:rsidRPr="00FE3018" w:rsidRDefault="008E6109" w:rsidP="00853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F54A6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8617AE"/>
    <w:lvl w:ilvl="0">
      <w:start w:val="1"/>
      <w:numFmt w:val="lowerLetter"/>
      <w:pStyle w:val="BasicL1"/>
      <w:lvlText w:val="(%1)"/>
      <w:lvlJc w:val="left"/>
      <w:pPr>
        <w:tabs>
          <w:tab w:val="num" w:pos="1440"/>
        </w:tabs>
        <w:ind w:left="1440" w:hanging="360"/>
      </w:pPr>
      <w:rPr>
        <w:rFonts w:hint="default"/>
      </w:rPr>
    </w:lvl>
  </w:abstractNum>
  <w:abstractNum w:abstractNumId="2" w15:restartNumberingAfterBreak="0">
    <w:nsid w:val="FFFFFF7E"/>
    <w:multiLevelType w:val="singleLevel"/>
    <w:tmpl w:val="C4BACDF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9F6429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75023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F0C4B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0C52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AE340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2402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E0F5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58E210A"/>
    <w:lvl w:ilvl="0">
      <w:start w:val="1"/>
      <w:numFmt w:val="decimal"/>
      <w:suff w:val="nothing"/>
      <w:lvlText w:val="SECTION %1."/>
      <w:lvlJc w:val="left"/>
      <w:pPr>
        <w:ind w:left="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1" w15:restartNumberingAfterBreak="0">
    <w:nsid w:val="01A00337"/>
    <w:multiLevelType w:val="hybridMultilevel"/>
    <w:tmpl w:val="D474FCDE"/>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E31FD"/>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227158"/>
    <w:multiLevelType w:val="hybridMultilevel"/>
    <w:tmpl w:val="4E2C5DF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B704CB"/>
    <w:multiLevelType w:val="hybridMultilevel"/>
    <w:tmpl w:val="2A1257E4"/>
    <w:lvl w:ilvl="0" w:tplc="13586E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E73954"/>
    <w:multiLevelType w:val="hybridMultilevel"/>
    <w:tmpl w:val="4CC48204"/>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E41D73"/>
    <w:multiLevelType w:val="hybridMultilevel"/>
    <w:tmpl w:val="CD24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8D6C27"/>
    <w:multiLevelType w:val="multilevel"/>
    <w:tmpl w:val="84E02260"/>
    <w:styleLink w:val="Style1"/>
    <w:lvl w:ilvl="0">
      <w:start w:val="1"/>
      <w:numFmt w:val="decimal"/>
      <w:suff w:val="nothing"/>
      <w:lvlText w:val="SECTION %1."/>
      <w:lvlJc w:val="left"/>
      <w:pPr>
        <w:ind w:left="36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8" w15:restartNumberingAfterBreak="0">
    <w:nsid w:val="0D081773"/>
    <w:multiLevelType w:val="hybridMultilevel"/>
    <w:tmpl w:val="9C26EF2C"/>
    <w:lvl w:ilvl="0" w:tplc="04F0DE3A">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A6526F"/>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E71BAC"/>
    <w:multiLevelType w:val="multilevel"/>
    <w:tmpl w:val="88989DBC"/>
    <w:name w:val="Exhibits48"/>
    <w:lvl w:ilvl="0">
      <w:start w:val="1"/>
      <w:numFmt w:val="decimal"/>
      <w:lvlRestart w:val="0"/>
      <w:pStyle w:val="Exhibits1"/>
      <w:lvlText w:val="%1."/>
      <w:lvlJc w:val="left"/>
      <w:pPr>
        <w:tabs>
          <w:tab w:val="num" w:pos="1440"/>
        </w:tabs>
        <w:ind w:left="0" w:firstLine="720"/>
      </w:pPr>
      <w:rPr>
        <w:rFonts w:hint="default"/>
      </w:rPr>
    </w:lvl>
    <w:lvl w:ilvl="1">
      <w:start w:val="1"/>
      <w:numFmt w:val="lowerLetter"/>
      <w:pStyle w:val="Exhibits2"/>
      <w:lvlText w:val="%2."/>
      <w:lvlJc w:val="left"/>
      <w:pPr>
        <w:tabs>
          <w:tab w:val="num" w:pos="2160"/>
        </w:tabs>
        <w:ind w:left="0" w:firstLine="1440"/>
      </w:pPr>
      <w:rPr>
        <w:rFonts w:hint="default"/>
      </w:rPr>
    </w:lvl>
    <w:lvl w:ilvl="2">
      <w:start w:val="1"/>
      <w:numFmt w:val="lowerRoman"/>
      <w:pStyle w:val="Exhibits3"/>
      <w:lvlText w:val="%3."/>
      <w:lvlJc w:val="left"/>
      <w:pPr>
        <w:tabs>
          <w:tab w:val="num" w:pos="2880"/>
        </w:tabs>
        <w:ind w:left="0" w:firstLine="2160"/>
      </w:pPr>
      <w:rPr>
        <w:rFonts w:hint="default"/>
      </w:rPr>
    </w:lvl>
    <w:lvl w:ilvl="3">
      <w:start w:val="1"/>
      <w:numFmt w:val="decimal"/>
      <w:pStyle w:val="Exhibits4"/>
      <w:lvlText w:val="%4)"/>
      <w:lvlJc w:val="left"/>
      <w:pPr>
        <w:tabs>
          <w:tab w:val="num" w:pos="2880"/>
        </w:tabs>
        <w:ind w:left="2880" w:hanging="720"/>
      </w:pPr>
      <w:rPr>
        <w:rFonts w:hint="default"/>
      </w:rPr>
    </w:lvl>
    <w:lvl w:ilvl="4">
      <w:start w:val="1"/>
      <w:numFmt w:val="lowerLetter"/>
      <w:pStyle w:val="Exhibits5"/>
      <w:lvlText w:val="%5)"/>
      <w:lvlJc w:val="left"/>
      <w:pPr>
        <w:tabs>
          <w:tab w:val="num" w:pos="3600"/>
        </w:tabs>
        <w:ind w:left="3600" w:hanging="720"/>
      </w:pPr>
      <w:rPr>
        <w:rFonts w:hint="default"/>
      </w:rPr>
    </w:lvl>
    <w:lvl w:ilvl="5">
      <w:start w:val="1"/>
      <w:numFmt w:val="lowerRoman"/>
      <w:lvlRestart w:val="0"/>
      <w:pStyle w:val="Exhibits6"/>
      <w:lvlText w:val="(%6)"/>
      <w:lvlJc w:val="left"/>
      <w:pPr>
        <w:tabs>
          <w:tab w:val="num" w:pos="4320"/>
        </w:tabs>
        <w:ind w:left="4320" w:hanging="720"/>
      </w:pPr>
      <w:rPr>
        <w:rFonts w:hint="default"/>
      </w:rPr>
    </w:lvl>
    <w:lvl w:ilvl="6">
      <w:start w:val="1"/>
      <w:numFmt w:val="bullet"/>
      <w:pStyle w:val="Exhibits7"/>
      <w:lvlText w:val=""/>
      <w:lvlJc w:val="left"/>
      <w:pPr>
        <w:tabs>
          <w:tab w:val="num" w:pos="1440"/>
        </w:tabs>
        <w:ind w:left="1440" w:hanging="720"/>
      </w:pPr>
      <w:rPr>
        <w:rFonts w:ascii="Symbol" w:hAnsi="Symbol" w:hint="default"/>
      </w:rPr>
    </w:lvl>
    <w:lvl w:ilvl="7">
      <w:start w:val="1"/>
      <w:numFmt w:val="upperLetter"/>
      <w:pStyle w:val="Exhibits8"/>
      <w:lvlText w:val="%8."/>
      <w:lvlJc w:val="left"/>
      <w:pPr>
        <w:tabs>
          <w:tab w:val="num" w:pos="2160"/>
        </w:tabs>
        <w:ind w:left="2160" w:hanging="720"/>
      </w:pPr>
      <w:rPr>
        <w:rFonts w:hint="default"/>
      </w:rPr>
    </w:lvl>
    <w:lvl w:ilvl="8">
      <w:start w:val="1"/>
      <w:numFmt w:val="decimal"/>
      <w:pStyle w:val="Exhibits9"/>
      <w:lvlText w:val="%9."/>
      <w:lvlJc w:val="left"/>
      <w:pPr>
        <w:tabs>
          <w:tab w:val="num" w:pos="2880"/>
        </w:tabs>
        <w:ind w:left="2880" w:hanging="720"/>
      </w:pPr>
      <w:rPr>
        <w:rFonts w:hint="default"/>
      </w:rPr>
    </w:lvl>
  </w:abstractNum>
  <w:abstractNum w:abstractNumId="21" w15:restartNumberingAfterBreak="0">
    <w:nsid w:val="15E3560E"/>
    <w:multiLevelType w:val="hybridMultilevel"/>
    <w:tmpl w:val="62D85EB2"/>
    <w:name w:val="zzmpPHAgree1||PH Agreement 1|2|3|1|4|0|36||1|0|0||1|0|0||1|0|0||1|0|0||1|0|0||1|0|0||mpNA||mpNA||222"/>
    <w:lvl w:ilvl="0" w:tplc="6AC804E6">
      <w:start w:val="1"/>
      <w:numFmt w:val="decimal"/>
      <w:lvlText w:val="%1."/>
      <w:legacy w:legacy="1" w:legacySpace="0" w:legacyIndent="720"/>
      <w:lvlJc w:val="left"/>
      <w:pPr>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6892BA6"/>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E65262"/>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AF332E"/>
    <w:multiLevelType w:val="singleLevel"/>
    <w:tmpl w:val="3C96D41A"/>
    <w:lvl w:ilvl="0">
      <w:start w:val="1"/>
      <w:numFmt w:val="decimal"/>
      <w:lvlText w:val="(%1)"/>
      <w:lvlJc w:val="left"/>
      <w:pPr>
        <w:tabs>
          <w:tab w:val="num" w:pos="720"/>
        </w:tabs>
        <w:ind w:left="720" w:hanging="720"/>
      </w:pPr>
      <w:rPr>
        <w:rFonts w:hint="default"/>
      </w:rPr>
    </w:lvl>
  </w:abstractNum>
  <w:abstractNum w:abstractNumId="25" w15:restartNumberingAfterBreak="0">
    <w:nsid w:val="1C1E5498"/>
    <w:multiLevelType w:val="hybridMultilevel"/>
    <w:tmpl w:val="5652FC4A"/>
    <w:lvl w:ilvl="0" w:tplc="7054D76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AE0342"/>
    <w:multiLevelType w:val="hybridMultilevel"/>
    <w:tmpl w:val="9AA2E33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DE5B5C"/>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3A2DE5"/>
    <w:multiLevelType w:val="hybridMultilevel"/>
    <w:tmpl w:val="E3FAB2B6"/>
    <w:lvl w:ilvl="0" w:tplc="4822BEE0">
      <w:start w:val="1"/>
      <w:numFmt w:val="bullet"/>
      <w:lvlText w:val=""/>
      <w:lvlJc w:val="left"/>
      <w:pPr>
        <w:ind w:left="720" w:hanging="360"/>
      </w:pPr>
      <w:rPr>
        <w:rFonts w:ascii="Symbol" w:hAnsi="Symbol"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307B1BD5"/>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7817FB"/>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EE4503"/>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F176B5"/>
    <w:multiLevelType w:val="singleLevel"/>
    <w:tmpl w:val="BB9AB3E0"/>
    <w:name w:val="zzmpPHAgree1||PH Agreement 1|2|3|1|4|0|36||1|0|0||1|0|0||1|0|0||1|0|0||1|0|0||1|0|0||mpNA||mpNA||22"/>
    <w:lvl w:ilvl="0">
      <w:start w:val="6"/>
      <w:numFmt w:val="decimal"/>
      <w:lvlText w:val="%1."/>
      <w:lvlJc w:val="left"/>
      <w:pPr>
        <w:tabs>
          <w:tab w:val="num" w:pos="720"/>
        </w:tabs>
        <w:ind w:left="720" w:hanging="720"/>
      </w:pPr>
      <w:rPr>
        <w:rFonts w:hint="default"/>
      </w:rPr>
    </w:lvl>
  </w:abstractNum>
  <w:abstractNum w:abstractNumId="33" w15:restartNumberingAfterBreak="0">
    <w:nsid w:val="4A612FB8"/>
    <w:multiLevelType w:val="hybridMultilevel"/>
    <w:tmpl w:val="A9C0DE10"/>
    <w:lvl w:ilvl="0" w:tplc="CB90C7C0">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0D740F"/>
    <w:multiLevelType w:val="hybridMultilevel"/>
    <w:tmpl w:val="38DA83E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13F3287"/>
    <w:multiLevelType w:val="hybridMultilevel"/>
    <w:tmpl w:val="9AA2E33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613C5F"/>
    <w:multiLevelType w:val="hybridMultilevel"/>
    <w:tmpl w:val="8C3E92F8"/>
    <w:lvl w:ilvl="0" w:tplc="D46CC560">
      <w:numFmt w:val="bullet"/>
      <w:lvlText w:val="-"/>
      <w:lvlJc w:val="left"/>
      <w:pPr>
        <w:ind w:left="623" w:hanging="360"/>
      </w:pPr>
      <w:rPr>
        <w:rFonts w:ascii="Calibri" w:eastAsia="Calibri" w:hAnsi="Calibri" w:cs="Calibri" w:hint="default"/>
        <w:w w:val="100"/>
        <w:sz w:val="22"/>
        <w:szCs w:val="22"/>
      </w:rPr>
    </w:lvl>
    <w:lvl w:ilvl="1" w:tplc="680ACBAA">
      <w:numFmt w:val="bullet"/>
      <w:lvlText w:val="•"/>
      <w:lvlJc w:val="left"/>
      <w:pPr>
        <w:ind w:left="1134" w:hanging="360"/>
      </w:pPr>
    </w:lvl>
    <w:lvl w:ilvl="2" w:tplc="B60A56C8">
      <w:numFmt w:val="bullet"/>
      <w:lvlText w:val="•"/>
      <w:lvlJc w:val="left"/>
      <w:pPr>
        <w:ind w:left="1649" w:hanging="360"/>
      </w:pPr>
    </w:lvl>
    <w:lvl w:ilvl="3" w:tplc="CC624428">
      <w:numFmt w:val="bullet"/>
      <w:lvlText w:val="•"/>
      <w:lvlJc w:val="left"/>
      <w:pPr>
        <w:ind w:left="2164" w:hanging="360"/>
      </w:pPr>
    </w:lvl>
    <w:lvl w:ilvl="4" w:tplc="26CA8E68">
      <w:numFmt w:val="bullet"/>
      <w:lvlText w:val="•"/>
      <w:lvlJc w:val="left"/>
      <w:pPr>
        <w:ind w:left="2679" w:hanging="360"/>
      </w:pPr>
    </w:lvl>
    <w:lvl w:ilvl="5" w:tplc="952C607E">
      <w:numFmt w:val="bullet"/>
      <w:lvlText w:val="•"/>
      <w:lvlJc w:val="left"/>
      <w:pPr>
        <w:ind w:left="3194" w:hanging="360"/>
      </w:pPr>
    </w:lvl>
    <w:lvl w:ilvl="6" w:tplc="59E0381E">
      <w:numFmt w:val="bullet"/>
      <w:lvlText w:val="•"/>
      <w:lvlJc w:val="left"/>
      <w:pPr>
        <w:ind w:left="3709" w:hanging="360"/>
      </w:pPr>
    </w:lvl>
    <w:lvl w:ilvl="7" w:tplc="1EB45A02">
      <w:numFmt w:val="bullet"/>
      <w:lvlText w:val="•"/>
      <w:lvlJc w:val="left"/>
      <w:pPr>
        <w:ind w:left="4224" w:hanging="360"/>
      </w:pPr>
    </w:lvl>
    <w:lvl w:ilvl="8" w:tplc="755A8E80">
      <w:numFmt w:val="bullet"/>
      <w:lvlText w:val="•"/>
      <w:lvlJc w:val="left"/>
      <w:pPr>
        <w:ind w:left="4739" w:hanging="360"/>
      </w:pPr>
    </w:lvl>
  </w:abstractNum>
  <w:abstractNum w:abstractNumId="37" w15:restartNumberingAfterBreak="0">
    <w:nsid w:val="58E16ACB"/>
    <w:multiLevelType w:val="multilevel"/>
    <w:tmpl w:val="73A27FE8"/>
    <w:lvl w:ilvl="0">
      <w:start w:val="1"/>
      <w:numFmt w:val="decimal"/>
      <w:pStyle w:val="PHAgree1L1"/>
      <w:suff w:val="nothing"/>
      <w:lvlText w:val="SECTION %1."/>
      <w:lvlJc w:val="left"/>
      <w:pPr>
        <w:ind w:left="-864" w:firstLine="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HAgree1L2"/>
      <w:isLgl/>
      <w:lvlText w:val="%1.%2"/>
      <w:lvlJc w:val="left"/>
      <w:pPr>
        <w:tabs>
          <w:tab w:val="num" w:pos="1296"/>
        </w:tabs>
        <w:ind w:left="-864" w:firstLine="144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PHAgree1L3"/>
      <w:lvlText w:val="(%3)"/>
      <w:lvlJc w:val="left"/>
      <w:pPr>
        <w:tabs>
          <w:tab w:val="num" w:pos="2016"/>
        </w:tabs>
        <w:ind w:left="-864" w:firstLine="216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HAgree1L4"/>
      <w:lvlText w:val="(%4)"/>
      <w:lvlJc w:val="right"/>
      <w:pPr>
        <w:tabs>
          <w:tab w:val="num" w:pos="2520"/>
        </w:tabs>
        <w:ind w:left="-864" w:firstLine="3024"/>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PHAgree1L5"/>
      <w:lvlText w:val="(%5)"/>
      <w:lvlJc w:val="left"/>
      <w:pPr>
        <w:tabs>
          <w:tab w:val="num" w:pos="3456"/>
        </w:tabs>
        <w:ind w:left="-864" w:firstLine="360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PHAgree1L6"/>
      <w:lvlText w:val="(%6)"/>
      <w:lvlJc w:val="left"/>
      <w:pPr>
        <w:tabs>
          <w:tab w:val="num" w:pos="4176"/>
        </w:tabs>
        <w:ind w:left="-864" w:firstLine="43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PHAgree1L7"/>
      <w:lvlText w:val="%7."/>
      <w:lvlJc w:val="left"/>
      <w:pPr>
        <w:tabs>
          <w:tab w:val="num" w:pos="1296"/>
        </w:tabs>
        <w:ind w:left="-864" w:firstLine="144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016"/>
        </w:tabs>
        <w:ind w:left="2016" w:hanging="360"/>
      </w:pPr>
      <w:rPr>
        <w:rFonts w:ascii="Times New Roman" w:hAnsi="Times New Roman" w:hint="default"/>
        <w:sz w:val="24"/>
      </w:rPr>
    </w:lvl>
    <w:lvl w:ilvl="8">
      <w:start w:val="1"/>
      <w:numFmt w:val="lowerRoman"/>
      <w:lvlText w:val="%9."/>
      <w:lvlJc w:val="right"/>
      <w:pPr>
        <w:tabs>
          <w:tab w:val="num" w:pos="2376"/>
        </w:tabs>
        <w:ind w:left="2376" w:hanging="216"/>
      </w:pPr>
      <w:rPr>
        <w:rFonts w:ascii="Times New Roman" w:hAnsi="Times New Roman" w:hint="default"/>
        <w:sz w:val="24"/>
      </w:rPr>
    </w:lvl>
  </w:abstractNum>
  <w:abstractNum w:abstractNumId="38" w15:restartNumberingAfterBreak="0">
    <w:nsid w:val="5F9F31EE"/>
    <w:multiLevelType w:val="singleLevel"/>
    <w:tmpl w:val="8CC01300"/>
    <w:lvl w:ilvl="0">
      <w:start w:val="7"/>
      <w:numFmt w:val="decimal"/>
      <w:lvlText w:val="%1."/>
      <w:lvlJc w:val="left"/>
      <w:pPr>
        <w:tabs>
          <w:tab w:val="num" w:pos="720"/>
        </w:tabs>
        <w:ind w:left="720" w:hanging="720"/>
      </w:pPr>
      <w:rPr>
        <w:rFonts w:hint="default"/>
      </w:rPr>
    </w:lvl>
  </w:abstractNum>
  <w:abstractNum w:abstractNumId="39" w15:restartNumberingAfterBreak="0">
    <w:nsid w:val="5FD125DB"/>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467A4B"/>
    <w:multiLevelType w:val="hybridMultilevel"/>
    <w:tmpl w:val="174C0C8C"/>
    <w:lvl w:ilvl="0" w:tplc="B79A3E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1539D9"/>
    <w:multiLevelType w:val="hybridMultilevel"/>
    <w:tmpl w:val="30349880"/>
    <w:lvl w:ilvl="0" w:tplc="9A148B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46F31"/>
    <w:multiLevelType w:val="hybridMultilevel"/>
    <w:tmpl w:val="F552D538"/>
    <w:lvl w:ilvl="0" w:tplc="E3A01E3A">
      <w:numFmt w:val="bullet"/>
      <w:lvlText w:val="-"/>
      <w:lvlJc w:val="left"/>
      <w:pPr>
        <w:ind w:left="520" w:hanging="360"/>
      </w:pPr>
      <w:rPr>
        <w:rFonts w:ascii="Calibri" w:eastAsia="Calibri" w:hAnsi="Calibri" w:cstheme="minorHAnsi" w:hint="default"/>
      </w:rPr>
    </w:lvl>
    <w:lvl w:ilvl="1" w:tplc="04090003">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43" w15:restartNumberingAfterBreak="0">
    <w:nsid w:val="722E2E8B"/>
    <w:multiLevelType w:val="multilevel"/>
    <w:tmpl w:val="1BB40BBA"/>
    <w:styleLink w:val="ListBulletNGK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2880"/>
        </w:tabs>
        <w:ind w:left="2880" w:hanging="360"/>
      </w:pPr>
      <w:rPr>
        <w:rFonts w:ascii="Courier New" w:hAnsi="Courier New" w:hint="default"/>
      </w:rPr>
    </w:lvl>
    <w:lvl w:ilvl="8">
      <w:start w:val="1"/>
      <w:numFmt w:val="bullet"/>
      <w:lvlText w:val=""/>
      <w:lvlJc w:val="left"/>
      <w:pPr>
        <w:tabs>
          <w:tab w:val="num" w:pos="3240"/>
        </w:tabs>
        <w:ind w:left="3240" w:hanging="360"/>
      </w:pPr>
      <w:rPr>
        <w:rFonts w:ascii="Wingdings" w:hAnsi="Wingdings" w:hint="default"/>
      </w:rPr>
    </w:lvl>
  </w:abstractNum>
  <w:abstractNum w:abstractNumId="44" w15:restartNumberingAfterBreak="0">
    <w:nsid w:val="731C5B3F"/>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657C39"/>
    <w:multiLevelType w:val="hybridMultilevel"/>
    <w:tmpl w:val="CDA4C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D5456D"/>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9"/>
  </w:num>
  <w:num w:numId="3">
    <w:abstractNumId w:val="7"/>
  </w:num>
  <w:num w:numId="4">
    <w:abstractNumId w:val="2"/>
  </w:num>
  <w:num w:numId="5">
    <w:abstractNumId w:val="6"/>
  </w:num>
  <w:num w:numId="6">
    <w:abstractNumId w:val="5"/>
  </w:num>
  <w:num w:numId="7">
    <w:abstractNumId w:val="4"/>
  </w:num>
  <w:num w:numId="8">
    <w:abstractNumId w:val="8"/>
  </w:num>
  <w:num w:numId="9">
    <w:abstractNumId w:val="3"/>
  </w:num>
  <w:num w:numId="10">
    <w:abstractNumId w:val="1"/>
  </w:num>
  <w:num w:numId="11">
    <w:abstractNumId w:val="0"/>
  </w:num>
  <w:num w:numId="12">
    <w:abstractNumId w:val="20"/>
  </w:num>
  <w:num w:numId="13">
    <w:abstractNumId w:val="43"/>
  </w:num>
  <w:num w:numId="14">
    <w:abstractNumId w:val="10"/>
  </w:num>
  <w:num w:numId="15">
    <w:abstractNumId w:val="24"/>
  </w:num>
  <w:num w:numId="16">
    <w:abstractNumId w:val="38"/>
  </w:num>
  <w:num w:numId="17">
    <w:abstractNumId w:val="18"/>
  </w:num>
  <w:num w:numId="18">
    <w:abstractNumId w:val="40"/>
  </w:num>
  <w:num w:numId="19">
    <w:abstractNumId w:val="45"/>
  </w:num>
  <w:num w:numId="20">
    <w:abstractNumId w:val="41"/>
  </w:num>
  <w:num w:numId="21">
    <w:abstractNumId w:val="14"/>
  </w:num>
  <w:num w:numId="22">
    <w:abstractNumId w:val="35"/>
  </w:num>
  <w:num w:numId="23">
    <w:abstractNumId w:val="16"/>
  </w:num>
  <w:num w:numId="24">
    <w:abstractNumId w:val="34"/>
  </w:num>
  <w:num w:numId="25">
    <w:abstractNumId w:val="17"/>
  </w:num>
  <w:num w:numId="26">
    <w:abstractNumId w:val="25"/>
  </w:num>
  <w:num w:numId="27">
    <w:abstractNumId w:val="11"/>
  </w:num>
  <w:num w:numId="28">
    <w:abstractNumId w:val="13"/>
  </w:num>
  <w:num w:numId="29">
    <w:abstractNumId w:val="15"/>
  </w:num>
  <w:num w:numId="30">
    <w:abstractNumId w:val="29"/>
  </w:num>
  <w:num w:numId="31">
    <w:abstractNumId w:val="33"/>
  </w:num>
  <w:num w:numId="32">
    <w:abstractNumId w:val="23"/>
  </w:num>
  <w:num w:numId="33">
    <w:abstractNumId w:val="27"/>
  </w:num>
  <w:num w:numId="34">
    <w:abstractNumId w:val="19"/>
  </w:num>
  <w:num w:numId="35">
    <w:abstractNumId w:val="28"/>
  </w:num>
  <w:num w:numId="36">
    <w:abstractNumId w:val="22"/>
  </w:num>
  <w:num w:numId="37">
    <w:abstractNumId w:val="39"/>
  </w:num>
  <w:num w:numId="38">
    <w:abstractNumId w:val="30"/>
  </w:num>
  <w:num w:numId="39">
    <w:abstractNumId w:val="46"/>
  </w:num>
  <w:num w:numId="40">
    <w:abstractNumId w:val="44"/>
  </w:num>
  <w:num w:numId="41">
    <w:abstractNumId w:val="31"/>
  </w:num>
  <w:num w:numId="42">
    <w:abstractNumId w:val="12"/>
  </w:num>
  <w:num w:numId="43">
    <w:abstractNumId w:val="26"/>
  </w:num>
  <w:num w:numId="44">
    <w:abstractNumId w:val="42"/>
  </w:num>
  <w:num w:numId="45">
    <w:abstractNumId w:val="36"/>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nlon, Kathryn">
    <w15:presenceInfo w15:providerId="AD" w15:userId="S-1-5-21-527237240-1500820517-725345543-194548"/>
  </w15:person>
  <w15:person w15:author="Elias, Tina">
    <w15:presenceInfo w15:providerId="AD" w15:userId="S-1-5-21-527237240-1500820517-725345543-432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trackedChanges" w:enforcement="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3AD"/>
    <w:rsid w:val="000001FE"/>
    <w:rsid w:val="000012C8"/>
    <w:rsid w:val="000037F5"/>
    <w:rsid w:val="000066CB"/>
    <w:rsid w:val="0001548E"/>
    <w:rsid w:val="00015B44"/>
    <w:rsid w:val="00016461"/>
    <w:rsid w:val="0001746E"/>
    <w:rsid w:val="000227B0"/>
    <w:rsid w:val="000305B1"/>
    <w:rsid w:val="00031EA0"/>
    <w:rsid w:val="000347AC"/>
    <w:rsid w:val="000359BB"/>
    <w:rsid w:val="00037819"/>
    <w:rsid w:val="0005328C"/>
    <w:rsid w:val="00055BF2"/>
    <w:rsid w:val="00056078"/>
    <w:rsid w:val="0005649E"/>
    <w:rsid w:val="00062335"/>
    <w:rsid w:val="00062D47"/>
    <w:rsid w:val="0008208C"/>
    <w:rsid w:val="000822C1"/>
    <w:rsid w:val="00087F34"/>
    <w:rsid w:val="00091C7D"/>
    <w:rsid w:val="000955BD"/>
    <w:rsid w:val="00096ABD"/>
    <w:rsid w:val="000B0035"/>
    <w:rsid w:val="000B1E3F"/>
    <w:rsid w:val="000D369E"/>
    <w:rsid w:val="000D47A5"/>
    <w:rsid w:val="000E72BE"/>
    <w:rsid w:val="000F20DD"/>
    <w:rsid w:val="0010611A"/>
    <w:rsid w:val="00110AF4"/>
    <w:rsid w:val="00115B4F"/>
    <w:rsid w:val="00123203"/>
    <w:rsid w:val="001316B8"/>
    <w:rsid w:val="0014683E"/>
    <w:rsid w:val="0015094E"/>
    <w:rsid w:val="001516CF"/>
    <w:rsid w:val="001555B4"/>
    <w:rsid w:val="00155C37"/>
    <w:rsid w:val="00160643"/>
    <w:rsid w:val="001643D5"/>
    <w:rsid w:val="001726F5"/>
    <w:rsid w:val="001766C9"/>
    <w:rsid w:val="00185882"/>
    <w:rsid w:val="00192D45"/>
    <w:rsid w:val="0019493B"/>
    <w:rsid w:val="00196ECB"/>
    <w:rsid w:val="001A0336"/>
    <w:rsid w:val="001B4317"/>
    <w:rsid w:val="001C7F7F"/>
    <w:rsid w:val="001E2C15"/>
    <w:rsid w:val="001E2DB4"/>
    <w:rsid w:val="00204C32"/>
    <w:rsid w:val="00210FB7"/>
    <w:rsid w:val="00216513"/>
    <w:rsid w:val="00220C48"/>
    <w:rsid w:val="0022149D"/>
    <w:rsid w:val="00227043"/>
    <w:rsid w:val="00232FDA"/>
    <w:rsid w:val="00236AB8"/>
    <w:rsid w:val="00240578"/>
    <w:rsid w:val="0024207E"/>
    <w:rsid w:val="00242628"/>
    <w:rsid w:val="0024277D"/>
    <w:rsid w:val="00253AAA"/>
    <w:rsid w:val="00256323"/>
    <w:rsid w:val="002655FE"/>
    <w:rsid w:val="0026592A"/>
    <w:rsid w:val="0027594F"/>
    <w:rsid w:val="002902F4"/>
    <w:rsid w:val="002A06D1"/>
    <w:rsid w:val="002A2D8D"/>
    <w:rsid w:val="002A5936"/>
    <w:rsid w:val="002B2A41"/>
    <w:rsid w:val="002B5ED7"/>
    <w:rsid w:val="002C7A2F"/>
    <w:rsid w:val="002D0A59"/>
    <w:rsid w:val="002D19C3"/>
    <w:rsid w:val="002D1D7A"/>
    <w:rsid w:val="002D6CC1"/>
    <w:rsid w:val="003022A7"/>
    <w:rsid w:val="00313B75"/>
    <w:rsid w:val="00314F2F"/>
    <w:rsid w:val="003232CC"/>
    <w:rsid w:val="00333543"/>
    <w:rsid w:val="00333E0F"/>
    <w:rsid w:val="003518E4"/>
    <w:rsid w:val="0037240C"/>
    <w:rsid w:val="00375FDE"/>
    <w:rsid w:val="00382FE4"/>
    <w:rsid w:val="003839A2"/>
    <w:rsid w:val="0038431C"/>
    <w:rsid w:val="00394CA7"/>
    <w:rsid w:val="00396D3E"/>
    <w:rsid w:val="003B63D3"/>
    <w:rsid w:val="003C5BCA"/>
    <w:rsid w:val="003C607B"/>
    <w:rsid w:val="003C7423"/>
    <w:rsid w:val="003D1F6F"/>
    <w:rsid w:val="003D5F79"/>
    <w:rsid w:val="003F3772"/>
    <w:rsid w:val="003F5033"/>
    <w:rsid w:val="003F6DA3"/>
    <w:rsid w:val="00400010"/>
    <w:rsid w:val="00403A0D"/>
    <w:rsid w:val="004068A5"/>
    <w:rsid w:val="004219AD"/>
    <w:rsid w:val="0042618C"/>
    <w:rsid w:val="004355B3"/>
    <w:rsid w:val="00437B29"/>
    <w:rsid w:val="00446330"/>
    <w:rsid w:val="004468F1"/>
    <w:rsid w:val="00446E65"/>
    <w:rsid w:val="00457436"/>
    <w:rsid w:val="00475D4C"/>
    <w:rsid w:val="0049404E"/>
    <w:rsid w:val="004A2CE4"/>
    <w:rsid w:val="004A5B2F"/>
    <w:rsid w:val="004B21DD"/>
    <w:rsid w:val="004B63A6"/>
    <w:rsid w:val="004B7ADE"/>
    <w:rsid w:val="004B7FC8"/>
    <w:rsid w:val="004C458D"/>
    <w:rsid w:val="004D21C2"/>
    <w:rsid w:val="004D7927"/>
    <w:rsid w:val="004E62CC"/>
    <w:rsid w:val="00504619"/>
    <w:rsid w:val="00510D04"/>
    <w:rsid w:val="005152B5"/>
    <w:rsid w:val="00517E5D"/>
    <w:rsid w:val="00523639"/>
    <w:rsid w:val="00527C6C"/>
    <w:rsid w:val="005314A1"/>
    <w:rsid w:val="005325DC"/>
    <w:rsid w:val="00533C12"/>
    <w:rsid w:val="00535FB8"/>
    <w:rsid w:val="00540560"/>
    <w:rsid w:val="00541315"/>
    <w:rsid w:val="005418FF"/>
    <w:rsid w:val="005447E7"/>
    <w:rsid w:val="005521A2"/>
    <w:rsid w:val="00573B9D"/>
    <w:rsid w:val="00581516"/>
    <w:rsid w:val="005B0B4A"/>
    <w:rsid w:val="005B3400"/>
    <w:rsid w:val="005B4E00"/>
    <w:rsid w:val="005B65FE"/>
    <w:rsid w:val="005B720D"/>
    <w:rsid w:val="005C18B7"/>
    <w:rsid w:val="005C350C"/>
    <w:rsid w:val="005C4275"/>
    <w:rsid w:val="005C63AD"/>
    <w:rsid w:val="005D2E11"/>
    <w:rsid w:val="005E5199"/>
    <w:rsid w:val="006040E2"/>
    <w:rsid w:val="00605188"/>
    <w:rsid w:val="00616145"/>
    <w:rsid w:val="006276D4"/>
    <w:rsid w:val="00651745"/>
    <w:rsid w:val="00652AC7"/>
    <w:rsid w:val="00664E25"/>
    <w:rsid w:val="006779D1"/>
    <w:rsid w:val="00686200"/>
    <w:rsid w:val="00687D5D"/>
    <w:rsid w:val="00694DEA"/>
    <w:rsid w:val="006956FB"/>
    <w:rsid w:val="006D23FE"/>
    <w:rsid w:val="006E3082"/>
    <w:rsid w:val="006E7C65"/>
    <w:rsid w:val="0070793C"/>
    <w:rsid w:val="00710412"/>
    <w:rsid w:val="00723B26"/>
    <w:rsid w:val="0072557B"/>
    <w:rsid w:val="00747351"/>
    <w:rsid w:val="007516C3"/>
    <w:rsid w:val="00755E0F"/>
    <w:rsid w:val="00755EFC"/>
    <w:rsid w:val="00762698"/>
    <w:rsid w:val="007714CD"/>
    <w:rsid w:val="00783BCA"/>
    <w:rsid w:val="007A6B27"/>
    <w:rsid w:val="007B56F1"/>
    <w:rsid w:val="007C4BD2"/>
    <w:rsid w:val="007C79F3"/>
    <w:rsid w:val="007D7876"/>
    <w:rsid w:val="007F0748"/>
    <w:rsid w:val="007F624F"/>
    <w:rsid w:val="007F6D51"/>
    <w:rsid w:val="00801AC0"/>
    <w:rsid w:val="008032F2"/>
    <w:rsid w:val="008041BF"/>
    <w:rsid w:val="0083470D"/>
    <w:rsid w:val="00836022"/>
    <w:rsid w:val="0083692E"/>
    <w:rsid w:val="008408A2"/>
    <w:rsid w:val="00843CFB"/>
    <w:rsid w:val="00843E1E"/>
    <w:rsid w:val="0084604B"/>
    <w:rsid w:val="0085330A"/>
    <w:rsid w:val="008551E9"/>
    <w:rsid w:val="00862091"/>
    <w:rsid w:val="00863362"/>
    <w:rsid w:val="008666A0"/>
    <w:rsid w:val="00883CDE"/>
    <w:rsid w:val="00893A1D"/>
    <w:rsid w:val="00895B2C"/>
    <w:rsid w:val="00897BBC"/>
    <w:rsid w:val="008A013D"/>
    <w:rsid w:val="008A2B17"/>
    <w:rsid w:val="008B79BF"/>
    <w:rsid w:val="008C0B54"/>
    <w:rsid w:val="008C5744"/>
    <w:rsid w:val="008C66AC"/>
    <w:rsid w:val="008C7B80"/>
    <w:rsid w:val="008D3C76"/>
    <w:rsid w:val="008E1AB3"/>
    <w:rsid w:val="008E578B"/>
    <w:rsid w:val="008E6109"/>
    <w:rsid w:val="008F188E"/>
    <w:rsid w:val="008F6B79"/>
    <w:rsid w:val="00902548"/>
    <w:rsid w:val="0091196D"/>
    <w:rsid w:val="0091699A"/>
    <w:rsid w:val="00921FBA"/>
    <w:rsid w:val="00931761"/>
    <w:rsid w:val="009325E7"/>
    <w:rsid w:val="00935961"/>
    <w:rsid w:val="00936E8B"/>
    <w:rsid w:val="00952A3E"/>
    <w:rsid w:val="00954B68"/>
    <w:rsid w:val="00957D2A"/>
    <w:rsid w:val="009640C9"/>
    <w:rsid w:val="00971A1A"/>
    <w:rsid w:val="00973083"/>
    <w:rsid w:val="00983FE6"/>
    <w:rsid w:val="00991AFC"/>
    <w:rsid w:val="00993671"/>
    <w:rsid w:val="00993BC8"/>
    <w:rsid w:val="0099789F"/>
    <w:rsid w:val="009B05D3"/>
    <w:rsid w:val="009B2BFB"/>
    <w:rsid w:val="009B759E"/>
    <w:rsid w:val="009C388C"/>
    <w:rsid w:val="009C73CB"/>
    <w:rsid w:val="009C7AEE"/>
    <w:rsid w:val="009D59C3"/>
    <w:rsid w:val="009E2DD8"/>
    <w:rsid w:val="009E583E"/>
    <w:rsid w:val="009E7B69"/>
    <w:rsid w:val="009F10FF"/>
    <w:rsid w:val="00A03C30"/>
    <w:rsid w:val="00A05AAE"/>
    <w:rsid w:val="00A05BB6"/>
    <w:rsid w:val="00A12F6F"/>
    <w:rsid w:val="00A14387"/>
    <w:rsid w:val="00A15F9E"/>
    <w:rsid w:val="00A17DC3"/>
    <w:rsid w:val="00A27472"/>
    <w:rsid w:val="00A33127"/>
    <w:rsid w:val="00A43E68"/>
    <w:rsid w:val="00A43F71"/>
    <w:rsid w:val="00A542BB"/>
    <w:rsid w:val="00A60329"/>
    <w:rsid w:val="00A635B3"/>
    <w:rsid w:val="00A702A4"/>
    <w:rsid w:val="00A702BD"/>
    <w:rsid w:val="00A715B3"/>
    <w:rsid w:val="00A7534C"/>
    <w:rsid w:val="00A86740"/>
    <w:rsid w:val="00AA4230"/>
    <w:rsid w:val="00AA5B13"/>
    <w:rsid w:val="00AA6F1C"/>
    <w:rsid w:val="00AB11B4"/>
    <w:rsid w:val="00AB3DC8"/>
    <w:rsid w:val="00AC1CB7"/>
    <w:rsid w:val="00AC21A5"/>
    <w:rsid w:val="00AC61F0"/>
    <w:rsid w:val="00AD33BD"/>
    <w:rsid w:val="00AD6470"/>
    <w:rsid w:val="00AE2B74"/>
    <w:rsid w:val="00AE7130"/>
    <w:rsid w:val="00AF79B7"/>
    <w:rsid w:val="00AF7F92"/>
    <w:rsid w:val="00B03222"/>
    <w:rsid w:val="00B13250"/>
    <w:rsid w:val="00B17231"/>
    <w:rsid w:val="00B20709"/>
    <w:rsid w:val="00B223A6"/>
    <w:rsid w:val="00B22B9D"/>
    <w:rsid w:val="00B23EAF"/>
    <w:rsid w:val="00B41070"/>
    <w:rsid w:val="00B422A8"/>
    <w:rsid w:val="00B42743"/>
    <w:rsid w:val="00B42D9B"/>
    <w:rsid w:val="00B4390C"/>
    <w:rsid w:val="00B4469C"/>
    <w:rsid w:val="00B45A68"/>
    <w:rsid w:val="00B475CF"/>
    <w:rsid w:val="00B55D98"/>
    <w:rsid w:val="00B57FC8"/>
    <w:rsid w:val="00B64639"/>
    <w:rsid w:val="00B6694A"/>
    <w:rsid w:val="00B66A69"/>
    <w:rsid w:val="00B67BC0"/>
    <w:rsid w:val="00B7739D"/>
    <w:rsid w:val="00B77BB0"/>
    <w:rsid w:val="00B90D7A"/>
    <w:rsid w:val="00BA36E7"/>
    <w:rsid w:val="00BA61F2"/>
    <w:rsid w:val="00BA6582"/>
    <w:rsid w:val="00BB3DB7"/>
    <w:rsid w:val="00BB58FB"/>
    <w:rsid w:val="00BB5FF9"/>
    <w:rsid w:val="00BB6644"/>
    <w:rsid w:val="00BB7BBD"/>
    <w:rsid w:val="00BC04C1"/>
    <w:rsid w:val="00BC5591"/>
    <w:rsid w:val="00BC6D06"/>
    <w:rsid w:val="00BC75B3"/>
    <w:rsid w:val="00BE2A2F"/>
    <w:rsid w:val="00BF7E7C"/>
    <w:rsid w:val="00C02A5C"/>
    <w:rsid w:val="00C10DE6"/>
    <w:rsid w:val="00C122A2"/>
    <w:rsid w:val="00C429B7"/>
    <w:rsid w:val="00C53F2C"/>
    <w:rsid w:val="00C60B3F"/>
    <w:rsid w:val="00C86F37"/>
    <w:rsid w:val="00C87004"/>
    <w:rsid w:val="00C87CF1"/>
    <w:rsid w:val="00C90DE0"/>
    <w:rsid w:val="00C94D4F"/>
    <w:rsid w:val="00CA033A"/>
    <w:rsid w:val="00CA09A1"/>
    <w:rsid w:val="00CB7EF8"/>
    <w:rsid w:val="00CC017D"/>
    <w:rsid w:val="00CC289F"/>
    <w:rsid w:val="00CC394C"/>
    <w:rsid w:val="00CC3E8D"/>
    <w:rsid w:val="00CC52F8"/>
    <w:rsid w:val="00CC5A61"/>
    <w:rsid w:val="00CC6356"/>
    <w:rsid w:val="00CC74AB"/>
    <w:rsid w:val="00CD2D1D"/>
    <w:rsid w:val="00CD2E16"/>
    <w:rsid w:val="00CE317E"/>
    <w:rsid w:val="00CE7748"/>
    <w:rsid w:val="00CF37FE"/>
    <w:rsid w:val="00CF5D93"/>
    <w:rsid w:val="00D22D00"/>
    <w:rsid w:val="00D2366D"/>
    <w:rsid w:val="00D24610"/>
    <w:rsid w:val="00D30DE5"/>
    <w:rsid w:val="00D31FEE"/>
    <w:rsid w:val="00D3261E"/>
    <w:rsid w:val="00D54363"/>
    <w:rsid w:val="00D568F9"/>
    <w:rsid w:val="00D56D6E"/>
    <w:rsid w:val="00D70AD9"/>
    <w:rsid w:val="00D747AD"/>
    <w:rsid w:val="00D8544F"/>
    <w:rsid w:val="00D85806"/>
    <w:rsid w:val="00D8689B"/>
    <w:rsid w:val="00D90426"/>
    <w:rsid w:val="00DA1FA8"/>
    <w:rsid w:val="00DA4397"/>
    <w:rsid w:val="00DB18B1"/>
    <w:rsid w:val="00DC11BF"/>
    <w:rsid w:val="00DC58B2"/>
    <w:rsid w:val="00DC5AC0"/>
    <w:rsid w:val="00DD13BB"/>
    <w:rsid w:val="00DD1EA1"/>
    <w:rsid w:val="00DD31FF"/>
    <w:rsid w:val="00DE158A"/>
    <w:rsid w:val="00DE6D9A"/>
    <w:rsid w:val="00DE712F"/>
    <w:rsid w:val="00DF24B4"/>
    <w:rsid w:val="00DF3421"/>
    <w:rsid w:val="00DF7A1E"/>
    <w:rsid w:val="00E05E81"/>
    <w:rsid w:val="00E10807"/>
    <w:rsid w:val="00E15C85"/>
    <w:rsid w:val="00E25BA4"/>
    <w:rsid w:val="00E30B83"/>
    <w:rsid w:val="00E4171F"/>
    <w:rsid w:val="00E4706D"/>
    <w:rsid w:val="00E52399"/>
    <w:rsid w:val="00E524BF"/>
    <w:rsid w:val="00E53397"/>
    <w:rsid w:val="00E53F68"/>
    <w:rsid w:val="00E54220"/>
    <w:rsid w:val="00E557CC"/>
    <w:rsid w:val="00E56A60"/>
    <w:rsid w:val="00E61F65"/>
    <w:rsid w:val="00E75A08"/>
    <w:rsid w:val="00E82357"/>
    <w:rsid w:val="00E85F5D"/>
    <w:rsid w:val="00E87AA8"/>
    <w:rsid w:val="00E913CA"/>
    <w:rsid w:val="00EA1CDA"/>
    <w:rsid w:val="00EA2543"/>
    <w:rsid w:val="00EA64E9"/>
    <w:rsid w:val="00EB3D32"/>
    <w:rsid w:val="00EC33EC"/>
    <w:rsid w:val="00EC6171"/>
    <w:rsid w:val="00ED3E6B"/>
    <w:rsid w:val="00ED517C"/>
    <w:rsid w:val="00ED64DE"/>
    <w:rsid w:val="00ED72A8"/>
    <w:rsid w:val="00EE48FF"/>
    <w:rsid w:val="00EE7A8D"/>
    <w:rsid w:val="00EF1525"/>
    <w:rsid w:val="00F0183B"/>
    <w:rsid w:val="00F0224D"/>
    <w:rsid w:val="00F10370"/>
    <w:rsid w:val="00F1489B"/>
    <w:rsid w:val="00F2071B"/>
    <w:rsid w:val="00F209CD"/>
    <w:rsid w:val="00F233D6"/>
    <w:rsid w:val="00F24F16"/>
    <w:rsid w:val="00F25311"/>
    <w:rsid w:val="00F2704D"/>
    <w:rsid w:val="00F45E83"/>
    <w:rsid w:val="00F4660C"/>
    <w:rsid w:val="00F77D01"/>
    <w:rsid w:val="00F80C7A"/>
    <w:rsid w:val="00F91181"/>
    <w:rsid w:val="00FA59DB"/>
    <w:rsid w:val="00FB1EEA"/>
    <w:rsid w:val="00FB54B9"/>
    <w:rsid w:val="00FB699B"/>
    <w:rsid w:val="00FB7360"/>
    <w:rsid w:val="00FC6E9E"/>
    <w:rsid w:val="00FD4224"/>
    <w:rsid w:val="00FD504E"/>
    <w:rsid w:val="00FE4B11"/>
    <w:rsid w:val="00FE4B8C"/>
    <w:rsid w:val="00FE6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8433"/>
    <o:shapelayout v:ext="edit">
      <o:idmap v:ext="edit" data="1"/>
    </o:shapelayout>
  </w:shapeDefaults>
  <w:decimalSymbol w:val="."/>
  <w:listSeparator w:val=","/>
  <w14:docId w14:val="5CC70B95"/>
  <w15:docId w15:val="{81EC6332-0D1C-4CE4-B5F2-BFB8AE91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475CF"/>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 w:type="paragraph" w:styleId="Heading1">
    <w:name w:val="heading 1"/>
    <w:aliases w:val="h1"/>
    <w:basedOn w:val="HeadingBase"/>
    <w:next w:val="05BodyText"/>
    <w:link w:val="Heading1Char"/>
    <w:qFormat/>
    <w:rsid w:val="005B65FE"/>
    <w:pPr>
      <w:jc w:val="center"/>
      <w:outlineLvl w:val="0"/>
    </w:pPr>
    <w:rPr>
      <w:rFonts w:ascii="Arial" w:hAnsi="Arial"/>
      <w:b/>
      <w:caps/>
      <w:sz w:val="28"/>
      <w:szCs w:val="24"/>
      <w:u w:val="single"/>
    </w:rPr>
  </w:style>
  <w:style w:type="paragraph" w:styleId="Heading2">
    <w:name w:val="heading 2"/>
    <w:aliases w:val="h2"/>
    <w:basedOn w:val="HeadingBase"/>
    <w:next w:val="10BodyText"/>
    <w:link w:val="Heading2Char"/>
    <w:qFormat/>
    <w:rsid w:val="005C63AD"/>
    <w:pPr>
      <w:jc w:val="center"/>
      <w:outlineLvl w:val="1"/>
    </w:pPr>
    <w:rPr>
      <w:b/>
      <w:sz w:val="28"/>
      <w:szCs w:val="24"/>
    </w:rPr>
  </w:style>
  <w:style w:type="paragraph" w:styleId="Heading3">
    <w:name w:val="heading 3"/>
    <w:aliases w:val="h3"/>
    <w:basedOn w:val="HeadingBase"/>
    <w:next w:val="15BodyText"/>
    <w:link w:val="Heading3Char"/>
    <w:qFormat/>
    <w:rsid w:val="005C63AD"/>
    <w:pPr>
      <w:outlineLvl w:val="2"/>
    </w:pPr>
    <w:rPr>
      <w:b/>
    </w:rPr>
  </w:style>
  <w:style w:type="paragraph" w:styleId="Heading4">
    <w:name w:val="heading 4"/>
    <w:aliases w:val="h4"/>
    <w:basedOn w:val="HeadingBase"/>
    <w:next w:val="20BodyText"/>
    <w:link w:val="Heading4Char"/>
    <w:qFormat/>
    <w:rsid w:val="005C63AD"/>
    <w:pPr>
      <w:outlineLvl w:val="3"/>
    </w:pPr>
    <w:rPr>
      <w:b/>
    </w:rPr>
  </w:style>
  <w:style w:type="paragraph" w:styleId="Heading5">
    <w:name w:val="heading 5"/>
    <w:aliases w:val="h5"/>
    <w:basedOn w:val="HeadingBase"/>
    <w:next w:val="25BodyText"/>
    <w:link w:val="Heading5Char"/>
    <w:qFormat/>
    <w:rsid w:val="005C63AD"/>
    <w:pPr>
      <w:outlineLvl w:val="4"/>
    </w:pPr>
    <w:rPr>
      <w:b/>
    </w:rPr>
  </w:style>
  <w:style w:type="paragraph" w:styleId="Heading6">
    <w:name w:val="heading 6"/>
    <w:aliases w:val="h6"/>
    <w:basedOn w:val="HeadingBase"/>
    <w:next w:val="BodyText"/>
    <w:link w:val="Heading6Char"/>
    <w:qFormat/>
    <w:rsid w:val="005C63AD"/>
    <w:pPr>
      <w:outlineLvl w:val="5"/>
    </w:pPr>
    <w:rPr>
      <w:b/>
    </w:rPr>
  </w:style>
  <w:style w:type="paragraph" w:styleId="Heading7">
    <w:name w:val="heading 7"/>
    <w:aliases w:val="h7"/>
    <w:basedOn w:val="HeadingBase"/>
    <w:next w:val="BodyText"/>
    <w:link w:val="Heading7Char"/>
    <w:qFormat/>
    <w:rsid w:val="005C63AD"/>
    <w:pPr>
      <w:outlineLvl w:val="6"/>
    </w:pPr>
    <w:rPr>
      <w:b/>
    </w:rPr>
  </w:style>
  <w:style w:type="paragraph" w:styleId="Heading8">
    <w:name w:val="heading 8"/>
    <w:aliases w:val="h8"/>
    <w:basedOn w:val="HeadingBase"/>
    <w:next w:val="BodyText"/>
    <w:link w:val="Heading8Char"/>
    <w:qFormat/>
    <w:rsid w:val="005C63AD"/>
    <w:pPr>
      <w:outlineLvl w:val="7"/>
    </w:pPr>
    <w:rPr>
      <w:b/>
    </w:rPr>
  </w:style>
  <w:style w:type="paragraph" w:styleId="Heading9">
    <w:name w:val="heading 9"/>
    <w:aliases w:val="h9"/>
    <w:basedOn w:val="HeadingBase"/>
    <w:next w:val="BodyText"/>
    <w:link w:val="Heading9Char"/>
    <w:qFormat/>
    <w:rsid w:val="005C63AD"/>
    <w:p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B65FE"/>
    <w:rPr>
      <w:rFonts w:ascii="Arial" w:eastAsia="Times New Roman" w:hAnsi="Arial" w:cs="Arial"/>
      <w:b/>
      <w:caps/>
      <w:sz w:val="28"/>
      <w:szCs w:val="24"/>
      <w:u w:val="single"/>
    </w:rPr>
  </w:style>
  <w:style w:type="character" w:customStyle="1" w:styleId="Heading2Char">
    <w:name w:val="Heading 2 Char"/>
    <w:aliases w:val="h2 Char"/>
    <w:basedOn w:val="DefaultParagraphFont"/>
    <w:link w:val="Heading2"/>
    <w:rsid w:val="005C63AD"/>
    <w:rPr>
      <w:rFonts w:ascii="Times New Roman" w:eastAsia="Times New Roman" w:hAnsi="Times New Roman" w:cs="Arial"/>
      <w:b/>
      <w:sz w:val="28"/>
      <w:szCs w:val="24"/>
    </w:rPr>
  </w:style>
  <w:style w:type="character" w:customStyle="1" w:styleId="Heading3Char">
    <w:name w:val="Heading 3 Char"/>
    <w:aliases w:val="h3 Char"/>
    <w:basedOn w:val="DefaultParagraphFont"/>
    <w:link w:val="Heading3"/>
    <w:rsid w:val="005C63AD"/>
    <w:rPr>
      <w:rFonts w:ascii="Times New Roman" w:eastAsia="Times New Roman" w:hAnsi="Times New Roman" w:cs="Arial"/>
      <w:b/>
      <w:sz w:val="24"/>
      <w:szCs w:val="20"/>
    </w:rPr>
  </w:style>
  <w:style w:type="character" w:customStyle="1" w:styleId="Heading4Char">
    <w:name w:val="Heading 4 Char"/>
    <w:aliases w:val="h4 Char"/>
    <w:basedOn w:val="DefaultParagraphFont"/>
    <w:link w:val="Heading4"/>
    <w:rsid w:val="005C63AD"/>
    <w:rPr>
      <w:rFonts w:ascii="Times New Roman" w:eastAsia="Times New Roman" w:hAnsi="Times New Roman" w:cs="Arial"/>
      <w:b/>
      <w:sz w:val="24"/>
      <w:szCs w:val="20"/>
    </w:rPr>
  </w:style>
  <w:style w:type="character" w:customStyle="1" w:styleId="Heading5Char">
    <w:name w:val="Heading 5 Char"/>
    <w:aliases w:val="h5 Char"/>
    <w:basedOn w:val="DefaultParagraphFont"/>
    <w:link w:val="Heading5"/>
    <w:rsid w:val="005C63AD"/>
    <w:rPr>
      <w:rFonts w:ascii="Times New Roman" w:eastAsia="Times New Roman" w:hAnsi="Times New Roman" w:cs="Arial"/>
      <w:b/>
      <w:sz w:val="24"/>
      <w:szCs w:val="20"/>
    </w:rPr>
  </w:style>
  <w:style w:type="character" w:customStyle="1" w:styleId="Heading6Char">
    <w:name w:val="Heading 6 Char"/>
    <w:aliases w:val="h6 Char"/>
    <w:basedOn w:val="DefaultParagraphFont"/>
    <w:link w:val="Heading6"/>
    <w:rsid w:val="005C63AD"/>
    <w:rPr>
      <w:rFonts w:ascii="Times New Roman" w:eastAsia="Times New Roman" w:hAnsi="Times New Roman" w:cs="Arial"/>
      <w:b/>
      <w:sz w:val="24"/>
      <w:szCs w:val="20"/>
    </w:rPr>
  </w:style>
  <w:style w:type="character" w:customStyle="1" w:styleId="Heading7Char">
    <w:name w:val="Heading 7 Char"/>
    <w:aliases w:val="h7 Char"/>
    <w:basedOn w:val="DefaultParagraphFont"/>
    <w:link w:val="Heading7"/>
    <w:rsid w:val="005C63AD"/>
    <w:rPr>
      <w:rFonts w:ascii="Times New Roman" w:eastAsia="Times New Roman" w:hAnsi="Times New Roman" w:cs="Arial"/>
      <w:b/>
      <w:sz w:val="24"/>
      <w:szCs w:val="20"/>
    </w:rPr>
  </w:style>
  <w:style w:type="character" w:customStyle="1" w:styleId="Heading8Char">
    <w:name w:val="Heading 8 Char"/>
    <w:aliases w:val="h8 Char"/>
    <w:basedOn w:val="DefaultParagraphFont"/>
    <w:link w:val="Heading8"/>
    <w:rsid w:val="005C63AD"/>
    <w:rPr>
      <w:rFonts w:ascii="Times New Roman" w:eastAsia="Times New Roman" w:hAnsi="Times New Roman" w:cs="Arial"/>
      <w:b/>
      <w:sz w:val="24"/>
      <w:szCs w:val="20"/>
    </w:rPr>
  </w:style>
  <w:style w:type="character" w:customStyle="1" w:styleId="Heading9Char">
    <w:name w:val="Heading 9 Char"/>
    <w:aliases w:val="h9 Char"/>
    <w:basedOn w:val="DefaultParagraphFont"/>
    <w:link w:val="Heading9"/>
    <w:rsid w:val="005C63AD"/>
    <w:rPr>
      <w:rFonts w:ascii="Times New Roman" w:eastAsia="Times New Roman" w:hAnsi="Times New Roman" w:cs="Arial"/>
      <w:b/>
      <w:sz w:val="24"/>
      <w:szCs w:val="20"/>
    </w:rPr>
  </w:style>
  <w:style w:type="paragraph" w:customStyle="1" w:styleId="HeadingBase">
    <w:name w:val="Heading Base"/>
    <w:basedOn w:val="Normal"/>
    <w:rsid w:val="005C63AD"/>
    <w:pPr>
      <w:spacing w:before="240"/>
    </w:pPr>
  </w:style>
  <w:style w:type="paragraph" w:customStyle="1" w:styleId="05BodyText">
    <w:name w:val="05 Body Text"/>
    <w:aliases w:val="5bt"/>
    <w:basedOn w:val="BodyText"/>
    <w:rsid w:val="005C63AD"/>
    <w:pPr>
      <w:ind w:firstLine="720"/>
    </w:pPr>
  </w:style>
  <w:style w:type="paragraph" w:styleId="BodyText">
    <w:name w:val="Body Text"/>
    <w:aliases w:val="bt"/>
    <w:basedOn w:val="Normal"/>
    <w:link w:val="BodyTextChar"/>
    <w:rsid w:val="005C63AD"/>
    <w:pPr>
      <w:spacing w:before="240"/>
      <w:ind w:firstLine="1440"/>
    </w:pPr>
  </w:style>
  <w:style w:type="character" w:customStyle="1" w:styleId="BodyTextChar">
    <w:name w:val="Body Text Char"/>
    <w:aliases w:val="bt Char"/>
    <w:basedOn w:val="DefaultParagraphFont"/>
    <w:link w:val="BodyText"/>
    <w:rsid w:val="005C63AD"/>
    <w:rPr>
      <w:rFonts w:ascii="Times New Roman" w:eastAsia="Times New Roman" w:hAnsi="Times New Roman" w:cs="Arial"/>
      <w:sz w:val="24"/>
      <w:szCs w:val="20"/>
    </w:rPr>
  </w:style>
  <w:style w:type="paragraph" w:customStyle="1" w:styleId="10BodyText">
    <w:name w:val="10 Body Text"/>
    <w:aliases w:val="10bt"/>
    <w:basedOn w:val="BodyText"/>
    <w:rsid w:val="005C63AD"/>
  </w:style>
  <w:style w:type="paragraph" w:customStyle="1" w:styleId="15BodyText">
    <w:name w:val="15 Body Text"/>
    <w:aliases w:val="15bt"/>
    <w:basedOn w:val="BodyText"/>
    <w:rsid w:val="005C63AD"/>
    <w:pPr>
      <w:ind w:firstLine="2160"/>
    </w:pPr>
  </w:style>
  <w:style w:type="paragraph" w:customStyle="1" w:styleId="20BodyText">
    <w:name w:val="20 Body Text"/>
    <w:aliases w:val="20bt"/>
    <w:basedOn w:val="BodyText"/>
    <w:rsid w:val="005C63AD"/>
    <w:pPr>
      <w:ind w:firstLine="2880"/>
    </w:pPr>
  </w:style>
  <w:style w:type="paragraph" w:customStyle="1" w:styleId="25BodyText">
    <w:name w:val="25 Body Text"/>
    <w:aliases w:val="25bt"/>
    <w:basedOn w:val="BodyText"/>
    <w:rsid w:val="005C63AD"/>
    <w:pPr>
      <w:ind w:firstLine="3600"/>
    </w:pPr>
  </w:style>
  <w:style w:type="character" w:styleId="CommentReference">
    <w:name w:val="annotation reference"/>
    <w:aliases w:val="Style 57"/>
    <w:uiPriority w:val="99"/>
    <w:semiHidden/>
    <w:rsid w:val="005C63AD"/>
    <w:rPr>
      <w:sz w:val="16"/>
    </w:rPr>
  </w:style>
  <w:style w:type="paragraph" w:styleId="BodyTextIndent">
    <w:name w:val="Body Text Indent"/>
    <w:aliases w:val="bti"/>
    <w:basedOn w:val="BodyText"/>
    <w:link w:val="BodyTextIndentChar"/>
    <w:rsid w:val="005C63AD"/>
    <w:pPr>
      <w:ind w:left="720"/>
    </w:pPr>
  </w:style>
  <w:style w:type="character" w:customStyle="1" w:styleId="BodyTextIndentChar">
    <w:name w:val="Body Text Indent Char"/>
    <w:aliases w:val="bti Char"/>
    <w:basedOn w:val="DefaultParagraphFont"/>
    <w:link w:val="BodyTextIndent"/>
    <w:rsid w:val="005C63AD"/>
    <w:rPr>
      <w:rFonts w:ascii="Times New Roman" w:eastAsia="Times New Roman" w:hAnsi="Times New Roman" w:cs="Arial"/>
      <w:sz w:val="24"/>
      <w:szCs w:val="20"/>
    </w:rPr>
  </w:style>
  <w:style w:type="paragraph" w:customStyle="1" w:styleId="BodyTextLeft">
    <w:name w:val="Body Text Left"/>
    <w:aliases w:val="bl"/>
    <w:basedOn w:val="BodyText"/>
    <w:rsid w:val="005C63AD"/>
    <w:pPr>
      <w:ind w:firstLine="0"/>
    </w:pPr>
  </w:style>
  <w:style w:type="paragraph" w:customStyle="1" w:styleId="DateStamp">
    <w:name w:val="DateStamp"/>
    <w:basedOn w:val="Footer"/>
    <w:rsid w:val="005C63AD"/>
  </w:style>
  <w:style w:type="paragraph" w:styleId="Footer">
    <w:name w:val="footer"/>
    <w:aliases w:val="Style 77,Style 73,Footer--Even Page,Style 12"/>
    <w:basedOn w:val="Normal"/>
    <w:link w:val="FooterChar"/>
    <w:uiPriority w:val="99"/>
    <w:rsid w:val="005C63AD"/>
    <w:pPr>
      <w:tabs>
        <w:tab w:val="center" w:pos="4680"/>
        <w:tab w:val="right" w:pos="9360"/>
      </w:tabs>
    </w:pPr>
    <w:rPr>
      <w:rFonts w:ascii="Arial" w:hAnsi="Arial"/>
      <w:sz w:val="16"/>
    </w:rPr>
  </w:style>
  <w:style w:type="character" w:customStyle="1" w:styleId="FooterChar">
    <w:name w:val="Footer Char"/>
    <w:aliases w:val="Style 77 Char,Style 73 Char,Footer--Even Page Char,Style 12 Char"/>
    <w:basedOn w:val="DefaultParagraphFont"/>
    <w:link w:val="Footer"/>
    <w:uiPriority w:val="99"/>
    <w:rsid w:val="005C63AD"/>
    <w:rPr>
      <w:rFonts w:ascii="Arial" w:eastAsia="Times New Roman" w:hAnsi="Arial" w:cs="Arial"/>
      <w:sz w:val="16"/>
      <w:szCs w:val="20"/>
    </w:rPr>
  </w:style>
  <w:style w:type="character" w:styleId="EndnoteReference">
    <w:name w:val="endnote reference"/>
    <w:semiHidden/>
    <w:rsid w:val="005C63AD"/>
    <w:rPr>
      <w:vertAlign w:val="superscript"/>
    </w:rPr>
  </w:style>
  <w:style w:type="character" w:styleId="FootnoteReference">
    <w:name w:val="footnote reference"/>
    <w:uiPriority w:val="99"/>
    <w:semiHidden/>
    <w:rsid w:val="005C63AD"/>
    <w:rPr>
      <w:color w:val="auto"/>
      <w:vertAlign w:val="superscript"/>
    </w:rPr>
  </w:style>
  <w:style w:type="paragraph" w:styleId="FootnoteText">
    <w:name w:val="footnote text"/>
    <w:basedOn w:val="Normal"/>
    <w:link w:val="FootnoteTextChar"/>
    <w:uiPriority w:val="99"/>
    <w:semiHidden/>
    <w:rsid w:val="005C63AD"/>
    <w:rPr>
      <w:sz w:val="20"/>
    </w:rPr>
  </w:style>
  <w:style w:type="character" w:customStyle="1" w:styleId="FootnoteTextChar">
    <w:name w:val="Footnote Text Char"/>
    <w:basedOn w:val="DefaultParagraphFont"/>
    <w:link w:val="FootnoteText"/>
    <w:uiPriority w:val="99"/>
    <w:semiHidden/>
    <w:rsid w:val="005C63AD"/>
    <w:rPr>
      <w:rFonts w:ascii="Times New Roman" w:eastAsia="Times New Roman" w:hAnsi="Times New Roman" w:cs="Arial"/>
      <w:sz w:val="20"/>
      <w:szCs w:val="20"/>
    </w:rPr>
  </w:style>
  <w:style w:type="paragraph" w:styleId="Header">
    <w:name w:val="header"/>
    <w:basedOn w:val="Normal"/>
    <w:link w:val="HeaderChar"/>
    <w:rsid w:val="005C63AD"/>
  </w:style>
  <w:style w:type="character" w:customStyle="1" w:styleId="HeaderChar">
    <w:name w:val="Header Char"/>
    <w:basedOn w:val="DefaultParagraphFont"/>
    <w:link w:val="Header"/>
    <w:rsid w:val="005C63AD"/>
    <w:rPr>
      <w:rFonts w:ascii="Times New Roman" w:eastAsia="Times New Roman" w:hAnsi="Times New Roman" w:cs="Arial"/>
      <w:sz w:val="24"/>
      <w:szCs w:val="20"/>
    </w:rPr>
  </w:style>
  <w:style w:type="paragraph" w:customStyle="1" w:styleId="bodytext0">
    <w:name w:val="*body text"/>
    <w:basedOn w:val="Normal"/>
    <w:link w:val="bodytextChar0"/>
    <w:rsid w:val="005C63AD"/>
    <w:pPr>
      <w:overflowPunct/>
      <w:autoSpaceDE/>
      <w:autoSpaceDN/>
      <w:adjustRightInd/>
      <w:spacing w:before="240"/>
      <w:textAlignment w:val="auto"/>
    </w:pPr>
  </w:style>
  <w:style w:type="paragraph" w:customStyle="1" w:styleId="blockquote5">
    <w:name w:val="*block quote .5"/>
    <w:basedOn w:val="bodytext0"/>
    <w:next w:val="Normal"/>
    <w:rsid w:val="005C63AD"/>
    <w:pPr>
      <w:ind w:left="720" w:right="720"/>
    </w:pPr>
  </w:style>
  <w:style w:type="paragraph" w:customStyle="1" w:styleId="blockquote10">
    <w:name w:val="*block quote 1.0"/>
    <w:basedOn w:val="blockquote5"/>
    <w:next w:val="Normal"/>
    <w:rsid w:val="005C63AD"/>
    <w:pPr>
      <w:ind w:left="1440" w:right="1440"/>
    </w:pPr>
  </w:style>
  <w:style w:type="paragraph" w:customStyle="1" w:styleId="blockquote15">
    <w:name w:val="*block quote 1.5"/>
    <w:basedOn w:val="blockquote5"/>
    <w:next w:val="Normal"/>
    <w:rsid w:val="005C63AD"/>
    <w:pPr>
      <w:ind w:left="2160" w:right="2160"/>
    </w:pPr>
  </w:style>
  <w:style w:type="paragraph" w:customStyle="1" w:styleId="bodytext5">
    <w:name w:val="*body text .5"/>
    <w:basedOn w:val="bodytext0"/>
    <w:rsid w:val="005C63AD"/>
    <w:pPr>
      <w:ind w:firstLine="720"/>
    </w:pPr>
  </w:style>
  <w:style w:type="paragraph" w:customStyle="1" w:styleId="List1">
    <w:name w:val="List 1"/>
    <w:basedOn w:val="Normal"/>
    <w:rsid w:val="005C63AD"/>
    <w:pPr>
      <w:spacing w:before="240"/>
      <w:ind w:left="720" w:hanging="720"/>
    </w:pPr>
  </w:style>
  <w:style w:type="paragraph" w:styleId="List2">
    <w:name w:val="List 2"/>
    <w:basedOn w:val="List1"/>
    <w:rsid w:val="005C63AD"/>
    <w:pPr>
      <w:ind w:left="1440"/>
    </w:pPr>
  </w:style>
  <w:style w:type="paragraph" w:styleId="List3">
    <w:name w:val="List 3"/>
    <w:basedOn w:val="List2"/>
    <w:rsid w:val="005C63AD"/>
    <w:pPr>
      <w:ind w:left="2160"/>
    </w:pPr>
  </w:style>
  <w:style w:type="paragraph" w:styleId="List4">
    <w:name w:val="List 4"/>
    <w:basedOn w:val="List3"/>
    <w:rsid w:val="005C63AD"/>
    <w:pPr>
      <w:ind w:left="2880"/>
    </w:pPr>
  </w:style>
  <w:style w:type="paragraph" w:styleId="List5">
    <w:name w:val="List 5"/>
    <w:basedOn w:val="List4"/>
    <w:rsid w:val="005C63AD"/>
    <w:pPr>
      <w:ind w:left="3600"/>
    </w:pPr>
  </w:style>
  <w:style w:type="paragraph" w:customStyle="1" w:styleId="List6">
    <w:name w:val="List 6"/>
    <w:basedOn w:val="List5"/>
    <w:rsid w:val="005C63AD"/>
    <w:pPr>
      <w:ind w:left="4320"/>
    </w:pPr>
  </w:style>
  <w:style w:type="paragraph" w:styleId="NormalIndent">
    <w:name w:val="Normal Indent"/>
    <w:basedOn w:val="Normal"/>
    <w:rsid w:val="005C63AD"/>
    <w:pPr>
      <w:ind w:left="720"/>
    </w:pPr>
  </w:style>
  <w:style w:type="character" w:styleId="PageNumber">
    <w:name w:val="page number"/>
    <w:aliases w:val="Style 156,Style 158"/>
    <w:rsid w:val="005C63AD"/>
    <w:rPr>
      <w:sz w:val="24"/>
    </w:rPr>
  </w:style>
  <w:style w:type="paragraph" w:customStyle="1" w:styleId="Plain">
    <w:name w:val="Plain"/>
    <w:basedOn w:val="Normal"/>
    <w:rsid w:val="005C63AD"/>
  </w:style>
  <w:style w:type="paragraph" w:customStyle="1" w:styleId="Quote1">
    <w:name w:val="Quote 1"/>
    <w:basedOn w:val="Normal"/>
    <w:next w:val="BodyTextLeft"/>
    <w:rsid w:val="005C63AD"/>
    <w:pPr>
      <w:spacing w:before="240"/>
      <w:ind w:left="1440" w:right="1440"/>
    </w:pPr>
  </w:style>
  <w:style w:type="paragraph" w:customStyle="1" w:styleId="Quote2">
    <w:name w:val="Quote 2"/>
    <w:basedOn w:val="Quote1"/>
    <w:next w:val="BodyTextLeft"/>
    <w:rsid w:val="005C63AD"/>
    <w:pPr>
      <w:ind w:left="2160"/>
    </w:pPr>
  </w:style>
  <w:style w:type="paragraph" w:customStyle="1" w:styleId="Quote3">
    <w:name w:val="Quote 3"/>
    <w:basedOn w:val="Quote1"/>
    <w:next w:val="BodyTextLeft"/>
    <w:rsid w:val="005C63AD"/>
    <w:pPr>
      <w:ind w:left="2880"/>
    </w:pPr>
  </w:style>
  <w:style w:type="paragraph" w:customStyle="1" w:styleId="Quote4">
    <w:name w:val="Quote 4"/>
    <w:basedOn w:val="Quote1"/>
    <w:next w:val="BodyTextLeft"/>
    <w:rsid w:val="005C63AD"/>
    <w:pPr>
      <w:ind w:left="3600"/>
    </w:pPr>
  </w:style>
  <w:style w:type="paragraph" w:customStyle="1" w:styleId="Quote5">
    <w:name w:val="Quote 5"/>
    <w:basedOn w:val="Quote1"/>
    <w:next w:val="BodyTextLeft"/>
    <w:rsid w:val="005C63AD"/>
    <w:pPr>
      <w:ind w:left="4320"/>
    </w:pPr>
  </w:style>
  <w:style w:type="paragraph" w:customStyle="1" w:styleId="QuoteFootnote">
    <w:name w:val="Quote Footnote"/>
    <w:basedOn w:val="Normal"/>
    <w:next w:val="Plain"/>
    <w:rsid w:val="005C63AD"/>
    <w:pPr>
      <w:ind w:left="1440"/>
    </w:pPr>
  </w:style>
  <w:style w:type="paragraph" w:styleId="Subtitle">
    <w:name w:val="Subtitle"/>
    <w:aliases w:val="sub"/>
    <w:basedOn w:val="Normal"/>
    <w:link w:val="SubtitleChar"/>
    <w:qFormat/>
    <w:rsid w:val="005C63AD"/>
    <w:pPr>
      <w:jc w:val="center"/>
    </w:pPr>
    <w:rPr>
      <w:i/>
    </w:rPr>
  </w:style>
  <w:style w:type="character" w:customStyle="1" w:styleId="SubtitleChar">
    <w:name w:val="Subtitle Char"/>
    <w:aliases w:val="sub Char"/>
    <w:basedOn w:val="DefaultParagraphFont"/>
    <w:link w:val="Subtitle"/>
    <w:rsid w:val="005C63AD"/>
    <w:rPr>
      <w:rFonts w:ascii="Times New Roman" w:eastAsia="Times New Roman" w:hAnsi="Times New Roman" w:cs="Arial"/>
      <w:i/>
      <w:sz w:val="24"/>
      <w:szCs w:val="20"/>
    </w:rPr>
  </w:style>
  <w:style w:type="paragraph" w:styleId="Title">
    <w:name w:val="Title"/>
    <w:basedOn w:val="Normal"/>
    <w:next w:val="BodyText"/>
    <w:link w:val="TitleChar"/>
    <w:qFormat/>
    <w:rsid w:val="005C63AD"/>
    <w:pPr>
      <w:overflowPunct/>
      <w:autoSpaceDE/>
      <w:autoSpaceDN/>
      <w:adjustRightInd/>
      <w:spacing w:after="360"/>
      <w:jc w:val="center"/>
      <w:textAlignment w:val="auto"/>
      <w:outlineLvl w:val="0"/>
    </w:pPr>
    <w:rPr>
      <w:b/>
    </w:rPr>
  </w:style>
  <w:style w:type="character" w:customStyle="1" w:styleId="TitleChar">
    <w:name w:val="Title Char"/>
    <w:basedOn w:val="DefaultParagraphFont"/>
    <w:link w:val="Title"/>
    <w:rsid w:val="005C63AD"/>
    <w:rPr>
      <w:rFonts w:ascii="Times New Roman" w:eastAsia="Times New Roman" w:hAnsi="Times New Roman" w:cs="Arial"/>
      <w:b/>
      <w:sz w:val="24"/>
      <w:szCs w:val="20"/>
    </w:rPr>
  </w:style>
  <w:style w:type="paragraph" w:styleId="TOC1">
    <w:name w:val="toc 1"/>
    <w:basedOn w:val="Normal"/>
    <w:autoRedefine/>
    <w:uiPriority w:val="39"/>
    <w:rsid w:val="005C63AD"/>
    <w:pPr>
      <w:tabs>
        <w:tab w:val="left" w:pos="1080"/>
        <w:tab w:val="decimal" w:leader="dot" w:pos="9360"/>
      </w:tabs>
      <w:overflowPunct/>
      <w:autoSpaceDE/>
      <w:autoSpaceDN/>
      <w:adjustRightInd/>
      <w:spacing w:before="240" w:after="240"/>
      <w:ind w:left="1080" w:hanging="1080"/>
      <w:textAlignment w:val="auto"/>
    </w:pPr>
    <w:rPr>
      <w:caps/>
    </w:rPr>
  </w:style>
  <w:style w:type="paragraph" w:styleId="TOC2">
    <w:name w:val="toc 2"/>
    <w:basedOn w:val="Normal"/>
    <w:autoRedefine/>
    <w:semiHidden/>
    <w:rsid w:val="005C63AD"/>
    <w:pPr>
      <w:tabs>
        <w:tab w:val="right" w:leader="dot" w:pos="9360"/>
      </w:tabs>
      <w:overflowPunct/>
      <w:autoSpaceDE/>
      <w:autoSpaceDN/>
      <w:adjustRightInd/>
      <w:ind w:left="360"/>
      <w:textAlignment w:val="auto"/>
    </w:pPr>
  </w:style>
  <w:style w:type="paragraph" w:styleId="TOC3">
    <w:name w:val="toc 3"/>
    <w:basedOn w:val="TOC2"/>
    <w:autoRedefine/>
    <w:semiHidden/>
    <w:rsid w:val="005C63AD"/>
    <w:pPr>
      <w:ind w:left="1080"/>
    </w:pPr>
  </w:style>
  <w:style w:type="paragraph" w:styleId="TOC4">
    <w:name w:val="toc 4"/>
    <w:basedOn w:val="TOC3"/>
    <w:next w:val="Normal"/>
    <w:autoRedefine/>
    <w:semiHidden/>
    <w:rsid w:val="005C63AD"/>
    <w:pPr>
      <w:ind w:left="1440"/>
    </w:pPr>
  </w:style>
  <w:style w:type="paragraph" w:styleId="TOC5">
    <w:name w:val="toc 5"/>
    <w:basedOn w:val="TOC4"/>
    <w:next w:val="Normal"/>
    <w:autoRedefine/>
    <w:semiHidden/>
    <w:rsid w:val="005C63AD"/>
    <w:pPr>
      <w:ind w:left="1800"/>
    </w:pPr>
  </w:style>
  <w:style w:type="paragraph" w:styleId="TOC6">
    <w:name w:val="toc 6"/>
    <w:basedOn w:val="TOC5"/>
    <w:next w:val="Normal"/>
    <w:autoRedefine/>
    <w:semiHidden/>
    <w:rsid w:val="005C63AD"/>
    <w:pPr>
      <w:ind w:left="2160"/>
    </w:pPr>
  </w:style>
  <w:style w:type="paragraph" w:styleId="TOC7">
    <w:name w:val="toc 7"/>
    <w:basedOn w:val="TOC6"/>
    <w:next w:val="Normal"/>
    <w:autoRedefine/>
    <w:semiHidden/>
    <w:rsid w:val="005C63AD"/>
    <w:pPr>
      <w:ind w:left="2520"/>
    </w:pPr>
  </w:style>
  <w:style w:type="paragraph" w:styleId="TOC8">
    <w:name w:val="toc 8"/>
    <w:basedOn w:val="TOC7"/>
    <w:next w:val="Normal"/>
    <w:autoRedefine/>
    <w:semiHidden/>
    <w:rsid w:val="005C63AD"/>
    <w:pPr>
      <w:ind w:left="2880"/>
    </w:pPr>
  </w:style>
  <w:style w:type="paragraph" w:styleId="TOC9">
    <w:name w:val="toc 9"/>
    <w:basedOn w:val="TOC8"/>
    <w:next w:val="Normal"/>
    <w:autoRedefine/>
    <w:semiHidden/>
    <w:rsid w:val="005C63AD"/>
    <w:pPr>
      <w:ind w:left="3240"/>
    </w:pPr>
  </w:style>
  <w:style w:type="paragraph" w:styleId="BlockText">
    <w:name w:val="Block Text"/>
    <w:basedOn w:val="Normal"/>
    <w:rsid w:val="005C63AD"/>
    <w:pPr>
      <w:tabs>
        <w:tab w:val="left" w:pos="-1440"/>
        <w:tab w:val="left" w:pos="-720"/>
        <w:tab w:val="left" w:pos="615"/>
        <w:tab w:val="left" w:pos="1440"/>
      </w:tabs>
      <w:suppressAutoHyphens/>
      <w:ind w:left="1440" w:right="720"/>
      <w:jc w:val="both"/>
    </w:pPr>
    <w:rPr>
      <w:rFonts w:ascii="CG Times" w:hAnsi="CG Times"/>
      <w:spacing w:val="-3"/>
    </w:rPr>
  </w:style>
  <w:style w:type="paragraph" w:styleId="BodyText2">
    <w:name w:val="Body Text 2"/>
    <w:aliases w:val="bt2"/>
    <w:basedOn w:val="Normal"/>
    <w:link w:val="BodyText2Char"/>
    <w:rsid w:val="005C63AD"/>
    <w:pPr>
      <w:tabs>
        <w:tab w:val="left" w:pos="-1440"/>
        <w:tab w:val="left" w:pos="-720"/>
        <w:tab w:val="left" w:pos="0"/>
        <w:tab w:val="left" w:pos="615"/>
        <w:tab w:val="left" w:pos="1440"/>
      </w:tabs>
      <w:suppressAutoHyphens/>
      <w:jc w:val="both"/>
    </w:pPr>
    <w:rPr>
      <w:rFonts w:ascii="CG Times" w:hAnsi="CG Times"/>
      <w:spacing w:val="-3"/>
    </w:rPr>
  </w:style>
  <w:style w:type="character" w:customStyle="1" w:styleId="BodyText2Char">
    <w:name w:val="Body Text 2 Char"/>
    <w:aliases w:val="bt2 Char"/>
    <w:basedOn w:val="DefaultParagraphFont"/>
    <w:link w:val="BodyText2"/>
    <w:rsid w:val="005C63AD"/>
    <w:rPr>
      <w:rFonts w:ascii="CG Times" w:eastAsia="Times New Roman" w:hAnsi="CG Times" w:cs="Arial"/>
      <w:spacing w:val="-3"/>
      <w:sz w:val="24"/>
      <w:szCs w:val="20"/>
    </w:rPr>
  </w:style>
  <w:style w:type="paragraph" w:styleId="BodyTextIndent2">
    <w:name w:val="Body Text Indent 2"/>
    <w:aliases w:val="bti2"/>
    <w:basedOn w:val="Normal"/>
    <w:link w:val="BodyTextIndent2Char"/>
    <w:rsid w:val="005C63AD"/>
    <w:pPr>
      <w:tabs>
        <w:tab w:val="left" w:pos="720"/>
        <w:tab w:val="left" w:pos="1440"/>
        <w:tab w:val="left" w:pos="2160"/>
        <w:tab w:val="left" w:pos="2880"/>
        <w:tab w:val="left" w:pos="3600"/>
        <w:tab w:val="left" w:pos="4320"/>
        <w:tab w:val="left" w:pos="5025"/>
        <w:tab w:val="left" w:pos="5745"/>
        <w:tab w:val="left" w:pos="6465"/>
        <w:tab w:val="left" w:pos="7185"/>
        <w:tab w:val="left" w:pos="7905"/>
        <w:tab w:val="left" w:pos="8625"/>
        <w:tab w:val="left" w:pos="9345"/>
        <w:tab w:val="left" w:pos="10065"/>
        <w:tab w:val="left" w:pos="10785"/>
      </w:tabs>
      <w:suppressAutoHyphens/>
      <w:spacing w:before="240"/>
      <w:ind w:left="720" w:hanging="720"/>
      <w:jc w:val="both"/>
    </w:pPr>
    <w:rPr>
      <w:rFonts w:ascii="CG Times" w:hAnsi="CG Times"/>
      <w:spacing w:val="-3"/>
    </w:rPr>
  </w:style>
  <w:style w:type="character" w:customStyle="1" w:styleId="BodyTextIndent2Char">
    <w:name w:val="Body Text Indent 2 Char"/>
    <w:aliases w:val="bti2 Char"/>
    <w:basedOn w:val="DefaultParagraphFont"/>
    <w:link w:val="BodyTextIndent2"/>
    <w:rsid w:val="005C63AD"/>
    <w:rPr>
      <w:rFonts w:ascii="CG Times" w:eastAsia="Times New Roman" w:hAnsi="CG Times" w:cs="Arial"/>
      <w:spacing w:val="-3"/>
      <w:sz w:val="24"/>
      <w:szCs w:val="20"/>
    </w:rPr>
  </w:style>
  <w:style w:type="paragraph" w:styleId="BodyTextIndent3">
    <w:name w:val="Body Text Indent 3"/>
    <w:basedOn w:val="Normal"/>
    <w:link w:val="BodyTextIndent3Char"/>
    <w:rsid w:val="005C63AD"/>
    <w:pPr>
      <w:spacing w:after="240"/>
      <w:ind w:left="2880" w:hanging="720"/>
      <w:jc w:val="both"/>
    </w:pPr>
  </w:style>
  <w:style w:type="character" w:customStyle="1" w:styleId="BodyTextIndent3Char">
    <w:name w:val="Body Text Indent 3 Char"/>
    <w:basedOn w:val="DefaultParagraphFont"/>
    <w:link w:val="BodyTextIndent3"/>
    <w:rsid w:val="005C63AD"/>
    <w:rPr>
      <w:rFonts w:ascii="Times New Roman" w:eastAsia="Times New Roman" w:hAnsi="Times New Roman" w:cs="Arial"/>
      <w:sz w:val="24"/>
      <w:szCs w:val="20"/>
    </w:rPr>
  </w:style>
  <w:style w:type="character" w:customStyle="1" w:styleId="MBPCUnderline">
    <w:name w:val="MBPC_Underline"/>
    <w:aliases w:val="c3"/>
    <w:rsid w:val="005C63AD"/>
    <w:rPr>
      <w:u w:val="single"/>
    </w:rPr>
  </w:style>
  <w:style w:type="character" w:customStyle="1" w:styleId="MBPCBold">
    <w:name w:val="MBPC_Bold"/>
    <w:aliases w:val="c1"/>
    <w:rsid w:val="005C63AD"/>
    <w:rPr>
      <w:b/>
    </w:rPr>
  </w:style>
  <w:style w:type="paragraph" w:styleId="Salutation">
    <w:name w:val="Salutation"/>
    <w:basedOn w:val="Normal"/>
    <w:next w:val="Normal"/>
    <w:link w:val="SalutationChar"/>
    <w:rsid w:val="005C63AD"/>
  </w:style>
  <w:style w:type="character" w:customStyle="1" w:styleId="SalutationChar">
    <w:name w:val="Salutation Char"/>
    <w:basedOn w:val="DefaultParagraphFont"/>
    <w:link w:val="Salutation"/>
    <w:rsid w:val="005C63AD"/>
    <w:rPr>
      <w:rFonts w:ascii="Times New Roman" w:eastAsia="Times New Roman" w:hAnsi="Times New Roman" w:cs="Arial"/>
      <w:sz w:val="24"/>
      <w:szCs w:val="20"/>
    </w:rPr>
  </w:style>
  <w:style w:type="paragraph" w:styleId="EnvelopeReturn">
    <w:name w:val="envelope return"/>
    <w:basedOn w:val="Normal"/>
    <w:rsid w:val="005C63AD"/>
    <w:pPr>
      <w:overflowPunct/>
      <w:autoSpaceDE/>
      <w:autoSpaceDN/>
      <w:adjustRightInd/>
      <w:textAlignment w:val="auto"/>
    </w:pPr>
  </w:style>
  <w:style w:type="paragraph" w:customStyle="1" w:styleId="BodyTextJustified">
    <w:name w:val="Body Text Justified"/>
    <w:basedOn w:val="BodyText"/>
    <w:rsid w:val="005C63AD"/>
    <w:pPr>
      <w:overflowPunct/>
      <w:autoSpaceDE/>
      <w:autoSpaceDN/>
      <w:adjustRightInd/>
      <w:spacing w:before="0" w:after="240"/>
      <w:ind w:firstLine="0"/>
      <w:jc w:val="both"/>
      <w:textAlignment w:val="auto"/>
    </w:pPr>
  </w:style>
  <w:style w:type="paragraph" w:customStyle="1" w:styleId="BodyText05">
    <w:name w:val="Body Text 0.5"/>
    <w:basedOn w:val="BodyText"/>
    <w:rsid w:val="005C63AD"/>
    <w:pPr>
      <w:overflowPunct/>
      <w:autoSpaceDE/>
      <w:autoSpaceDN/>
      <w:adjustRightInd/>
      <w:ind w:firstLine="720"/>
      <w:textAlignment w:val="auto"/>
    </w:pPr>
  </w:style>
  <w:style w:type="paragraph" w:customStyle="1" w:styleId="Style10">
    <w:name w:val="Style 1"/>
    <w:basedOn w:val="Normal"/>
    <w:rsid w:val="005C63AD"/>
    <w:pPr>
      <w:widowControl w:val="0"/>
      <w:overflowPunct/>
      <w:autoSpaceDE/>
      <w:autoSpaceDN/>
      <w:adjustRightInd/>
      <w:jc w:val="center"/>
      <w:textAlignment w:val="auto"/>
    </w:pPr>
    <w:rPr>
      <w:noProof/>
      <w:color w:val="000000"/>
      <w:sz w:val="20"/>
    </w:rPr>
  </w:style>
  <w:style w:type="character" w:customStyle="1" w:styleId="zzmpTrailerItem">
    <w:name w:val="zzmpTrailerItem"/>
    <w:basedOn w:val="DefaultParagraphFont"/>
    <w:rsid w:val="005C63AD"/>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PHAgree1Cont1">
    <w:name w:val="PHAgree1 Cont 1"/>
    <w:basedOn w:val="BodyText"/>
    <w:rsid w:val="005C63AD"/>
    <w:pPr>
      <w:overflowPunct/>
      <w:autoSpaceDE/>
      <w:autoSpaceDN/>
      <w:adjustRightInd/>
      <w:spacing w:before="0" w:after="240"/>
      <w:textAlignment w:val="auto"/>
    </w:pPr>
  </w:style>
  <w:style w:type="paragraph" w:customStyle="1" w:styleId="PHAgree1Cont2">
    <w:name w:val="PHAgree1 Cont 2"/>
    <w:basedOn w:val="PHAgree1Cont1"/>
    <w:rsid w:val="005C63AD"/>
  </w:style>
  <w:style w:type="paragraph" w:customStyle="1" w:styleId="PHAgree1Cont3">
    <w:name w:val="PHAgree1 Cont 3"/>
    <w:basedOn w:val="PHAgree1Cont2"/>
    <w:rsid w:val="005C63AD"/>
  </w:style>
  <w:style w:type="paragraph" w:customStyle="1" w:styleId="PHAgree1Cont4">
    <w:name w:val="PHAgree1 Cont 4"/>
    <w:basedOn w:val="PHAgree1Cont3"/>
    <w:rsid w:val="005C63AD"/>
  </w:style>
  <w:style w:type="paragraph" w:customStyle="1" w:styleId="PHAgree1Cont5">
    <w:name w:val="PHAgree1 Cont 5"/>
    <w:basedOn w:val="PHAgree1Cont4"/>
    <w:rsid w:val="005C63AD"/>
  </w:style>
  <w:style w:type="paragraph" w:customStyle="1" w:styleId="PHAgree1Cont6">
    <w:name w:val="PHAgree1 Cont 6"/>
    <w:basedOn w:val="PHAgree1Cont5"/>
    <w:rsid w:val="005C63AD"/>
  </w:style>
  <w:style w:type="paragraph" w:customStyle="1" w:styleId="PHAgree1Cont7">
    <w:name w:val="PHAgree1 Cont 7"/>
    <w:basedOn w:val="PHAgree1Cont6"/>
    <w:rsid w:val="005C63AD"/>
  </w:style>
  <w:style w:type="paragraph" w:customStyle="1" w:styleId="PHAgree1L1">
    <w:name w:val="PHAgree1_L1"/>
    <w:basedOn w:val="Normal"/>
    <w:next w:val="BodyText"/>
    <w:rsid w:val="005C63AD"/>
    <w:pPr>
      <w:numPr>
        <w:numId w:val="1"/>
      </w:numPr>
      <w:overflowPunct/>
      <w:autoSpaceDE/>
      <w:autoSpaceDN/>
      <w:adjustRightInd/>
      <w:spacing w:after="240"/>
      <w:ind w:left="0"/>
      <w:jc w:val="center"/>
      <w:textAlignment w:val="auto"/>
      <w:outlineLvl w:val="0"/>
    </w:pPr>
    <w:rPr>
      <w:u w:val="single"/>
    </w:rPr>
  </w:style>
  <w:style w:type="paragraph" w:customStyle="1" w:styleId="PHAgree1L2">
    <w:name w:val="PHAgree1_L2"/>
    <w:basedOn w:val="PHAgree1L1"/>
    <w:next w:val="BodyText"/>
    <w:rsid w:val="005C63AD"/>
    <w:pPr>
      <w:numPr>
        <w:ilvl w:val="1"/>
      </w:numPr>
      <w:tabs>
        <w:tab w:val="clear" w:pos="1296"/>
      </w:tabs>
      <w:ind w:left="0" w:firstLine="720"/>
      <w:jc w:val="both"/>
      <w:outlineLvl w:val="1"/>
    </w:pPr>
    <w:rPr>
      <w:u w:val="none"/>
    </w:rPr>
  </w:style>
  <w:style w:type="paragraph" w:customStyle="1" w:styleId="PHAgree1L3">
    <w:name w:val="PHAgree1_L3"/>
    <w:basedOn w:val="PHAgree1L2"/>
    <w:next w:val="BodyText"/>
    <w:rsid w:val="005C63AD"/>
    <w:pPr>
      <w:numPr>
        <w:ilvl w:val="2"/>
      </w:numPr>
      <w:ind w:left="0" w:firstLine="1440"/>
      <w:outlineLvl w:val="2"/>
    </w:pPr>
  </w:style>
  <w:style w:type="paragraph" w:customStyle="1" w:styleId="PHAgree1L4">
    <w:name w:val="PHAgree1_L4"/>
    <w:basedOn w:val="PHAgree1L3"/>
    <w:next w:val="BodyText"/>
    <w:autoRedefine/>
    <w:rsid w:val="005C63AD"/>
    <w:pPr>
      <w:numPr>
        <w:ilvl w:val="3"/>
      </w:numPr>
      <w:outlineLvl w:val="3"/>
    </w:pPr>
  </w:style>
  <w:style w:type="paragraph" w:customStyle="1" w:styleId="PHAgree1L5">
    <w:name w:val="PHAgree1_L5"/>
    <w:basedOn w:val="PHAgree1L4"/>
    <w:next w:val="BodyText"/>
    <w:rsid w:val="005C63AD"/>
    <w:pPr>
      <w:numPr>
        <w:ilvl w:val="4"/>
      </w:numPr>
      <w:outlineLvl w:val="4"/>
    </w:pPr>
  </w:style>
  <w:style w:type="paragraph" w:customStyle="1" w:styleId="PHAgree1L6">
    <w:name w:val="PHAgree1_L6"/>
    <w:basedOn w:val="PHAgree1L5"/>
    <w:next w:val="BodyText"/>
    <w:rsid w:val="005C63AD"/>
    <w:pPr>
      <w:numPr>
        <w:ilvl w:val="5"/>
      </w:numPr>
      <w:outlineLvl w:val="5"/>
    </w:pPr>
  </w:style>
  <w:style w:type="paragraph" w:customStyle="1" w:styleId="PHAgree1L7">
    <w:name w:val="PHAgree1_L7"/>
    <w:basedOn w:val="PHAgree1L6"/>
    <w:next w:val="BodyText"/>
    <w:rsid w:val="005C63AD"/>
    <w:pPr>
      <w:numPr>
        <w:ilvl w:val="6"/>
      </w:numPr>
      <w:outlineLvl w:val="6"/>
    </w:pPr>
  </w:style>
  <w:style w:type="paragraph" w:customStyle="1" w:styleId="O-Signature">
    <w:name w:val="O-Signature"/>
    <w:aliases w:val="S12"/>
    <w:basedOn w:val="Normal"/>
    <w:next w:val="Normal"/>
    <w:rsid w:val="005C63AD"/>
    <w:pPr>
      <w:keepNext/>
      <w:keepLines/>
      <w:overflowPunct/>
      <w:autoSpaceDE/>
      <w:autoSpaceDN/>
      <w:adjustRightInd/>
      <w:spacing w:after="240"/>
      <w:ind w:left="2160"/>
      <w:textAlignment w:val="auto"/>
    </w:pPr>
  </w:style>
  <w:style w:type="character" w:customStyle="1" w:styleId="DeltaViewDeletion">
    <w:name w:val="DeltaView Deletion"/>
    <w:rsid w:val="005C63AD"/>
    <w:rPr>
      <w:b/>
      <w:bCs/>
      <w:strike/>
      <w:color w:val="FF0000"/>
      <w:spacing w:val="0"/>
    </w:rPr>
  </w:style>
  <w:style w:type="paragraph" w:styleId="ListBullet">
    <w:name w:val="List Bullet"/>
    <w:aliases w:val="lb"/>
    <w:basedOn w:val="Normal"/>
    <w:rsid w:val="005C63AD"/>
    <w:pPr>
      <w:numPr>
        <w:numId w:val="2"/>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Bullet2">
    <w:name w:val="List Bullet 2"/>
    <w:aliases w:val="lb2"/>
    <w:basedOn w:val="Normal"/>
    <w:rsid w:val="005C63AD"/>
    <w:pPr>
      <w:numPr>
        <w:numId w:val="3"/>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3">
    <w:name w:val="List Number 3"/>
    <w:aliases w:val="ln3"/>
    <w:basedOn w:val="Normal"/>
    <w:rsid w:val="005C63AD"/>
    <w:pPr>
      <w:numPr>
        <w:numId w:val="4"/>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3">
    <w:name w:val="List Bullet 3"/>
    <w:aliases w:val="lb3"/>
    <w:basedOn w:val="Normal"/>
    <w:rsid w:val="005C63AD"/>
    <w:pPr>
      <w:numPr>
        <w:numId w:val="5"/>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4">
    <w:name w:val="List Bullet 4"/>
    <w:aliases w:val="lb4"/>
    <w:basedOn w:val="Normal"/>
    <w:rsid w:val="005C63AD"/>
    <w:pPr>
      <w:numPr>
        <w:numId w:val="6"/>
      </w:numPr>
      <w:tabs>
        <w:tab w:val="clear" w:pos="1440"/>
        <w:tab w:val="num" w:pos="2880"/>
      </w:tabs>
      <w:suppressAutoHyphens/>
      <w:overflowPunct/>
      <w:autoSpaceDE/>
      <w:autoSpaceDN/>
      <w:adjustRightInd/>
      <w:spacing w:after="240"/>
      <w:ind w:left="2880" w:hanging="720"/>
      <w:textAlignment w:val="auto"/>
    </w:pPr>
    <w:rPr>
      <w:spacing w:val="-3"/>
      <w:lang w:eastAsia="zh-CN"/>
    </w:rPr>
  </w:style>
  <w:style w:type="paragraph" w:styleId="ListBullet5">
    <w:name w:val="List Bullet 5"/>
    <w:aliases w:val="lb5"/>
    <w:basedOn w:val="Normal"/>
    <w:rsid w:val="005C63AD"/>
    <w:pPr>
      <w:numPr>
        <w:numId w:val="7"/>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styleId="ListNumber">
    <w:name w:val="List Number"/>
    <w:aliases w:val="ln"/>
    <w:basedOn w:val="Normal"/>
    <w:rsid w:val="005C63AD"/>
    <w:pPr>
      <w:numPr>
        <w:numId w:val="8"/>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Number2">
    <w:name w:val="List Number 2"/>
    <w:aliases w:val="ln2"/>
    <w:basedOn w:val="Normal"/>
    <w:rsid w:val="005C63AD"/>
    <w:pPr>
      <w:numPr>
        <w:numId w:val="9"/>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4">
    <w:name w:val="List Number 4"/>
    <w:aliases w:val="ln4"/>
    <w:basedOn w:val="Normal"/>
    <w:rsid w:val="005C63AD"/>
    <w:pPr>
      <w:tabs>
        <w:tab w:val="num" w:pos="1440"/>
      </w:tabs>
      <w:suppressAutoHyphens/>
      <w:overflowPunct/>
      <w:autoSpaceDE/>
      <w:autoSpaceDN/>
      <w:adjustRightInd/>
      <w:spacing w:after="240"/>
      <w:ind w:left="1440" w:hanging="360"/>
      <w:textAlignment w:val="auto"/>
    </w:pPr>
    <w:rPr>
      <w:spacing w:val="-3"/>
      <w:lang w:eastAsia="zh-CN"/>
    </w:rPr>
  </w:style>
  <w:style w:type="paragraph" w:styleId="ListNumber5">
    <w:name w:val="List Number 5"/>
    <w:aliases w:val="ln5"/>
    <w:basedOn w:val="Normal"/>
    <w:rsid w:val="005C63AD"/>
    <w:pPr>
      <w:numPr>
        <w:numId w:val="11"/>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customStyle="1" w:styleId="BasicL1">
    <w:name w:val="Basic_L1"/>
    <w:basedOn w:val="Normal"/>
    <w:next w:val="BodyText"/>
    <w:rsid w:val="005C63AD"/>
    <w:pPr>
      <w:numPr>
        <w:numId w:val="10"/>
      </w:numPr>
      <w:suppressAutoHyphens/>
      <w:overflowPunct/>
      <w:autoSpaceDE/>
      <w:autoSpaceDN/>
      <w:adjustRightInd/>
      <w:spacing w:after="240"/>
      <w:textAlignment w:val="auto"/>
      <w:outlineLvl w:val="0"/>
    </w:pPr>
    <w:rPr>
      <w:spacing w:val="-3"/>
    </w:rPr>
  </w:style>
  <w:style w:type="paragraph" w:customStyle="1" w:styleId="BodyTextContinued">
    <w:name w:val="Body Text Continued"/>
    <w:aliases w:val="btc"/>
    <w:basedOn w:val="Normal"/>
    <w:next w:val="Normal"/>
    <w:rsid w:val="005C63AD"/>
    <w:pPr>
      <w:suppressAutoHyphens/>
      <w:overflowPunct/>
      <w:autoSpaceDE/>
      <w:autoSpaceDN/>
      <w:adjustRightInd/>
      <w:spacing w:after="240"/>
      <w:textAlignment w:val="auto"/>
    </w:pPr>
    <w:rPr>
      <w:spacing w:val="-3"/>
      <w:lang w:eastAsia="zh-CN"/>
    </w:rPr>
  </w:style>
  <w:style w:type="paragraph" w:customStyle="1" w:styleId="BasicL2">
    <w:name w:val="Basic_L2"/>
    <w:basedOn w:val="BasicL1"/>
    <w:next w:val="BodyText"/>
    <w:rsid w:val="005C63AD"/>
    <w:pPr>
      <w:numPr>
        <w:numId w:val="0"/>
      </w:numPr>
      <w:tabs>
        <w:tab w:val="num" w:pos="1440"/>
      </w:tabs>
      <w:ind w:left="1440" w:hanging="360"/>
      <w:outlineLvl w:val="1"/>
    </w:pPr>
  </w:style>
  <w:style w:type="paragraph" w:styleId="BodyTextFirstIndent">
    <w:name w:val="Body Text First Indent"/>
    <w:aliases w:val="btfi"/>
    <w:basedOn w:val="Normal"/>
    <w:link w:val="BodyTextFirstIndentChar"/>
    <w:rsid w:val="005C63AD"/>
    <w:pPr>
      <w:suppressAutoHyphens/>
      <w:overflowPunct/>
      <w:autoSpaceDE/>
      <w:autoSpaceDN/>
      <w:adjustRightInd/>
      <w:spacing w:after="240"/>
      <w:ind w:firstLine="720"/>
      <w:textAlignment w:val="auto"/>
    </w:pPr>
    <w:rPr>
      <w:spacing w:val="-3"/>
      <w:lang w:eastAsia="zh-CN"/>
    </w:rPr>
  </w:style>
  <w:style w:type="character" w:customStyle="1" w:styleId="BodyTextFirstIndentChar">
    <w:name w:val="Body Text First Indent Char"/>
    <w:aliases w:val="btfi Char"/>
    <w:basedOn w:val="BodyTextChar"/>
    <w:link w:val="BodyTextFirstIndent"/>
    <w:rsid w:val="005C63AD"/>
    <w:rPr>
      <w:rFonts w:ascii="Times New Roman" w:eastAsia="Times New Roman" w:hAnsi="Times New Roman" w:cs="Arial"/>
      <w:spacing w:val="-3"/>
      <w:sz w:val="24"/>
      <w:szCs w:val="20"/>
      <w:lang w:eastAsia="zh-CN"/>
    </w:rPr>
  </w:style>
  <w:style w:type="paragraph" w:customStyle="1" w:styleId="Centered">
    <w:name w:val="Centered"/>
    <w:aliases w:val="c"/>
    <w:basedOn w:val="Normal"/>
    <w:next w:val="BodyText"/>
    <w:rsid w:val="005C63AD"/>
    <w:pPr>
      <w:keepNext/>
      <w:keepLines/>
      <w:suppressAutoHyphens/>
      <w:overflowPunct/>
      <w:autoSpaceDE/>
      <w:autoSpaceDN/>
      <w:adjustRightInd/>
      <w:spacing w:after="240"/>
      <w:jc w:val="center"/>
      <w:textAlignment w:val="auto"/>
    </w:pPr>
    <w:rPr>
      <w:spacing w:val="-3"/>
      <w:lang w:eastAsia="zh-CN"/>
    </w:rPr>
  </w:style>
  <w:style w:type="paragraph" w:customStyle="1" w:styleId="notice">
    <w:name w:val="notice"/>
    <w:basedOn w:val="Normal"/>
    <w:rsid w:val="005C63AD"/>
    <w:pPr>
      <w:keepNext/>
      <w:keepLines/>
      <w:overflowPunct/>
      <w:autoSpaceDE/>
      <w:autoSpaceDN/>
      <w:adjustRightInd/>
      <w:spacing w:after="240"/>
      <w:ind w:left="2160"/>
      <w:textAlignment w:val="auto"/>
    </w:pPr>
    <w:rPr>
      <w:sz w:val="22"/>
    </w:rPr>
  </w:style>
  <w:style w:type="paragraph" w:styleId="Signature">
    <w:name w:val="Signature"/>
    <w:aliases w:val="sig"/>
    <w:basedOn w:val="Normal"/>
    <w:link w:val="SignatureChar"/>
    <w:rsid w:val="005C63AD"/>
    <w:pPr>
      <w:keepLines/>
      <w:tabs>
        <w:tab w:val="right" w:leader="underscore" w:pos="8640"/>
      </w:tabs>
      <w:suppressAutoHyphens/>
      <w:overflowPunct/>
      <w:autoSpaceDE/>
      <w:autoSpaceDN/>
      <w:adjustRightInd/>
      <w:spacing w:after="240"/>
      <w:ind w:left="4320"/>
      <w:textAlignment w:val="auto"/>
    </w:pPr>
    <w:rPr>
      <w:spacing w:val="-3"/>
      <w:lang w:eastAsia="zh-CN"/>
    </w:rPr>
  </w:style>
  <w:style w:type="character" w:customStyle="1" w:styleId="SignatureChar">
    <w:name w:val="Signature Char"/>
    <w:aliases w:val="sig Char"/>
    <w:basedOn w:val="DefaultParagraphFont"/>
    <w:link w:val="Signature"/>
    <w:rsid w:val="005C63AD"/>
    <w:rPr>
      <w:rFonts w:ascii="Times New Roman" w:eastAsia="Times New Roman" w:hAnsi="Times New Roman" w:cs="Arial"/>
      <w:spacing w:val="-3"/>
      <w:sz w:val="24"/>
      <w:szCs w:val="20"/>
      <w:lang w:eastAsia="zh-CN"/>
    </w:rPr>
  </w:style>
  <w:style w:type="paragraph" w:customStyle="1" w:styleId="AddressBlock">
    <w:name w:val="Address Block"/>
    <w:basedOn w:val="Normal"/>
    <w:rsid w:val="005C63AD"/>
    <w:pPr>
      <w:overflowPunct/>
      <w:autoSpaceDE/>
      <w:autoSpaceDN/>
      <w:adjustRightInd/>
      <w:spacing w:line="260" w:lineRule="exact"/>
      <w:textAlignment w:val="auto"/>
    </w:pPr>
    <w:rPr>
      <w:rFonts w:ascii="Times" w:hAnsi="Times"/>
      <w:noProof/>
      <w:sz w:val="22"/>
    </w:rPr>
  </w:style>
  <w:style w:type="paragraph" w:styleId="Date">
    <w:name w:val="Date"/>
    <w:aliases w:val="d"/>
    <w:basedOn w:val="Normal"/>
    <w:next w:val="Normal"/>
    <w:link w:val="DateChar"/>
    <w:rsid w:val="005C63AD"/>
    <w:pPr>
      <w:suppressAutoHyphens/>
      <w:overflowPunct/>
      <w:autoSpaceDE/>
      <w:autoSpaceDN/>
      <w:adjustRightInd/>
      <w:spacing w:after="240"/>
      <w:textAlignment w:val="auto"/>
    </w:pPr>
    <w:rPr>
      <w:spacing w:val="-3"/>
      <w:lang w:eastAsia="zh-CN"/>
    </w:rPr>
  </w:style>
  <w:style w:type="character" w:customStyle="1" w:styleId="DateChar">
    <w:name w:val="Date Char"/>
    <w:aliases w:val="d Char"/>
    <w:basedOn w:val="DefaultParagraphFont"/>
    <w:link w:val="Date"/>
    <w:rsid w:val="005C63AD"/>
    <w:rPr>
      <w:rFonts w:ascii="Times New Roman" w:eastAsia="Times New Roman" w:hAnsi="Times New Roman" w:cs="Arial"/>
      <w:spacing w:val="-3"/>
      <w:sz w:val="24"/>
      <w:szCs w:val="20"/>
      <w:lang w:eastAsia="zh-CN"/>
    </w:rPr>
  </w:style>
  <w:style w:type="paragraph" w:customStyle="1" w:styleId="LetterBody">
    <w:name w:val="Letter Body"/>
    <w:basedOn w:val="Normal"/>
    <w:rsid w:val="005C63AD"/>
    <w:pPr>
      <w:overflowPunct/>
      <w:autoSpaceDE/>
      <w:autoSpaceDN/>
      <w:adjustRightInd/>
      <w:spacing w:after="260" w:line="260" w:lineRule="exact"/>
      <w:textAlignment w:val="auto"/>
    </w:pPr>
    <w:rPr>
      <w:rFonts w:ascii="Times" w:hAnsi="Times"/>
      <w:noProof/>
      <w:sz w:val="22"/>
    </w:rPr>
  </w:style>
  <w:style w:type="paragraph" w:customStyle="1" w:styleId="NumberIndents">
    <w:name w:val="Number Indents"/>
    <w:basedOn w:val="LetterBody"/>
    <w:rsid w:val="005C63AD"/>
    <w:pPr>
      <w:ind w:left="720" w:hanging="720"/>
    </w:pPr>
  </w:style>
  <w:style w:type="paragraph" w:customStyle="1" w:styleId="LetterIndents">
    <w:name w:val="Letter Indents"/>
    <w:basedOn w:val="LetterBody"/>
    <w:rsid w:val="005C63AD"/>
    <w:pPr>
      <w:ind w:left="1440" w:hanging="720"/>
    </w:pPr>
  </w:style>
  <w:style w:type="paragraph" w:customStyle="1" w:styleId="ClosingSalutation">
    <w:name w:val="Closing Salutation"/>
    <w:basedOn w:val="Normal"/>
    <w:next w:val="Normal"/>
    <w:rsid w:val="005C63AD"/>
    <w:pPr>
      <w:overflowPunct/>
      <w:autoSpaceDE/>
      <w:autoSpaceDN/>
      <w:adjustRightInd/>
      <w:spacing w:after="1040"/>
      <w:textAlignment w:val="auto"/>
    </w:pPr>
    <w:rPr>
      <w:rFonts w:ascii="Times" w:hAnsi="Times"/>
      <w:noProof/>
      <w:sz w:val="22"/>
    </w:rPr>
  </w:style>
  <w:style w:type="paragraph" w:customStyle="1" w:styleId="Subtitle4">
    <w:name w:val="Subtitle 4"/>
    <w:basedOn w:val="Normal"/>
    <w:rsid w:val="005C63AD"/>
    <w:pPr>
      <w:overflowPunct/>
      <w:autoSpaceDE/>
      <w:autoSpaceDN/>
      <w:adjustRightInd/>
      <w:spacing w:after="240"/>
      <w:jc w:val="center"/>
      <w:textAlignment w:val="auto"/>
    </w:pPr>
    <w:rPr>
      <w:b/>
      <w:bCs/>
      <w:caps/>
      <w:szCs w:val="24"/>
      <w:u w:val="single"/>
    </w:rPr>
  </w:style>
  <w:style w:type="paragraph" w:styleId="BalloonText">
    <w:name w:val="Balloon Text"/>
    <w:basedOn w:val="Normal"/>
    <w:link w:val="BalloonTextChar"/>
    <w:semiHidden/>
    <w:rsid w:val="005C63AD"/>
    <w:rPr>
      <w:rFonts w:ascii="Tahoma" w:hAnsi="Tahoma" w:cs="Tahoma"/>
      <w:sz w:val="16"/>
      <w:szCs w:val="16"/>
    </w:rPr>
  </w:style>
  <w:style w:type="character" w:customStyle="1" w:styleId="BalloonTextChar">
    <w:name w:val="Balloon Text Char"/>
    <w:basedOn w:val="DefaultParagraphFont"/>
    <w:link w:val="BalloonText"/>
    <w:semiHidden/>
    <w:rsid w:val="005C63AD"/>
    <w:rPr>
      <w:rFonts w:ascii="Tahoma" w:eastAsia="Times New Roman" w:hAnsi="Tahoma" w:cs="Tahoma"/>
      <w:sz w:val="16"/>
      <w:szCs w:val="16"/>
    </w:rPr>
  </w:style>
  <w:style w:type="paragraph" w:styleId="BodyText3">
    <w:name w:val="Body Text 3"/>
    <w:basedOn w:val="Normal"/>
    <w:link w:val="BodyText3Char"/>
    <w:rsid w:val="005C63AD"/>
    <w:pPr>
      <w:spacing w:after="120"/>
    </w:pPr>
    <w:rPr>
      <w:sz w:val="16"/>
      <w:szCs w:val="16"/>
    </w:rPr>
  </w:style>
  <w:style w:type="character" w:customStyle="1" w:styleId="BodyText3Char">
    <w:name w:val="Body Text 3 Char"/>
    <w:basedOn w:val="DefaultParagraphFont"/>
    <w:link w:val="BodyText3"/>
    <w:rsid w:val="005C63AD"/>
    <w:rPr>
      <w:rFonts w:ascii="Times New Roman" w:eastAsia="Times New Roman" w:hAnsi="Times New Roman" w:cs="Arial"/>
      <w:sz w:val="16"/>
      <w:szCs w:val="16"/>
    </w:rPr>
  </w:style>
  <w:style w:type="paragraph" w:styleId="BodyTextFirstIndent2">
    <w:name w:val="Body Text First Indent 2"/>
    <w:basedOn w:val="BodyTextIndent"/>
    <w:link w:val="BodyTextFirstIndent2Char"/>
    <w:rsid w:val="005C63AD"/>
    <w:pPr>
      <w:spacing w:before="0" w:after="120"/>
      <w:ind w:left="360" w:firstLine="210"/>
    </w:pPr>
  </w:style>
  <w:style w:type="character" w:customStyle="1" w:styleId="BodyTextFirstIndent2Char">
    <w:name w:val="Body Text First Indent 2 Char"/>
    <w:basedOn w:val="BodyTextIndentChar"/>
    <w:link w:val="BodyTextFirstIndent2"/>
    <w:rsid w:val="005C63AD"/>
    <w:rPr>
      <w:rFonts w:ascii="Times New Roman" w:eastAsia="Times New Roman" w:hAnsi="Times New Roman" w:cs="Arial"/>
      <w:sz w:val="24"/>
      <w:szCs w:val="20"/>
    </w:rPr>
  </w:style>
  <w:style w:type="paragraph" w:styleId="Caption">
    <w:name w:val="caption"/>
    <w:basedOn w:val="Normal"/>
    <w:next w:val="Normal"/>
    <w:qFormat/>
    <w:rsid w:val="005B65FE"/>
    <w:pPr>
      <w:jc w:val="center"/>
    </w:pPr>
    <w:rPr>
      <w:rFonts w:ascii="Arial" w:hAnsi="Arial"/>
      <w:b/>
      <w:bCs/>
      <w:sz w:val="28"/>
      <w:u w:val="single"/>
    </w:rPr>
  </w:style>
  <w:style w:type="paragraph" w:styleId="Closing">
    <w:name w:val="Closing"/>
    <w:basedOn w:val="Normal"/>
    <w:link w:val="ClosingChar"/>
    <w:rsid w:val="005C63AD"/>
    <w:pPr>
      <w:ind w:left="4320"/>
    </w:pPr>
  </w:style>
  <w:style w:type="character" w:customStyle="1" w:styleId="ClosingChar">
    <w:name w:val="Closing Char"/>
    <w:basedOn w:val="DefaultParagraphFont"/>
    <w:link w:val="Closing"/>
    <w:rsid w:val="005C63AD"/>
    <w:rPr>
      <w:rFonts w:ascii="Times New Roman" w:eastAsia="Times New Roman" w:hAnsi="Times New Roman" w:cs="Arial"/>
      <w:sz w:val="24"/>
      <w:szCs w:val="20"/>
    </w:rPr>
  </w:style>
  <w:style w:type="paragraph" w:styleId="CommentText">
    <w:name w:val="annotation text"/>
    <w:aliases w:val="Style 58"/>
    <w:basedOn w:val="Normal"/>
    <w:link w:val="CommentTextChar1"/>
    <w:uiPriority w:val="99"/>
    <w:semiHidden/>
    <w:rsid w:val="005C63AD"/>
    <w:rPr>
      <w:sz w:val="20"/>
    </w:rPr>
  </w:style>
  <w:style w:type="character" w:customStyle="1" w:styleId="CommentTextChar">
    <w:name w:val="Comment Text Char"/>
    <w:aliases w:val="Style 58 Char"/>
    <w:basedOn w:val="DefaultParagraphFont"/>
    <w:uiPriority w:val="99"/>
    <w:rsid w:val="005C63AD"/>
    <w:rPr>
      <w:rFonts w:ascii="Times New Roman" w:eastAsia="Times New Roman" w:hAnsi="Times New Roman" w:cs="Arial"/>
      <w:sz w:val="20"/>
      <w:szCs w:val="20"/>
    </w:rPr>
  </w:style>
  <w:style w:type="paragraph" w:styleId="CommentSubject">
    <w:name w:val="annotation subject"/>
    <w:basedOn w:val="CommentText"/>
    <w:next w:val="CommentText"/>
    <w:link w:val="CommentSubjectChar"/>
    <w:semiHidden/>
    <w:rsid w:val="005C63AD"/>
    <w:rPr>
      <w:b/>
      <w:bCs/>
    </w:rPr>
  </w:style>
  <w:style w:type="character" w:customStyle="1" w:styleId="CommentSubjectChar">
    <w:name w:val="Comment Subject Char"/>
    <w:basedOn w:val="CommentTextChar"/>
    <w:link w:val="CommentSubject"/>
    <w:semiHidden/>
    <w:rsid w:val="005C63AD"/>
    <w:rPr>
      <w:rFonts w:ascii="Times New Roman" w:eastAsia="Times New Roman" w:hAnsi="Times New Roman" w:cs="Arial"/>
      <w:b/>
      <w:bCs/>
      <w:sz w:val="20"/>
      <w:szCs w:val="20"/>
    </w:rPr>
  </w:style>
  <w:style w:type="paragraph" w:styleId="DocumentMap">
    <w:name w:val="Document Map"/>
    <w:basedOn w:val="Normal"/>
    <w:link w:val="DocumentMapChar"/>
    <w:semiHidden/>
    <w:rsid w:val="005C63AD"/>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5C63AD"/>
    <w:rPr>
      <w:rFonts w:ascii="Tahoma" w:eastAsia="Times New Roman" w:hAnsi="Tahoma" w:cs="Tahoma"/>
      <w:sz w:val="20"/>
      <w:szCs w:val="20"/>
      <w:shd w:val="clear" w:color="auto" w:fill="000080"/>
    </w:rPr>
  </w:style>
  <w:style w:type="paragraph" w:styleId="E-mailSignature">
    <w:name w:val="E-mail Signature"/>
    <w:basedOn w:val="Normal"/>
    <w:link w:val="E-mailSignatureChar"/>
    <w:rsid w:val="005C63AD"/>
  </w:style>
  <w:style w:type="character" w:customStyle="1" w:styleId="E-mailSignatureChar">
    <w:name w:val="E-mail Signature Char"/>
    <w:basedOn w:val="DefaultParagraphFont"/>
    <w:link w:val="E-mailSignature"/>
    <w:rsid w:val="005C63AD"/>
    <w:rPr>
      <w:rFonts w:ascii="Times New Roman" w:eastAsia="Times New Roman" w:hAnsi="Times New Roman" w:cs="Arial"/>
      <w:sz w:val="24"/>
      <w:szCs w:val="20"/>
    </w:rPr>
  </w:style>
  <w:style w:type="paragraph" w:styleId="EndnoteText">
    <w:name w:val="endnote text"/>
    <w:basedOn w:val="Normal"/>
    <w:link w:val="EndnoteTextChar"/>
    <w:semiHidden/>
    <w:rsid w:val="005C63AD"/>
    <w:rPr>
      <w:sz w:val="20"/>
    </w:rPr>
  </w:style>
  <w:style w:type="character" w:customStyle="1" w:styleId="EndnoteTextChar">
    <w:name w:val="Endnote Text Char"/>
    <w:basedOn w:val="DefaultParagraphFont"/>
    <w:link w:val="EndnoteText"/>
    <w:semiHidden/>
    <w:rsid w:val="005C63AD"/>
    <w:rPr>
      <w:rFonts w:ascii="Times New Roman" w:eastAsia="Times New Roman" w:hAnsi="Times New Roman" w:cs="Arial"/>
      <w:sz w:val="20"/>
      <w:szCs w:val="20"/>
    </w:rPr>
  </w:style>
  <w:style w:type="paragraph" w:styleId="EnvelopeAddress">
    <w:name w:val="envelope address"/>
    <w:basedOn w:val="Normal"/>
    <w:rsid w:val="005C63AD"/>
    <w:pPr>
      <w:framePr w:w="7920" w:h="1980" w:hRule="exact" w:hSpace="180" w:wrap="auto" w:hAnchor="page" w:xAlign="center" w:yAlign="bottom"/>
      <w:ind w:left="2880"/>
    </w:pPr>
    <w:rPr>
      <w:rFonts w:ascii="Arial" w:hAnsi="Arial"/>
      <w:szCs w:val="24"/>
    </w:rPr>
  </w:style>
  <w:style w:type="paragraph" w:styleId="HTMLAddress">
    <w:name w:val="HTML Address"/>
    <w:basedOn w:val="Normal"/>
    <w:link w:val="HTMLAddressChar"/>
    <w:rsid w:val="005C63AD"/>
    <w:rPr>
      <w:i/>
      <w:iCs/>
    </w:rPr>
  </w:style>
  <w:style w:type="character" w:customStyle="1" w:styleId="HTMLAddressChar">
    <w:name w:val="HTML Address Char"/>
    <w:basedOn w:val="DefaultParagraphFont"/>
    <w:link w:val="HTMLAddress"/>
    <w:rsid w:val="005C63AD"/>
    <w:rPr>
      <w:rFonts w:ascii="Times New Roman" w:eastAsia="Times New Roman" w:hAnsi="Times New Roman" w:cs="Arial"/>
      <w:i/>
      <w:iCs/>
      <w:sz w:val="24"/>
      <w:szCs w:val="20"/>
    </w:rPr>
  </w:style>
  <w:style w:type="paragraph" w:styleId="HTMLPreformatted">
    <w:name w:val="HTML Preformatted"/>
    <w:basedOn w:val="Normal"/>
    <w:link w:val="HTMLPreformattedChar"/>
    <w:rsid w:val="005C63AD"/>
    <w:rPr>
      <w:rFonts w:ascii="Courier New" w:hAnsi="Courier New" w:cs="Courier New"/>
      <w:sz w:val="20"/>
    </w:rPr>
  </w:style>
  <w:style w:type="character" w:customStyle="1" w:styleId="HTMLPreformattedChar">
    <w:name w:val="HTML Preformatted Char"/>
    <w:basedOn w:val="DefaultParagraphFont"/>
    <w:link w:val="HTMLPreformatted"/>
    <w:rsid w:val="005C63AD"/>
    <w:rPr>
      <w:rFonts w:ascii="Courier New" w:eastAsia="Times New Roman" w:hAnsi="Courier New" w:cs="Courier New"/>
      <w:sz w:val="20"/>
      <w:szCs w:val="20"/>
    </w:rPr>
  </w:style>
  <w:style w:type="paragraph" w:styleId="Index1">
    <w:name w:val="index 1"/>
    <w:basedOn w:val="Normal"/>
    <w:next w:val="Normal"/>
    <w:autoRedefine/>
    <w:semiHidden/>
    <w:rsid w:val="005C63AD"/>
    <w:pPr>
      <w:ind w:left="240" w:hanging="240"/>
    </w:pPr>
  </w:style>
  <w:style w:type="paragraph" w:styleId="Index2">
    <w:name w:val="index 2"/>
    <w:basedOn w:val="Normal"/>
    <w:next w:val="Normal"/>
    <w:autoRedefine/>
    <w:semiHidden/>
    <w:rsid w:val="005C63AD"/>
    <w:pPr>
      <w:ind w:left="480" w:hanging="240"/>
    </w:pPr>
  </w:style>
  <w:style w:type="paragraph" w:styleId="Index3">
    <w:name w:val="index 3"/>
    <w:basedOn w:val="Normal"/>
    <w:next w:val="Normal"/>
    <w:autoRedefine/>
    <w:semiHidden/>
    <w:rsid w:val="005C63AD"/>
    <w:pPr>
      <w:ind w:left="720" w:hanging="240"/>
    </w:pPr>
  </w:style>
  <w:style w:type="paragraph" w:styleId="Index4">
    <w:name w:val="index 4"/>
    <w:basedOn w:val="Normal"/>
    <w:next w:val="Normal"/>
    <w:autoRedefine/>
    <w:semiHidden/>
    <w:rsid w:val="005C63AD"/>
    <w:pPr>
      <w:ind w:left="960" w:hanging="240"/>
    </w:pPr>
  </w:style>
  <w:style w:type="paragraph" w:styleId="Index5">
    <w:name w:val="index 5"/>
    <w:basedOn w:val="Normal"/>
    <w:next w:val="Normal"/>
    <w:autoRedefine/>
    <w:semiHidden/>
    <w:rsid w:val="005C63AD"/>
    <w:pPr>
      <w:ind w:left="1200" w:hanging="240"/>
    </w:pPr>
  </w:style>
  <w:style w:type="paragraph" w:styleId="Index6">
    <w:name w:val="index 6"/>
    <w:basedOn w:val="Normal"/>
    <w:next w:val="Normal"/>
    <w:autoRedefine/>
    <w:semiHidden/>
    <w:rsid w:val="005C63AD"/>
    <w:pPr>
      <w:ind w:left="1440" w:hanging="240"/>
    </w:pPr>
  </w:style>
  <w:style w:type="paragraph" w:styleId="Index7">
    <w:name w:val="index 7"/>
    <w:basedOn w:val="Normal"/>
    <w:next w:val="Normal"/>
    <w:autoRedefine/>
    <w:semiHidden/>
    <w:rsid w:val="005C63AD"/>
    <w:pPr>
      <w:ind w:left="1680" w:hanging="240"/>
    </w:pPr>
  </w:style>
  <w:style w:type="paragraph" w:styleId="Index8">
    <w:name w:val="index 8"/>
    <w:basedOn w:val="Normal"/>
    <w:next w:val="Normal"/>
    <w:autoRedefine/>
    <w:semiHidden/>
    <w:rsid w:val="005C63AD"/>
    <w:pPr>
      <w:ind w:left="1920" w:hanging="240"/>
    </w:pPr>
  </w:style>
  <w:style w:type="paragraph" w:styleId="Index9">
    <w:name w:val="index 9"/>
    <w:basedOn w:val="Normal"/>
    <w:next w:val="Normal"/>
    <w:autoRedefine/>
    <w:semiHidden/>
    <w:rsid w:val="005C63AD"/>
    <w:pPr>
      <w:ind w:left="2160" w:hanging="240"/>
    </w:pPr>
  </w:style>
  <w:style w:type="paragraph" w:styleId="IndexHeading">
    <w:name w:val="index heading"/>
    <w:basedOn w:val="Normal"/>
    <w:next w:val="Index1"/>
    <w:semiHidden/>
    <w:rsid w:val="005C63AD"/>
    <w:rPr>
      <w:rFonts w:ascii="Arial" w:hAnsi="Arial"/>
      <w:b/>
      <w:bCs/>
    </w:rPr>
  </w:style>
  <w:style w:type="paragraph" w:styleId="List">
    <w:name w:val="List"/>
    <w:basedOn w:val="Normal"/>
    <w:rsid w:val="005C63AD"/>
    <w:pPr>
      <w:ind w:left="360" w:hanging="360"/>
    </w:pPr>
  </w:style>
  <w:style w:type="paragraph" w:styleId="ListContinue">
    <w:name w:val="List Continue"/>
    <w:basedOn w:val="Normal"/>
    <w:rsid w:val="005C63AD"/>
    <w:pPr>
      <w:spacing w:after="120"/>
      <w:ind w:left="360"/>
    </w:pPr>
  </w:style>
  <w:style w:type="paragraph" w:styleId="ListContinue2">
    <w:name w:val="List Continue 2"/>
    <w:basedOn w:val="Normal"/>
    <w:rsid w:val="005C63AD"/>
    <w:pPr>
      <w:spacing w:after="120"/>
      <w:ind w:left="720"/>
    </w:pPr>
  </w:style>
  <w:style w:type="paragraph" w:styleId="ListContinue3">
    <w:name w:val="List Continue 3"/>
    <w:basedOn w:val="Normal"/>
    <w:rsid w:val="005C63AD"/>
    <w:pPr>
      <w:spacing w:after="120"/>
      <w:ind w:left="1080"/>
    </w:pPr>
  </w:style>
  <w:style w:type="paragraph" w:styleId="ListContinue4">
    <w:name w:val="List Continue 4"/>
    <w:basedOn w:val="Normal"/>
    <w:rsid w:val="005C63AD"/>
    <w:pPr>
      <w:spacing w:after="120"/>
      <w:ind w:left="1440"/>
    </w:pPr>
  </w:style>
  <w:style w:type="paragraph" w:styleId="ListContinue5">
    <w:name w:val="List Continue 5"/>
    <w:basedOn w:val="Normal"/>
    <w:rsid w:val="005C63AD"/>
    <w:pPr>
      <w:spacing w:after="120"/>
      <w:ind w:left="1800"/>
    </w:pPr>
  </w:style>
  <w:style w:type="paragraph" w:styleId="MacroText">
    <w:name w:val="macro"/>
    <w:link w:val="MacroTextChar"/>
    <w:semiHidden/>
    <w:rsid w:val="005C63A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5C63AD"/>
    <w:rPr>
      <w:rFonts w:ascii="Courier New" w:eastAsia="Times New Roman" w:hAnsi="Courier New" w:cs="Courier New"/>
      <w:sz w:val="20"/>
      <w:szCs w:val="20"/>
    </w:rPr>
  </w:style>
  <w:style w:type="paragraph" w:styleId="MessageHeader">
    <w:name w:val="Message Header"/>
    <w:basedOn w:val="Normal"/>
    <w:link w:val="MessageHeaderChar"/>
    <w:rsid w:val="005C63A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MessageHeaderChar">
    <w:name w:val="Message Header Char"/>
    <w:basedOn w:val="DefaultParagraphFont"/>
    <w:link w:val="MessageHeader"/>
    <w:rsid w:val="005C63AD"/>
    <w:rPr>
      <w:rFonts w:ascii="Arial" w:eastAsia="Times New Roman" w:hAnsi="Arial" w:cs="Arial"/>
      <w:sz w:val="24"/>
      <w:szCs w:val="24"/>
      <w:shd w:val="pct20" w:color="auto" w:fill="auto"/>
    </w:rPr>
  </w:style>
  <w:style w:type="paragraph" w:styleId="NormalWeb">
    <w:name w:val="Normal (Web)"/>
    <w:basedOn w:val="Normal"/>
    <w:uiPriority w:val="99"/>
    <w:rsid w:val="005C63AD"/>
    <w:rPr>
      <w:szCs w:val="24"/>
    </w:rPr>
  </w:style>
  <w:style w:type="paragraph" w:styleId="NoteHeading">
    <w:name w:val="Note Heading"/>
    <w:basedOn w:val="Normal"/>
    <w:next w:val="Normal"/>
    <w:link w:val="NoteHeadingChar"/>
    <w:rsid w:val="005C63AD"/>
  </w:style>
  <w:style w:type="character" w:customStyle="1" w:styleId="NoteHeadingChar">
    <w:name w:val="Note Heading Char"/>
    <w:basedOn w:val="DefaultParagraphFont"/>
    <w:link w:val="NoteHeading"/>
    <w:rsid w:val="005C63AD"/>
    <w:rPr>
      <w:rFonts w:ascii="Times New Roman" w:eastAsia="Times New Roman" w:hAnsi="Times New Roman" w:cs="Arial"/>
      <w:sz w:val="24"/>
      <w:szCs w:val="20"/>
    </w:rPr>
  </w:style>
  <w:style w:type="paragraph" w:styleId="PlainText">
    <w:name w:val="Plain Text"/>
    <w:basedOn w:val="Normal"/>
    <w:link w:val="PlainTextChar"/>
    <w:rsid w:val="005C63AD"/>
    <w:rPr>
      <w:rFonts w:ascii="Courier New" w:hAnsi="Courier New" w:cs="Courier New"/>
      <w:sz w:val="20"/>
    </w:rPr>
  </w:style>
  <w:style w:type="character" w:customStyle="1" w:styleId="PlainTextChar">
    <w:name w:val="Plain Text Char"/>
    <w:basedOn w:val="DefaultParagraphFont"/>
    <w:link w:val="PlainText"/>
    <w:rsid w:val="005C63AD"/>
    <w:rPr>
      <w:rFonts w:ascii="Courier New" w:eastAsia="Times New Roman" w:hAnsi="Courier New" w:cs="Courier New"/>
      <w:sz w:val="20"/>
      <w:szCs w:val="20"/>
    </w:rPr>
  </w:style>
  <w:style w:type="paragraph" w:styleId="TableofAuthorities">
    <w:name w:val="table of authorities"/>
    <w:basedOn w:val="Normal"/>
    <w:next w:val="Normal"/>
    <w:semiHidden/>
    <w:rsid w:val="005C63AD"/>
    <w:pPr>
      <w:ind w:left="240" w:hanging="240"/>
    </w:pPr>
  </w:style>
  <w:style w:type="paragraph" w:styleId="TableofFigures">
    <w:name w:val="table of figures"/>
    <w:basedOn w:val="Normal"/>
    <w:next w:val="Normal"/>
    <w:semiHidden/>
    <w:rsid w:val="005C63AD"/>
  </w:style>
  <w:style w:type="paragraph" w:styleId="TOAHeading">
    <w:name w:val="toa heading"/>
    <w:basedOn w:val="Normal"/>
    <w:next w:val="Normal"/>
    <w:semiHidden/>
    <w:rsid w:val="005C63AD"/>
    <w:pPr>
      <w:spacing w:before="120"/>
    </w:pPr>
    <w:rPr>
      <w:rFonts w:ascii="Arial" w:hAnsi="Arial"/>
      <w:b/>
      <w:bCs/>
      <w:szCs w:val="24"/>
    </w:rPr>
  </w:style>
  <w:style w:type="paragraph" w:customStyle="1" w:styleId="Exhibits1">
    <w:name w:val="Exhibits 1"/>
    <w:basedOn w:val="BodyTextFirstIndent"/>
    <w:rsid w:val="005C63AD"/>
    <w:pPr>
      <w:numPr>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2">
    <w:name w:val="Exhibits 2"/>
    <w:basedOn w:val="BodyTextFirstIndent"/>
    <w:rsid w:val="005C63AD"/>
    <w:pPr>
      <w:numPr>
        <w:ilvl w:val="1"/>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3">
    <w:name w:val="Exhibits 3"/>
    <w:basedOn w:val="BodyTextFirstIndent"/>
    <w:rsid w:val="005C63AD"/>
    <w:pPr>
      <w:numPr>
        <w:ilvl w:val="2"/>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4">
    <w:name w:val="Exhibits 4"/>
    <w:basedOn w:val="BodyTextFirstIndent"/>
    <w:rsid w:val="005C63AD"/>
    <w:pPr>
      <w:numPr>
        <w:ilvl w:val="3"/>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5">
    <w:name w:val="Exhibits 5"/>
    <w:basedOn w:val="BodyTextFirstIndent"/>
    <w:rsid w:val="005C63AD"/>
    <w:pPr>
      <w:numPr>
        <w:ilvl w:val="4"/>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6">
    <w:name w:val="Exhibits 6"/>
    <w:basedOn w:val="BodyTextFirstIndent"/>
    <w:rsid w:val="005C63AD"/>
    <w:pPr>
      <w:numPr>
        <w:ilvl w:val="5"/>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7">
    <w:name w:val="Exhibits 7"/>
    <w:basedOn w:val="BodyTextFirstIndent"/>
    <w:rsid w:val="005C63AD"/>
    <w:pPr>
      <w:numPr>
        <w:ilvl w:val="6"/>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8">
    <w:name w:val="Exhibits 8"/>
    <w:basedOn w:val="BodyTextFirstIndent"/>
    <w:rsid w:val="005C63AD"/>
    <w:pPr>
      <w:numPr>
        <w:ilvl w:val="7"/>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9">
    <w:name w:val="Exhibits 9"/>
    <w:basedOn w:val="BodyTextFirstIndent"/>
    <w:rsid w:val="005C63AD"/>
    <w:pPr>
      <w:numPr>
        <w:ilvl w:val="8"/>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TitleDocument">
    <w:name w:val="Title Document"/>
    <w:basedOn w:val="Titlenotoc"/>
    <w:next w:val="BodyText"/>
    <w:rsid w:val="005C63AD"/>
    <w:rPr>
      <w:caps/>
    </w:rPr>
  </w:style>
  <w:style w:type="numbering" w:customStyle="1" w:styleId="ListBulletNGKE">
    <w:name w:val="List Bullet_NGKE"/>
    <w:basedOn w:val="NoList"/>
    <w:rsid w:val="005C63AD"/>
    <w:pPr>
      <w:numPr>
        <w:numId w:val="13"/>
      </w:numPr>
    </w:pPr>
  </w:style>
  <w:style w:type="paragraph" w:customStyle="1" w:styleId="Titlenotoc">
    <w:name w:val="Title (no toc)"/>
    <w:basedOn w:val="Title"/>
    <w:rsid w:val="005C63AD"/>
    <w:pPr>
      <w:outlineLvl w:val="9"/>
    </w:pPr>
  </w:style>
  <w:style w:type="paragraph" w:customStyle="1" w:styleId="TitleAppendix">
    <w:name w:val="Title Appendix"/>
    <w:basedOn w:val="Title"/>
    <w:rsid w:val="005C63AD"/>
    <w:pPr>
      <w:spacing w:before="480"/>
    </w:pPr>
  </w:style>
  <w:style w:type="paragraph" w:customStyle="1" w:styleId="TitleCover">
    <w:name w:val="Title Cover"/>
    <w:basedOn w:val="Titlenotoc"/>
    <w:rsid w:val="005C63AD"/>
    <w:rPr>
      <w:sz w:val="28"/>
    </w:rPr>
  </w:style>
  <w:style w:type="paragraph" w:customStyle="1" w:styleId="TitleDate">
    <w:name w:val="Title Date"/>
    <w:basedOn w:val="TitleCover"/>
    <w:rsid w:val="005C63AD"/>
    <w:pPr>
      <w:spacing w:before="240"/>
    </w:pPr>
  </w:style>
  <w:style w:type="paragraph" w:customStyle="1" w:styleId="TitleExhibit">
    <w:name w:val="Title Exhibit"/>
    <w:basedOn w:val="Title"/>
    <w:rsid w:val="005C63AD"/>
    <w:pPr>
      <w:spacing w:before="480"/>
      <w:jc w:val="right"/>
    </w:pPr>
    <w:rPr>
      <w:caps/>
    </w:rPr>
  </w:style>
  <w:style w:type="paragraph" w:customStyle="1" w:styleId="TitleIndex">
    <w:name w:val="Title Index"/>
    <w:basedOn w:val="Title"/>
    <w:rsid w:val="005C63AD"/>
    <w:pPr>
      <w:spacing w:before="480"/>
    </w:pPr>
  </w:style>
  <w:style w:type="paragraph" w:customStyle="1" w:styleId="TitleSchedule">
    <w:name w:val="Title Schedule"/>
    <w:basedOn w:val="Title"/>
    <w:rsid w:val="005C63AD"/>
    <w:pPr>
      <w:spacing w:before="480"/>
      <w:jc w:val="right"/>
    </w:pPr>
    <w:rPr>
      <w:caps/>
    </w:rPr>
  </w:style>
  <w:style w:type="paragraph" w:customStyle="1" w:styleId="TitleTOC">
    <w:name w:val="Title TOC"/>
    <w:basedOn w:val="Titlenotoc"/>
    <w:rsid w:val="005C63AD"/>
  </w:style>
  <w:style w:type="paragraph" w:customStyle="1" w:styleId="TitleTOE">
    <w:name w:val="Title TOE"/>
    <w:basedOn w:val="Titlenotoc"/>
    <w:rsid w:val="005C63AD"/>
  </w:style>
  <w:style w:type="paragraph" w:customStyle="1" w:styleId="TitleTOCPage">
    <w:name w:val="Title TOC Page"/>
    <w:basedOn w:val="Normal"/>
    <w:next w:val="Normal"/>
    <w:rsid w:val="005C63AD"/>
    <w:pPr>
      <w:tabs>
        <w:tab w:val="right" w:pos="864"/>
      </w:tabs>
      <w:overflowPunct/>
      <w:autoSpaceDE/>
      <w:autoSpaceDN/>
      <w:adjustRightInd/>
      <w:spacing w:before="240" w:after="240" w:line="240" w:lineRule="exact"/>
      <w:jc w:val="right"/>
      <w:textAlignment w:val="auto"/>
    </w:pPr>
    <w:rPr>
      <w:b/>
      <w:u w:val="single"/>
    </w:rPr>
  </w:style>
  <w:style w:type="paragraph" w:customStyle="1" w:styleId="TitleTOEPage">
    <w:name w:val="TitleTOEPage"/>
    <w:basedOn w:val="Normal"/>
    <w:next w:val="Normal"/>
    <w:rsid w:val="005C63AD"/>
    <w:pPr>
      <w:tabs>
        <w:tab w:val="right" w:pos="864"/>
      </w:tabs>
      <w:spacing w:before="240" w:after="240" w:line="240" w:lineRule="exact"/>
      <w:jc w:val="right"/>
    </w:pPr>
    <w:rPr>
      <w:b/>
      <w:u w:val="single"/>
    </w:rPr>
  </w:style>
  <w:style w:type="paragraph" w:customStyle="1" w:styleId="bodytext10">
    <w:name w:val="*body text 1.0"/>
    <w:basedOn w:val="bodytext0"/>
    <w:rsid w:val="005C63AD"/>
    <w:pPr>
      <w:ind w:firstLine="1440"/>
    </w:pPr>
  </w:style>
  <w:style w:type="paragraph" w:customStyle="1" w:styleId="bodytext15">
    <w:name w:val="*body text 1.5"/>
    <w:basedOn w:val="bodytext0"/>
    <w:rsid w:val="005C63AD"/>
    <w:pPr>
      <w:ind w:firstLine="2160"/>
    </w:pPr>
  </w:style>
  <w:style w:type="paragraph" w:customStyle="1" w:styleId="bodytext20">
    <w:name w:val="*body text 2.0"/>
    <w:basedOn w:val="bodytext0"/>
    <w:rsid w:val="005C63AD"/>
    <w:pPr>
      <w:ind w:firstLine="2880"/>
    </w:pPr>
  </w:style>
  <w:style w:type="paragraph" w:customStyle="1" w:styleId="bodytext25">
    <w:name w:val="*body text 2.5"/>
    <w:basedOn w:val="bodytext0"/>
    <w:rsid w:val="005C63AD"/>
    <w:pPr>
      <w:ind w:firstLine="3600"/>
    </w:pPr>
  </w:style>
  <w:style w:type="paragraph" w:customStyle="1" w:styleId="bodytext30">
    <w:name w:val="*body text 3.0"/>
    <w:basedOn w:val="bodytext0"/>
    <w:rsid w:val="005C63AD"/>
    <w:pPr>
      <w:ind w:firstLine="4320"/>
    </w:pPr>
  </w:style>
  <w:style w:type="paragraph" w:customStyle="1" w:styleId="bodytextdouble">
    <w:name w:val="*body text double"/>
    <w:basedOn w:val="bodytext0"/>
    <w:rsid w:val="005C63AD"/>
    <w:pPr>
      <w:spacing w:line="480" w:lineRule="atLeast"/>
    </w:pPr>
  </w:style>
  <w:style w:type="paragraph" w:customStyle="1" w:styleId="bodytextdouble5">
    <w:name w:val="*body text double .5"/>
    <w:basedOn w:val="bodytextdouble"/>
    <w:rsid w:val="005C63AD"/>
    <w:pPr>
      <w:ind w:firstLine="720"/>
    </w:pPr>
  </w:style>
  <w:style w:type="paragraph" w:customStyle="1" w:styleId="bodytextdouble1">
    <w:name w:val="*body text double 1"/>
    <w:basedOn w:val="bodytextdouble"/>
    <w:rsid w:val="005C63AD"/>
    <w:pPr>
      <w:ind w:firstLine="1440"/>
    </w:pPr>
  </w:style>
  <w:style w:type="paragraph" w:customStyle="1" w:styleId="bodytextdouble15">
    <w:name w:val="*body text double 1.5"/>
    <w:basedOn w:val="bodytextdouble"/>
    <w:rsid w:val="005C63AD"/>
    <w:pPr>
      <w:ind w:firstLine="2160"/>
    </w:pPr>
  </w:style>
  <w:style w:type="paragraph" w:customStyle="1" w:styleId="bodytextdouble2">
    <w:name w:val="*body text double 2"/>
    <w:basedOn w:val="bodytext0"/>
    <w:rsid w:val="005C63AD"/>
    <w:pPr>
      <w:ind w:firstLine="2880"/>
    </w:pPr>
  </w:style>
  <w:style w:type="paragraph" w:customStyle="1" w:styleId="bodytextdouble20">
    <w:name w:val="*body text double 2.0"/>
    <w:basedOn w:val="bodytextdouble"/>
    <w:rsid w:val="005C63AD"/>
    <w:pPr>
      <w:ind w:firstLine="2880"/>
    </w:pPr>
  </w:style>
  <w:style w:type="paragraph" w:customStyle="1" w:styleId="bodytextdouble25">
    <w:name w:val="*body text double 2.5"/>
    <w:basedOn w:val="bodytextdouble"/>
    <w:rsid w:val="005C63AD"/>
    <w:pPr>
      <w:ind w:firstLine="3600"/>
    </w:pPr>
  </w:style>
  <w:style w:type="paragraph" w:customStyle="1" w:styleId="bodytextdouble3">
    <w:name w:val="*body text double 3"/>
    <w:basedOn w:val="bodytext0"/>
    <w:rsid w:val="005C63AD"/>
    <w:pPr>
      <w:ind w:firstLine="4320"/>
    </w:pPr>
  </w:style>
  <w:style w:type="paragraph" w:customStyle="1" w:styleId="bodytextdouble30">
    <w:name w:val="*body text double 3.0"/>
    <w:basedOn w:val="bodytextdouble"/>
    <w:rsid w:val="005C63AD"/>
    <w:pPr>
      <w:ind w:firstLine="4320"/>
    </w:pPr>
  </w:style>
  <w:style w:type="paragraph" w:customStyle="1" w:styleId="bodytextoneandhalfspace">
    <w:name w:val="*body text one and half space"/>
    <w:basedOn w:val="bodytext0"/>
    <w:rsid w:val="005C63AD"/>
    <w:pPr>
      <w:spacing w:line="360" w:lineRule="auto"/>
    </w:pPr>
  </w:style>
  <w:style w:type="paragraph" w:customStyle="1" w:styleId="bodytextsingleandhalfspace">
    <w:name w:val="*body text single and half space"/>
    <w:basedOn w:val="bodytext0"/>
    <w:rsid w:val="005C63AD"/>
    <w:pPr>
      <w:spacing w:line="360" w:lineRule="auto"/>
    </w:pPr>
  </w:style>
  <w:style w:type="paragraph" w:customStyle="1" w:styleId="FirstIndent5">
    <w:name w:val="*First Indent .5"/>
    <w:basedOn w:val="bodytext0"/>
    <w:rsid w:val="005C63AD"/>
    <w:pPr>
      <w:ind w:left="720" w:firstLine="720"/>
    </w:pPr>
  </w:style>
  <w:style w:type="paragraph" w:customStyle="1" w:styleId="FirstIndent10">
    <w:name w:val="*First Indent 1.0"/>
    <w:basedOn w:val="FirstIndent5"/>
    <w:rsid w:val="005C63AD"/>
    <w:pPr>
      <w:ind w:left="1440"/>
    </w:pPr>
  </w:style>
  <w:style w:type="paragraph" w:customStyle="1" w:styleId="FirstIndent15">
    <w:name w:val="*First Indent 1.5"/>
    <w:basedOn w:val="FirstIndent5"/>
    <w:rsid w:val="005C63AD"/>
    <w:pPr>
      <w:ind w:left="2160"/>
    </w:pPr>
  </w:style>
  <w:style w:type="paragraph" w:customStyle="1" w:styleId="FirstIndent20">
    <w:name w:val="*First Indent 2.0"/>
    <w:basedOn w:val="FirstIndent5"/>
    <w:rsid w:val="005C63AD"/>
    <w:pPr>
      <w:ind w:left="2880"/>
    </w:pPr>
  </w:style>
  <w:style w:type="paragraph" w:customStyle="1" w:styleId="FirstIndent25">
    <w:name w:val="*First Indent 2.5"/>
    <w:basedOn w:val="FirstIndent5"/>
    <w:rsid w:val="005C63AD"/>
    <w:pPr>
      <w:ind w:left="3600"/>
    </w:pPr>
  </w:style>
  <w:style w:type="paragraph" w:customStyle="1" w:styleId="Indent5">
    <w:name w:val="*Indent .5"/>
    <w:basedOn w:val="bodytext0"/>
    <w:rsid w:val="005C63AD"/>
    <w:pPr>
      <w:ind w:left="720"/>
    </w:pPr>
  </w:style>
  <w:style w:type="paragraph" w:customStyle="1" w:styleId="Indent10">
    <w:name w:val="*Indent 1.0"/>
    <w:basedOn w:val="Indent5"/>
    <w:rsid w:val="005C63AD"/>
    <w:pPr>
      <w:ind w:left="1440"/>
    </w:pPr>
  </w:style>
  <w:style w:type="paragraph" w:customStyle="1" w:styleId="Indent15">
    <w:name w:val="*Indent 1.5"/>
    <w:basedOn w:val="Indent5"/>
    <w:rsid w:val="005C63AD"/>
    <w:pPr>
      <w:ind w:left="2160"/>
    </w:pPr>
  </w:style>
  <w:style w:type="paragraph" w:customStyle="1" w:styleId="Indent20">
    <w:name w:val="*Indent 2.0"/>
    <w:basedOn w:val="Indent5"/>
    <w:rsid w:val="005C63AD"/>
    <w:pPr>
      <w:ind w:left="2880"/>
    </w:pPr>
  </w:style>
  <w:style w:type="paragraph" w:customStyle="1" w:styleId="Indent25">
    <w:name w:val="*Indent 2.5"/>
    <w:basedOn w:val="Indent5"/>
    <w:rsid w:val="005C63AD"/>
    <w:pPr>
      <w:ind w:left="3600"/>
    </w:pPr>
  </w:style>
  <w:style w:type="paragraph" w:customStyle="1" w:styleId="indent30">
    <w:name w:val="*indent 3.0"/>
    <w:basedOn w:val="Indent5"/>
    <w:rsid w:val="005C63AD"/>
    <w:pPr>
      <w:ind w:left="4320"/>
    </w:pPr>
  </w:style>
  <w:style w:type="paragraph" w:customStyle="1" w:styleId="Heading2noTOC">
    <w:name w:val="Heading 2 (no TOC)"/>
    <w:basedOn w:val="Heading2"/>
    <w:rsid w:val="005C63AD"/>
    <w:pPr>
      <w:ind w:firstLine="720"/>
      <w:outlineLvl w:val="9"/>
    </w:pPr>
  </w:style>
  <w:style w:type="paragraph" w:customStyle="1" w:styleId="Heading3noTOC">
    <w:name w:val="Heading 3 (no TOC)"/>
    <w:basedOn w:val="Heading3"/>
    <w:rsid w:val="005C63AD"/>
    <w:pPr>
      <w:outlineLvl w:val="9"/>
    </w:pPr>
    <w:rPr>
      <w:b w:val="0"/>
    </w:rPr>
  </w:style>
  <w:style w:type="paragraph" w:customStyle="1" w:styleId="Heading4noTOC">
    <w:name w:val="Heading 4 (no TOC)"/>
    <w:basedOn w:val="Heading4"/>
    <w:rsid w:val="005C63AD"/>
    <w:pPr>
      <w:outlineLvl w:val="9"/>
    </w:pPr>
    <w:rPr>
      <w:b w:val="0"/>
    </w:rPr>
  </w:style>
  <w:style w:type="paragraph" w:customStyle="1" w:styleId="Heading5noTOC">
    <w:name w:val="Heading 5 (no TOC)"/>
    <w:basedOn w:val="Heading5"/>
    <w:rsid w:val="005C63AD"/>
    <w:pPr>
      <w:outlineLvl w:val="9"/>
    </w:pPr>
    <w:rPr>
      <w:b w:val="0"/>
    </w:rPr>
  </w:style>
  <w:style w:type="paragraph" w:customStyle="1" w:styleId="Heading6noTOC">
    <w:name w:val="Heading 6 (no TOC)"/>
    <w:basedOn w:val="Heading6"/>
    <w:rsid w:val="005C63AD"/>
    <w:pPr>
      <w:outlineLvl w:val="9"/>
    </w:pPr>
    <w:rPr>
      <w:b w:val="0"/>
    </w:rPr>
  </w:style>
  <w:style w:type="paragraph" w:customStyle="1" w:styleId="Heading7noTOC">
    <w:name w:val="Heading 7 (no TOC)"/>
    <w:basedOn w:val="Heading7"/>
    <w:rsid w:val="005C63AD"/>
    <w:pPr>
      <w:outlineLvl w:val="9"/>
    </w:pPr>
    <w:rPr>
      <w:b w:val="0"/>
    </w:rPr>
  </w:style>
  <w:style w:type="paragraph" w:customStyle="1" w:styleId="Heading8noTOC">
    <w:name w:val="Heading 8 (no TOC)"/>
    <w:basedOn w:val="Heading8"/>
    <w:rsid w:val="005C63AD"/>
    <w:pPr>
      <w:outlineLvl w:val="9"/>
    </w:pPr>
    <w:rPr>
      <w:b w:val="0"/>
    </w:rPr>
  </w:style>
  <w:style w:type="paragraph" w:customStyle="1" w:styleId="Heading9noTOC">
    <w:name w:val="Heading 9 (no TOC)"/>
    <w:basedOn w:val="Heading9"/>
    <w:rsid w:val="005C63AD"/>
    <w:pPr>
      <w:outlineLvl w:val="9"/>
    </w:pPr>
    <w:rPr>
      <w:b w:val="0"/>
    </w:rPr>
  </w:style>
  <w:style w:type="character" w:customStyle="1" w:styleId="CommentTextChar1">
    <w:name w:val="Comment Text Char1"/>
    <w:aliases w:val="Style 58 Char1"/>
    <w:basedOn w:val="DefaultParagraphFont"/>
    <w:link w:val="CommentText"/>
    <w:semiHidden/>
    <w:locked/>
    <w:rsid w:val="005C63AD"/>
    <w:rPr>
      <w:rFonts w:ascii="Times New Roman" w:eastAsia="Times New Roman" w:hAnsi="Times New Roman" w:cs="Arial"/>
      <w:sz w:val="20"/>
      <w:szCs w:val="20"/>
    </w:rPr>
  </w:style>
  <w:style w:type="character" w:customStyle="1" w:styleId="StyleTimesNewRoman">
    <w:name w:val="Style Times New Roman"/>
    <w:basedOn w:val="DefaultParagraphFont"/>
    <w:rsid w:val="005C63AD"/>
    <w:rPr>
      <w:rFonts w:ascii="Times New Roman" w:hAnsi="Times New Roman"/>
      <w:sz w:val="22"/>
    </w:rPr>
  </w:style>
  <w:style w:type="character" w:customStyle="1" w:styleId="bodytextChar0">
    <w:name w:val="*body text Char"/>
    <w:basedOn w:val="DefaultParagraphFont"/>
    <w:link w:val="bodytext0"/>
    <w:rsid w:val="005C63AD"/>
    <w:rPr>
      <w:rFonts w:ascii="Times New Roman" w:eastAsia="Times New Roman" w:hAnsi="Times New Roman" w:cs="Arial"/>
      <w:sz w:val="24"/>
      <w:szCs w:val="20"/>
    </w:rPr>
  </w:style>
  <w:style w:type="character" w:styleId="Strong">
    <w:name w:val="Strong"/>
    <w:basedOn w:val="DefaultParagraphFont"/>
    <w:qFormat/>
    <w:rsid w:val="005C63AD"/>
    <w:rPr>
      <w:b/>
      <w:bCs/>
    </w:rPr>
  </w:style>
  <w:style w:type="table" w:styleId="TableGrid">
    <w:name w:val="Table Grid"/>
    <w:basedOn w:val="TableNormal"/>
    <w:uiPriority w:val="39"/>
    <w:rsid w:val="005C63AD"/>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10Hdg1">
    <w:name w:val="Form 10 Hdg 1"/>
    <w:basedOn w:val="bodytext0"/>
    <w:rsid w:val="005C63AD"/>
    <w:pPr>
      <w:jc w:val="center"/>
    </w:pPr>
    <w:rPr>
      <w:rFonts w:ascii="Arial" w:hAnsi="Arial"/>
      <w:b/>
      <w:bCs/>
      <w:sz w:val="22"/>
    </w:rPr>
  </w:style>
  <w:style w:type="paragraph" w:customStyle="1" w:styleId="Form9Hdg1">
    <w:name w:val="Form 9 Hdg 1"/>
    <w:basedOn w:val="bodytext0"/>
    <w:rsid w:val="005C63AD"/>
    <w:pPr>
      <w:jc w:val="center"/>
    </w:pPr>
    <w:rPr>
      <w:rFonts w:ascii="Arial" w:hAnsi="Arial"/>
      <w:b/>
      <w:bCs/>
      <w:sz w:val="22"/>
    </w:rPr>
  </w:style>
  <w:style w:type="paragraph" w:customStyle="1" w:styleId="Para1">
    <w:name w:val="Para1"/>
    <w:basedOn w:val="Normal"/>
    <w:autoRedefine/>
    <w:rsid w:val="005C63AD"/>
    <w:pPr>
      <w:overflowPunct/>
      <w:autoSpaceDE/>
      <w:autoSpaceDN/>
      <w:adjustRightInd/>
      <w:textAlignment w:val="auto"/>
    </w:pPr>
    <w:rPr>
      <w:rFonts w:cs="Times New Roman"/>
      <w:szCs w:val="24"/>
    </w:rPr>
  </w:style>
  <w:style w:type="paragraph" w:customStyle="1" w:styleId="BodyText1">
    <w:name w:val="Body Text1"/>
    <w:basedOn w:val="Normal"/>
    <w:rsid w:val="005C63AD"/>
    <w:pPr>
      <w:overflowPunct/>
      <w:autoSpaceDE/>
      <w:autoSpaceDN/>
      <w:adjustRightInd/>
      <w:spacing w:before="240" w:line="240" w:lineRule="atLeast"/>
      <w:ind w:firstLine="1440"/>
      <w:textAlignment w:val="auto"/>
    </w:pPr>
    <w:rPr>
      <w:rFonts w:ascii="NewCenturySchlbk" w:hAnsi="NewCenturySchlbk" w:cs="Times New Roman"/>
    </w:rPr>
  </w:style>
  <w:style w:type="character" w:styleId="Hyperlink">
    <w:name w:val="Hyperlink"/>
    <w:aliases w:val="Style 100"/>
    <w:uiPriority w:val="99"/>
    <w:rsid w:val="005C63AD"/>
    <w:rPr>
      <w:color w:val="0000FF"/>
      <w:u w:val="single"/>
    </w:rPr>
  </w:style>
  <w:style w:type="paragraph" w:customStyle="1" w:styleId="Address1">
    <w:name w:val="Address 1"/>
    <w:basedOn w:val="Normal"/>
    <w:rsid w:val="005C63AD"/>
    <w:pPr>
      <w:overflowPunct/>
      <w:autoSpaceDE/>
      <w:autoSpaceDN/>
      <w:adjustRightInd/>
      <w:spacing w:before="240"/>
      <w:ind w:left="2880"/>
      <w:textAlignment w:val="auto"/>
    </w:pPr>
    <w:rPr>
      <w:rFonts w:ascii="Arial" w:hAnsi="Arial"/>
      <w:b/>
      <w:i/>
      <w:sz w:val="21"/>
      <w:szCs w:val="21"/>
    </w:rPr>
  </w:style>
  <w:style w:type="paragraph" w:customStyle="1" w:styleId="D-BBullet">
    <w:name w:val="D-B Bullet"/>
    <w:basedOn w:val="Normal"/>
    <w:autoRedefine/>
    <w:rsid w:val="005C63AD"/>
    <w:pPr>
      <w:overflowPunct/>
      <w:autoSpaceDE/>
      <w:autoSpaceDN/>
      <w:adjustRightInd/>
      <w:textAlignment w:val="auto"/>
    </w:pPr>
    <w:rPr>
      <w:rFonts w:ascii="Arial" w:hAnsi="Arial" w:cs="Times New Roman"/>
      <w:sz w:val="20"/>
      <w:szCs w:val="24"/>
    </w:rPr>
  </w:style>
  <w:style w:type="paragraph" w:customStyle="1" w:styleId="plain0">
    <w:name w:val="plain"/>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styleId="ListParagraph">
    <w:name w:val="List Paragraph"/>
    <w:basedOn w:val="Normal"/>
    <w:uiPriority w:val="34"/>
    <w:qFormat/>
    <w:rsid w:val="005C63AD"/>
    <w:pPr>
      <w:ind w:left="720"/>
    </w:pPr>
  </w:style>
  <w:style w:type="paragraph" w:styleId="Revision">
    <w:name w:val="Revision"/>
    <w:hidden/>
    <w:uiPriority w:val="99"/>
    <w:semiHidden/>
    <w:rsid w:val="005C63AD"/>
    <w:pPr>
      <w:spacing w:after="0" w:line="240" w:lineRule="auto"/>
    </w:pPr>
    <w:rPr>
      <w:rFonts w:ascii="Times New Roman" w:eastAsia="Times New Roman" w:hAnsi="Times New Roman" w:cs="Arial"/>
      <w:sz w:val="24"/>
      <w:szCs w:val="20"/>
    </w:rPr>
  </w:style>
  <w:style w:type="paragraph" w:customStyle="1" w:styleId="Arial11Normal">
    <w:name w:val="Arial 11 Normal"/>
    <w:basedOn w:val="Normal"/>
    <w:link w:val="Arial11NormalChar"/>
    <w:rsid w:val="005C63AD"/>
    <w:pPr>
      <w:spacing w:before="240"/>
      <w:ind w:firstLine="720"/>
      <w:jc w:val="both"/>
    </w:pPr>
    <w:rPr>
      <w:rFonts w:ascii="Arial" w:hAnsi="Arial"/>
      <w:sz w:val="22"/>
      <w:szCs w:val="22"/>
    </w:rPr>
  </w:style>
  <w:style w:type="paragraph" w:customStyle="1" w:styleId="NormalArial11">
    <w:name w:val="Normal Arial 11"/>
    <w:basedOn w:val="Normal"/>
    <w:rsid w:val="005C63AD"/>
    <w:pPr>
      <w:jc w:val="both"/>
    </w:pPr>
    <w:rPr>
      <w:rFonts w:ascii="Arial" w:hAnsi="Arial"/>
      <w:sz w:val="22"/>
      <w:szCs w:val="22"/>
    </w:rPr>
  </w:style>
  <w:style w:type="character" w:customStyle="1" w:styleId="Arial11NormalChar">
    <w:name w:val="Arial 11 Normal Char"/>
    <w:basedOn w:val="DefaultParagraphFont"/>
    <w:link w:val="Arial11Normal"/>
    <w:rsid w:val="005C63AD"/>
    <w:rPr>
      <w:rFonts w:ascii="Arial" w:eastAsia="Times New Roman" w:hAnsi="Arial" w:cs="Arial"/>
    </w:rPr>
  </w:style>
  <w:style w:type="paragraph" w:customStyle="1" w:styleId="bodytext100">
    <w:name w:val="body text 10"/>
    <w:basedOn w:val="Normal"/>
    <w:rsid w:val="005C63AD"/>
    <w:pPr>
      <w:overflowPunct/>
      <w:autoSpaceDE/>
      <w:autoSpaceDN/>
      <w:adjustRightInd/>
      <w:spacing w:before="240"/>
      <w:ind w:firstLine="1440"/>
      <w:jc w:val="both"/>
      <w:textAlignment w:val="auto"/>
    </w:pPr>
    <w:rPr>
      <w:rFonts w:ascii="Arial" w:hAnsi="Arial" w:cs="Times New Roman"/>
    </w:rPr>
  </w:style>
  <w:style w:type="paragraph" w:customStyle="1" w:styleId="Form5Hdg1">
    <w:name w:val="Form 5 Hdg 1"/>
    <w:basedOn w:val="bodytext0"/>
    <w:rsid w:val="005C63AD"/>
    <w:pPr>
      <w:jc w:val="center"/>
    </w:pPr>
    <w:rPr>
      <w:rFonts w:ascii="Arial" w:hAnsi="Arial"/>
      <w:b/>
      <w:bCs/>
      <w:sz w:val="22"/>
    </w:rPr>
  </w:style>
  <w:style w:type="paragraph" w:customStyle="1" w:styleId="bodytext250">
    <w:name w:val="*body text .25"/>
    <w:basedOn w:val="Normal"/>
    <w:rsid w:val="005C63AD"/>
    <w:pPr>
      <w:overflowPunct/>
      <w:autoSpaceDE/>
      <w:autoSpaceDN/>
      <w:adjustRightInd/>
      <w:ind w:left="360" w:hanging="360"/>
      <w:jc w:val="both"/>
      <w:textAlignment w:val="auto"/>
    </w:pPr>
    <w:rPr>
      <w:rFonts w:ascii="Arial" w:hAnsi="Arial"/>
      <w:sz w:val="22"/>
      <w:szCs w:val="22"/>
    </w:rPr>
  </w:style>
  <w:style w:type="paragraph" w:customStyle="1" w:styleId="FormSFHdg1">
    <w:name w:val="FormSF Hdg 1"/>
    <w:basedOn w:val="Normal"/>
    <w:rsid w:val="005C63AD"/>
    <w:pPr>
      <w:jc w:val="center"/>
    </w:pPr>
    <w:rPr>
      <w:rFonts w:ascii="Arial" w:hAnsi="Arial"/>
      <w:b/>
      <w:bCs/>
      <w:sz w:val="22"/>
    </w:rPr>
  </w:style>
  <w:style w:type="paragraph" w:customStyle="1" w:styleId="10">
    <w:name w:val="10"/>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bodytext50">
    <w:name w:val="bodytext5"/>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Appendix">
    <w:name w:val="Appendix"/>
    <w:basedOn w:val="Title"/>
    <w:rsid w:val="005C63AD"/>
    <w:pPr>
      <w:overflowPunct w:val="0"/>
      <w:autoSpaceDE w:val="0"/>
      <w:autoSpaceDN w:val="0"/>
      <w:adjustRightInd w:val="0"/>
      <w:spacing w:before="120" w:after="120"/>
      <w:textAlignment w:val="baseline"/>
      <w:outlineLvl w:val="3"/>
    </w:pPr>
    <w:rPr>
      <w:rFonts w:cs="Times New Roman"/>
      <w:bCs/>
      <w:sz w:val="22"/>
      <w:szCs w:val="22"/>
      <w:u w:val="single"/>
    </w:rPr>
  </w:style>
  <w:style w:type="paragraph" w:customStyle="1" w:styleId="AppendixTitle">
    <w:name w:val="Appendix Title"/>
    <w:basedOn w:val="Title"/>
    <w:rsid w:val="005C63AD"/>
    <w:pPr>
      <w:overflowPunct w:val="0"/>
      <w:autoSpaceDE w:val="0"/>
      <w:autoSpaceDN w:val="0"/>
      <w:adjustRightInd w:val="0"/>
      <w:spacing w:before="120" w:after="120"/>
      <w:textAlignment w:val="baseline"/>
      <w:outlineLvl w:val="3"/>
    </w:pPr>
    <w:rPr>
      <w:rFonts w:cs="Times New Roman"/>
      <w:sz w:val="22"/>
      <w:szCs w:val="22"/>
      <w:u w:val="single"/>
    </w:rPr>
  </w:style>
  <w:style w:type="paragraph" w:customStyle="1" w:styleId="BT0">
    <w:name w:val="BT 0"/>
    <w:basedOn w:val="Normal"/>
    <w:rsid w:val="005C63AD"/>
    <w:pPr>
      <w:spacing w:before="240"/>
      <w:jc w:val="both"/>
      <w:outlineLvl w:val="3"/>
    </w:pPr>
    <w:rPr>
      <w:rFonts w:cs="Times New Roman"/>
      <w:sz w:val="22"/>
      <w:szCs w:val="22"/>
    </w:rPr>
  </w:style>
  <w:style w:type="paragraph" w:customStyle="1" w:styleId="Hang04">
    <w:name w:val="Hang 0/.4"/>
    <w:basedOn w:val="BT0"/>
    <w:rsid w:val="005C63AD"/>
    <w:pPr>
      <w:ind w:left="576" w:hanging="576"/>
    </w:pPr>
  </w:style>
  <w:style w:type="paragraph" w:customStyle="1" w:styleId="Address">
    <w:name w:val="Address"/>
    <w:basedOn w:val="BT0"/>
    <w:rsid w:val="005C63AD"/>
    <w:pPr>
      <w:jc w:val="left"/>
    </w:pPr>
  </w:style>
  <w:style w:type="paragraph" w:customStyle="1" w:styleId="StyleTitle24pt">
    <w:name w:val="Style Title + 24 pt"/>
    <w:basedOn w:val="Title"/>
    <w:rsid w:val="005C63AD"/>
    <w:pPr>
      <w:spacing w:after="0"/>
      <w:outlineLvl w:val="9"/>
    </w:pPr>
    <w:rPr>
      <w:rFonts w:ascii="Arial" w:eastAsia="PMingLiU" w:hAnsi="Arial" w:cs="Times New Roman"/>
      <w:bCs/>
      <w:sz w:val="48"/>
      <w:lang w:eastAsia="zh-TW"/>
    </w:rPr>
  </w:style>
  <w:style w:type="paragraph" w:customStyle="1" w:styleId="StyleHeader24ptBoldCentered">
    <w:name w:val="Style Header + 24 pt Bold Centered"/>
    <w:basedOn w:val="Header"/>
    <w:rsid w:val="005C63AD"/>
    <w:pPr>
      <w:tabs>
        <w:tab w:val="center" w:pos="4320"/>
        <w:tab w:val="right" w:pos="8640"/>
      </w:tabs>
      <w:overflowPunct/>
      <w:autoSpaceDE/>
      <w:autoSpaceDN/>
      <w:adjustRightInd/>
      <w:jc w:val="center"/>
      <w:textAlignment w:val="auto"/>
    </w:pPr>
    <w:rPr>
      <w:rFonts w:ascii="Arial" w:hAnsi="Arial" w:cs="Times New Roman"/>
      <w:b/>
      <w:bCs/>
      <w:sz w:val="48"/>
    </w:rPr>
  </w:style>
  <w:style w:type="paragraph" w:customStyle="1" w:styleId="StyleHeading814ptNotItalic">
    <w:name w:val="Style Heading 8 + 14 pt Not Italic"/>
    <w:basedOn w:val="Heading8"/>
    <w:rsid w:val="005C63AD"/>
    <w:pPr>
      <w:overflowPunct/>
      <w:autoSpaceDE/>
      <w:autoSpaceDN/>
      <w:adjustRightInd/>
      <w:spacing w:after="60"/>
      <w:textAlignment w:val="auto"/>
    </w:pPr>
    <w:rPr>
      <w:rFonts w:ascii="Arial" w:hAnsi="Arial" w:cs="Times New Roman"/>
      <w:b w:val="0"/>
      <w:sz w:val="28"/>
      <w:szCs w:val="24"/>
    </w:rPr>
  </w:style>
  <w:style w:type="character" w:styleId="PlaceholderText">
    <w:name w:val="Placeholder Text"/>
    <w:basedOn w:val="DefaultParagraphFont"/>
    <w:uiPriority w:val="99"/>
    <w:semiHidden/>
    <w:rsid w:val="005C63AD"/>
    <w:rPr>
      <w:color w:val="808080"/>
    </w:rPr>
  </w:style>
  <w:style w:type="character" w:customStyle="1" w:styleId="msoins0">
    <w:name w:val="msoins"/>
    <w:rsid w:val="005C63AD"/>
  </w:style>
  <w:style w:type="paragraph" w:customStyle="1" w:styleId="Default">
    <w:name w:val="Default"/>
    <w:rsid w:val="005C63A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Normal">
    <w:name w:val="db Normal"/>
    <w:basedOn w:val="Normal"/>
    <w:link w:val="dbNormalChar"/>
    <w:qFormat/>
    <w:rsid w:val="005C63AD"/>
    <w:pPr>
      <w:spacing w:after="120"/>
    </w:pPr>
    <w:rPr>
      <w:rFonts w:ascii="Arial" w:hAnsi="Arial"/>
      <w:sz w:val="22"/>
      <w:szCs w:val="22"/>
    </w:rPr>
  </w:style>
  <w:style w:type="character" w:customStyle="1" w:styleId="dbNormalChar">
    <w:name w:val="db Normal Char"/>
    <w:basedOn w:val="DefaultParagraphFont"/>
    <w:link w:val="dbNormal"/>
    <w:rsid w:val="005C63AD"/>
    <w:rPr>
      <w:rFonts w:ascii="Arial" w:eastAsia="Times New Roman" w:hAnsi="Arial" w:cs="Arial"/>
    </w:rPr>
  </w:style>
  <w:style w:type="paragraph" w:customStyle="1" w:styleId="TableText">
    <w:name w:val="Table Text"/>
    <w:basedOn w:val="Normal"/>
    <w:uiPriority w:val="99"/>
    <w:qFormat/>
    <w:rsid w:val="005C63AD"/>
    <w:pPr>
      <w:overflowPunct/>
      <w:autoSpaceDE/>
      <w:autoSpaceDN/>
      <w:adjustRightInd/>
      <w:spacing w:before="40" w:after="40" w:line="260" w:lineRule="exact"/>
      <w:textAlignment w:val="auto"/>
    </w:pPr>
    <w:rPr>
      <w:rFonts w:ascii="TimesNewRoman" w:eastAsia="Calibri" w:hAnsi="TimesNewRoman" w:cs="TimesNewRoman"/>
      <w:sz w:val="20"/>
    </w:rPr>
  </w:style>
  <w:style w:type="paragraph" w:customStyle="1" w:styleId="TableHeading">
    <w:name w:val="Table Heading"/>
    <w:basedOn w:val="TableText"/>
    <w:rsid w:val="005C63AD"/>
    <w:pPr>
      <w:jc w:val="center"/>
    </w:pPr>
    <w:rPr>
      <w:rFonts w:ascii="Arial" w:hAnsi="Arial"/>
      <w:b/>
      <w:bCs/>
    </w:rPr>
  </w:style>
  <w:style w:type="paragraph" w:styleId="NoSpacing">
    <w:name w:val="No Spacing"/>
    <w:uiPriority w:val="1"/>
    <w:qFormat/>
    <w:rsid w:val="004E62CC"/>
    <w:pPr>
      <w:overflowPunct w:val="0"/>
      <w:autoSpaceDE w:val="0"/>
      <w:autoSpaceDN w:val="0"/>
      <w:adjustRightInd w:val="0"/>
      <w:spacing w:before="120" w:after="0" w:line="240" w:lineRule="auto"/>
      <w:jc w:val="both"/>
      <w:textAlignment w:val="baseline"/>
    </w:pPr>
    <w:rPr>
      <w:rFonts w:ascii="Arial" w:eastAsia="Times New Roman" w:hAnsi="Arial" w:cs="Arial"/>
      <w:i/>
      <w:sz w:val="20"/>
      <w:szCs w:val="20"/>
    </w:rPr>
  </w:style>
  <w:style w:type="numbering" w:customStyle="1" w:styleId="Style1">
    <w:name w:val="Style1"/>
    <w:uiPriority w:val="99"/>
    <w:rsid w:val="004E62CC"/>
    <w:pPr>
      <w:numPr>
        <w:numId w:val="25"/>
      </w:numPr>
    </w:pPr>
  </w:style>
  <w:style w:type="paragraph" w:customStyle="1" w:styleId="TableParagraph">
    <w:name w:val="Table Paragraph"/>
    <w:basedOn w:val="Normal"/>
    <w:uiPriority w:val="1"/>
    <w:qFormat/>
    <w:rsid w:val="0014683E"/>
    <w:pPr>
      <w:widowControl w:val="0"/>
      <w:overflowPunct/>
      <w:autoSpaceDE/>
      <w:autoSpaceDN/>
      <w:adjustRightInd/>
      <w:textAlignment w:val="auto"/>
    </w:pPr>
    <w:rPr>
      <w:rFonts w:asciiTheme="minorHAnsi" w:eastAsiaTheme="minorHAnsi" w:hAnsiTheme="minorHAnsi" w:cstheme="minorBidi"/>
      <w:sz w:val="22"/>
      <w:szCs w:val="22"/>
    </w:rPr>
  </w:style>
  <w:style w:type="paragraph" w:customStyle="1" w:styleId="DBNormal0">
    <w:name w:val="DB Normal"/>
    <w:basedOn w:val="Normal"/>
    <w:link w:val="DBNormalChar3"/>
    <w:qFormat/>
    <w:rsid w:val="00921FBA"/>
    <w:pPr>
      <w:overflowPunct/>
      <w:autoSpaceDE/>
      <w:autoSpaceDN/>
      <w:adjustRightInd/>
      <w:spacing w:after="240"/>
      <w:jc w:val="both"/>
      <w:textAlignment w:val="auto"/>
    </w:pPr>
    <w:rPr>
      <w:rFonts w:ascii="Arial" w:hAnsi="Arial" w:cs="Times New Roman"/>
      <w:sz w:val="22"/>
      <w:szCs w:val="22"/>
    </w:rPr>
  </w:style>
  <w:style w:type="character" w:customStyle="1" w:styleId="DBNormalChar3">
    <w:name w:val="DB Normal Char3"/>
    <w:link w:val="DBNormal0"/>
    <w:rsid w:val="00921FBA"/>
    <w:rPr>
      <w:rFonts w:ascii="Arial" w:eastAsia="Times New Roman" w:hAnsi="Arial" w:cs="Times New Roman"/>
    </w:rPr>
  </w:style>
  <w:style w:type="character" w:styleId="Mention">
    <w:name w:val="Mention"/>
    <w:basedOn w:val="DefaultParagraphFont"/>
    <w:uiPriority w:val="99"/>
    <w:semiHidden/>
    <w:unhideWhenUsed/>
    <w:rsid w:val="001E2DB4"/>
    <w:rPr>
      <w:color w:val="2B579A"/>
      <w:shd w:val="clear" w:color="auto" w:fill="E6E6E6"/>
    </w:rPr>
  </w:style>
  <w:style w:type="table" w:customStyle="1" w:styleId="TableGrid1">
    <w:name w:val="Table Grid1"/>
    <w:basedOn w:val="TableNormal"/>
    <w:next w:val="TableGrid"/>
    <w:rsid w:val="00E75A08"/>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43479">
      <w:bodyDiv w:val="1"/>
      <w:marLeft w:val="0"/>
      <w:marRight w:val="0"/>
      <w:marTop w:val="0"/>
      <w:marBottom w:val="0"/>
      <w:divBdr>
        <w:top w:val="none" w:sz="0" w:space="0" w:color="auto"/>
        <w:left w:val="none" w:sz="0" w:space="0" w:color="auto"/>
        <w:bottom w:val="none" w:sz="0" w:space="0" w:color="auto"/>
        <w:right w:val="none" w:sz="0" w:space="0" w:color="auto"/>
      </w:divBdr>
    </w:div>
    <w:div w:id="303970338">
      <w:bodyDiv w:val="1"/>
      <w:marLeft w:val="0"/>
      <w:marRight w:val="0"/>
      <w:marTop w:val="0"/>
      <w:marBottom w:val="0"/>
      <w:divBdr>
        <w:top w:val="none" w:sz="0" w:space="0" w:color="auto"/>
        <w:left w:val="none" w:sz="0" w:space="0" w:color="auto"/>
        <w:bottom w:val="none" w:sz="0" w:space="0" w:color="auto"/>
        <w:right w:val="none" w:sz="0" w:space="0" w:color="auto"/>
      </w:divBdr>
    </w:div>
    <w:div w:id="417018346">
      <w:bodyDiv w:val="1"/>
      <w:marLeft w:val="0"/>
      <w:marRight w:val="0"/>
      <w:marTop w:val="0"/>
      <w:marBottom w:val="0"/>
      <w:divBdr>
        <w:top w:val="none" w:sz="0" w:space="0" w:color="auto"/>
        <w:left w:val="none" w:sz="0" w:space="0" w:color="auto"/>
        <w:bottom w:val="none" w:sz="0" w:space="0" w:color="auto"/>
        <w:right w:val="none" w:sz="0" w:space="0" w:color="auto"/>
      </w:divBdr>
    </w:div>
    <w:div w:id="503476902">
      <w:bodyDiv w:val="1"/>
      <w:marLeft w:val="0"/>
      <w:marRight w:val="0"/>
      <w:marTop w:val="0"/>
      <w:marBottom w:val="0"/>
      <w:divBdr>
        <w:top w:val="none" w:sz="0" w:space="0" w:color="auto"/>
        <w:left w:val="none" w:sz="0" w:space="0" w:color="auto"/>
        <w:bottom w:val="none" w:sz="0" w:space="0" w:color="auto"/>
        <w:right w:val="none" w:sz="0" w:space="0" w:color="auto"/>
      </w:divBdr>
    </w:div>
    <w:div w:id="523858985">
      <w:bodyDiv w:val="1"/>
      <w:marLeft w:val="0"/>
      <w:marRight w:val="0"/>
      <w:marTop w:val="0"/>
      <w:marBottom w:val="0"/>
      <w:divBdr>
        <w:top w:val="none" w:sz="0" w:space="0" w:color="auto"/>
        <w:left w:val="none" w:sz="0" w:space="0" w:color="auto"/>
        <w:bottom w:val="none" w:sz="0" w:space="0" w:color="auto"/>
        <w:right w:val="none" w:sz="0" w:space="0" w:color="auto"/>
      </w:divBdr>
    </w:div>
    <w:div w:id="786898220">
      <w:bodyDiv w:val="1"/>
      <w:marLeft w:val="0"/>
      <w:marRight w:val="0"/>
      <w:marTop w:val="0"/>
      <w:marBottom w:val="0"/>
      <w:divBdr>
        <w:top w:val="none" w:sz="0" w:space="0" w:color="auto"/>
        <w:left w:val="none" w:sz="0" w:space="0" w:color="auto"/>
        <w:bottom w:val="none" w:sz="0" w:space="0" w:color="auto"/>
        <w:right w:val="none" w:sz="0" w:space="0" w:color="auto"/>
      </w:divBdr>
    </w:div>
    <w:div w:id="1569878072">
      <w:bodyDiv w:val="1"/>
      <w:marLeft w:val="0"/>
      <w:marRight w:val="0"/>
      <w:marTop w:val="0"/>
      <w:marBottom w:val="0"/>
      <w:divBdr>
        <w:top w:val="none" w:sz="0" w:space="0" w:color="auto"/>
        <w:left w:val="none" w:sz="0" w:space="0" w:color="auto"/>
        <w:bottom w:val="none" w:sz="0" w:space="0" w:color="auto"/>
        <w:right w:val="none" w:sz="0" w:space="0" w:color="auto"/>
      </w:divBdr>
    </w:div>
    <w:div w:id="167438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TDB@thruway.ny.gov" TargetMode="Externa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4.xml"/><Relationship Id="rId63" Type="http://schemas.openxmlformats.org/officeDocument/2006/relationships/header" Target="header29.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footer" Target="footer39.xml"/><Relationship Id="rId89" Type="http://schemas.microsoft.com/office/2011/relationships/people" Target="people.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6.xml"/><Relationship Id="rId66" Type="http://schemas.openxmlformats.org/officeDocument/2006/relationships/footer" Target="footer28.xml"/><Relationship Id="rId74" Type="http://schemas.openxmlformats.org/officeDocument/2006/relationships/footer" Target="footer32.xml"/><Relationship Id="rId79" Type="http://schemas.openxmlformats.org/officeDocument/2006/relationships/footer" Target="footer36.xml"/><Relationship Id="rId87" Type="http://schemas.openxmlformats.org/officeDocument/2006/relationships/footer" Target="footer41.xml"/><Relationship Id="rId5" Type="http://schemas.openxmlformats.org/officeDocument/2006/relationships/webSettings" Target="webSettings.xml"/><Relationship Id="rId61" Type="http://schemas.openxmlformats.org/officeDocument/2006/relationships/header" Target="header28.xml"/><Relationship Id="rId82" Type="http://schemas.openxmlformats.org/officeDocument/2006/relationships/header" Target="header36.xml"/><Relationship Id="rId90" Type="http://schemas.openxmlformats.org/officeDocument/2006/relationships/glossaryDocument" Target="glossary/document.xml"/><Relationship Id="rId19" Type="http://schemas.openxmlformats.org/officeDocument/2006/relationships/header" Target="header5.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6.xml"/><Relationship Id="rId69" Type="http://schemas.openxmlformats.org/officeDocument/2006/relationships/header" Target="header31.xml"/><Relationship Id="rId77" Type="http://schemas.openxmlformats.org/officeDocument/2006/relationships/footer" Target="footer34.xml"/><Relationship Id="rId8" Type="http://schemas.openxmlformats.org/officeDocument/2006/relationships/image" Target="media/image1.png"/><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5.xml"/><Relationship Id="rId85" Type="http://schemas.openxmlformats.org/officeDocument/2006/relationships/footer" Target="footer4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header" Target="header20.xml"/><Relationship Id="rId59" Type="http://schemas.openxmlformats.org/officeDocument/2006/relationships/footer" Target="footer24.xml"/><Relationship Id="rId67" Type="http://schemas.openxmlformats.org/officeDocument/2006/relationships/header" Target="header30.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footer" Target="footer22.xml"/><Relationship Id="rId62" Type="http://schemas.openxmlformats.org/officeDocument/2006/relationships/footer" Target="footer25.xml"/><Relationship Id="rId70" Type="http://schemas.openxmlformats.org/officeDocument/2006/relationships/footer" Target="footer30.xml"/><Relationship Id="rId75" Type="http://schemas.openxmlformats.org/officeDocument/2006/relationships/header" Target="header34.xml"/><Relationship Id="rId83" Type="http://schemas.openxmlformats.org/officeDocument/2006/relationships/footer" Target="footer38.xml"/><Relationship Id="rId88" Type="http://schemas.openxmlformats.org/officeDocument/2006/relationships/fontTable" Target="fontTable.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header" Target="header22.xml"/><Relationship Id="rId57" Type="http://schemas.openxmlformats.org/officeDocument/2006/relationships/footer" Target="footer23.xml"/><Relationship Id="rId10" Type="http://schemas.openxmlformats.org/officeDocument/2006/relationships/header" Target="header1.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7.xml"/><Relationship Id="rId73" Type="http://schemas.openxmlformats.org/officeDocument/2006/relationships/header" Target="header33.xml"/><Relationship Id="rId78" Type="http://schemas.openxmlformats.org/officeDocument/2006/relationships/footer" Target="footer35.xml"/><Relationship Id="rId81" Type="http://schemas.openxmlformats.org/officeDocument/2006/relationships/footer" Target="footer37.xml"/><Relationship Id="rId86" Type="http://schemas.openxmlformats.org/officeDocument/2006/relationships/header" Target="header37.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0E161B7FB744ADBC462AFA19911FE8"/>
        <w:category>
          <w:name w:val="General"/>
          <w:gallery w:val="placeholder"/>
        </w:category>
        <w:types>
          <w:type w:val="bbPlcHdr"/>
        </w:types>
        <w:behaviors>
          <w:behavior w:val="content"/>
        </w:behaviors>
        <w:guid w:val="{2CBEFC06-EC6B-4951-844B-96B29F267237}"/>
      </w:docPartPr>
      <w:docPartBody>
        <w:p w:rsidR="00A67193" w:rsidRDefault="009725BF" w:rsidP="009725BF">
          <w:pPr>
            <w:pStyle w:val="DB0E161B7FB744ADBC462AFA19911FE8"/>
          </w:pPr>
          <w:r w:rsidRPr="005A16DB">
            <w:rPr>
              <w:rStyle w:val="PlaceholderText"/>
            </w:rPr>
            <w:t>[Comments]</w:t>
          </w:r>
        </w:p>
      </w:docPartBody>
    </w:docPart>
    <w:docPart>
      <w:docPartPr>
        <w:name w:val="44E05B062BB84D5983447544F7354DCE"/>
        <w:category>
          <w:name w:val="General"/>
          <w:gallery w:val="placeholder"/>
        </w:category>
        <w:types>
          <w:type w:val="bbPlcHdr"/>
        </w:types>
        <w:behaviors>
          <w:behavior w:val="content"/>
        </w:behaviors>
        <w:guid w:val="{D8A37EA9-8FA5-4F99-B936-3F53654E37FD}"/>
      </w:docPartPr>
      <w:docPartBody>
        <w:p w:rsidR="00A67193" w:rsidRDefault="009725BF" w:rsidP="009725BF">
          <w:pPr>
            <w:pStyle w:val="44E05B062BB84D5983447544F7354DCE"/>
          </w:pPr>
          <w:r w:rsidRPr="00A250BC">
            <w:rPr>
              <w:rStyle w:val="PlaceholderText"/>
            </w:rPr>
            <w:t>[Keywords]</w:t>
          </w:r>
        </w:p>
      </w:docPartBody>
    </w:docPart>
    <w:docPart>
      <w:docPartPr>
        <w:name w:val="A7D81519584A442B85D76B17DC4A52FC"/>
        <w:category>
          <w:name w:val="General"/>
          <w:gallery w:val="placeholder"/>
        </w:category>
        <w:types>
          <w:type w:val="bbPlcHdr"/>
        </w:types>
        <w:behaviors>
          <w:behavior w:val="content"/>
        </w:behaviors>
        <w:guid w:val="{CE6D7AA5-5590-4B13-A39C-FBE38C9B6C44}"/>
      </w:docPartPr>
      <w:docPartBody>
        <w:p w:rsidR="00A67193" w:rsidRDefault="009725BF" w:rsidP="009725BF">
          <w:pPr>
            <w:pStyle w:val="A7D81519584A442B85D76B17DC4A52FC"/>
          </w:pPr>
          <w:r w:rsidRPr="003D1924">
            <w:rPr>
              <w:rStyle w:val="PlaceholderText"/>
            </w:rPr>
            <w:t>[Subject]</w:t>
          </w:r>
        </w:p>
      </w:docPartBody>
    </w:docPart>
    <w:docPart>
      <w:docPartPr>
        <w:name w:val="31B44ED409D84B328B7ED28EE946DCC9"/>
        <w:category>
          <w:name w:val="General"/>
          <w:gallery w:val="placeholder"/>
        </w:category>
        <w:types>
          <w:type w:val="bbPlcHdr"/>
        </w:types>
        <w:behaviors>
          <w:behavior w:val="content"/>
        </w:behaviors>
        <w:guid w:val="{69EE835E-3314-427B-A914-9378F7BE6AEE}"/>
      </w:docPartPr>
      <w:docPartBody>
        <w:p w:rsidR="00A67193" w:rsidRDefault="009725BF" w:rsidP="009725BF">
          <w:pPr>
            <w:pStyle w:val="31B44ED409D84B328B7ED28EE946DCC9"/>
          </w:pPr>
          <w:r w:rsidRPr="00C56874">
            <w:rPr>
              <w:rStyle w:val="PlaceholderText"/>
            </w:rPr>
            <w:t>[Status]</w:t>
          </w:r>
        </w:p>
      </w:docPartBody>
    </w:docPart>
    <w:docPart>
      <w:docPartPr>
        <w:name w:val="23D36058FA5C4F0AAEF32C762108FF4B"/>
        <w:category>
          <w:name w:val="General"/>
          <w:gallery w:val="placeholder"/>
        </w:category>
        <w:types>
          <w:type w:val="bbPlcHdr"/>
        </w:types>
        <w:behaviors>
          <w:behavior w:val="content"/>
        </w:behaviors>
        <w:guid w:val="{75BA291D-48A3-45F1-9063-0B250F2833AB}"/>
      </w:docPartPr>
      <w:docPartBody>
        <w:p w:rsidR="00A67193" w:rsidRDefault="009725BF" w:rsidP="009725BF">
          <w:pPr>
            <w:pStyle w:val="23D36058FA5C4F0AAEF32C762108FF4B"/>
          </w:pPr>
          <w:r w:rsidRPr="00A250BC">
            <w:rPr>
              <w:rStyle w:val="PlaceholderText"/>
            </w:rPr>
            <w:t>[Title]</w:t>
          </w:r>
        </w:p>
      </w:docPartBody>
    </w:docPart>
    <w:docPart>
      <w:docPartPr>
        <w:name w:val="2C8D95561FB14BBF85026CDD017E3746"/>
        <w:category>
          <w:name w:val="General"/>
          <w:gallery w:val="placeholder"/>
        </w:category>
        <w:types>
          <w:type w:val="bbPlcHdr"/>
        </w:types>
        <w:behaviors>
          <w:behavior w:val="content"/>
        </w:behaviors>
        <w:guid w:val="{2A121518-99B6-4B96-9448-B36E81579163}"/>
      </w:docPartPr>
      <w:docPartBody>
        <w:p w:rsidR="00A67193" w:rsidRDefault="009725BF" w:rsidP="009725BF">
          <w:pPr>
            <w:pStyle w:val="2C8D95561FB14BBF85026CDD017E3746"/>
          </w:pPr>
          <w:r w:rsidRPr="005539EF">
            <w:rPr>
              <w:rStyle w:val="PlaceholderText"/>
            </w:rPr>
            <w:t>[Title]</w:t>
          </w:r>
        </w:p>
      </w:docPartBody>
    </w:docPart>
    <w:docPart>
      <w:docPartPr>
        <w:name w:val="66AA3EE27DD240759E9ADBA36A2CEF1B"/>
        <w:category>
          <w:name w:val="General"/>
          <w:gallery w:val="placeholder"/>
        </w:category>
        <w:types>
          <w:type w:val="bbPlcHdr"/>
        </w:types>
        <w:behaviors>
          <w:behavior w:val="content"/>
        </w:behaviors>
        <w:guid w:val="{DC1122EF-90A5-4575-B4C3-8E0CECD37BE3}"/>
      </w:docPartPr>
      <w:docPartBody>
        <w:p w:rsidR="00A67193" w:rsidRDefault="009725BF" w:rsidP="009725BF">
          <w:pPr>
            <w:pStyle w:val="66AA3EE27DD240759E9ADBA36A2CEF1B"/>
          </w:pPr>
          <w:r w:rsidRPr="00A250BC">
            <w:rPr>
              <w:rStyle w:val="PlaceholderText"/>
            </w:rPr>
            <w:t>[Title]</w:t>
          </w:r>
        </w:p>
      </w:docPartBody>
    </w:docPart>
    <w:docPart>
      <w:docPartPr>
        <w:name w:val="52FA0A99AB7D49FFB3C96C119F942087"/>
        <w:category>
          <w:name w:val="General"/>
          <w:gallery w:val="placeholder"/>
        </w:category>
        <w:types>
          <w:type w:val="bbPlcHdr"/>
        </w:types>
        <w:behaviors>
          <w:behavior w:val="content"/>
        </w:behaviors>
        <w:guid w:val="{0C1A8897-4F68-4A6D-A8E9-B1FD30D6D766}"/>
      </w:docPartPr>
      <w:docPartBody>
        <w:p w:rsidR="00A67193" w:rsidRDefault="009725BF" w:rsidP="009725BF">
          <w:pPr>
            <w:pStyle w:val="52FA0A99AB7D49FFB3C96C119F942087"/>
          </w:pPr>
          <w:r w:rsidRPr="00A250BC">
            <w:rPr>
              <w:rStyle w:val="PlaceholderText"/>
            </w:rPr>
            <w:t>[Title]</w:t>
          </w:r>
        </w:p>
      </w:docPartBody>
    </w:docPart>
    <w:docPart>
      <w:docPartPr>
        <w:name w:val="96D2021C53D741F588BBD761BA2C506D"/>
        <w:category>
          <w:name w:val="General"/>
          <w:gallery w:val="placeholder"/>
        </w:category>
        <w:types>
          <w:type w:val="bbPlcHdr"/>
        </w:types>
        <w:behaviors>
          <w:behavior w:val="content"/>
        </w:behaviors>
        <w:guid w:val="{67E27CAB-B01C-4115-A3F0-CC39253AAC87}"/>
      </w:docPartPr>
      <w:docPartBody>
        <w:p w:rsidR="00A67193" w:rsidRDefault="009725BF" w:rsidP="009725BF">
          <w:pPr>
            <w:pStyle w:val="96D2021C53D741F588BBD761BA2C506D"/>
          </w:pPr>
          <w:r w:rsidRPr="00A250BC">
            <w:rPr>
              <w:rStyle w:val="PlaceholderText"/>
            </w:rPr>
            <w:t>[Keywords]</w:t>
          </w:r>
        </w:p>
      </w:docPartBody>
    </w:docPart>
    <w:docPart>
      <w:docPartPr>
        <w:name w:val="C3D350202B3D4C7082DC10A85668096A"/>
        <w:category>
          <w:name w:val="General"/>
          <w:gallery w:val="placeholder"/>
        </w:category>
        <w:types>
          <w:type w:val="bbPlcHdr"/>
        </w:types>
        <w:behaviors>
          <w:behavior w:val="content"/>
        </w:behaviors>
        <w:guid w:val="{1F7C00A8-9D2C-4D00-8024-2FD95A429254}"/>
      </w:docPartPr>
      <w:docPartBody>
        <w:p w:rsidR="00A67193" w:rsidRDefault="009725BF" w:rsidP="009725BF">
          <w:pPr>
            <w:pStyle w:val="C3D350202B3D4C7082DC10A85668096A"/>
          </w:pPr>
          <w:r w:rsidRPr="00A250BC">
            <w:rPr>
              <w:rStyle w:val="PlaceholderText"/>
            </w:rPr>
            <w:t>[Title]</w:t>
          </w:r>
        </w:p>
      </w:docPartBody>
    </w:docPart>
    <w:docPart>
      <w:docPartPr>
        <w:name w:val="395E91A1C38C495ABB801382671C6CA7"/>
        <w:category>
          <w:name w:val="General"/>
          <w:gallery w:val="placeholder"/>
        </w:category>
        <w:types>
          <w:type w:val="bbPlcHdr"/>
        </w:types>
        <w:behaviors>
          <w:behavior w:val="content"/>
        </w:behaviors>
        <w:guid w:val="{B5C601EB-759F-487B-B1A8-55267735F5AC}"/>
      </w:docPartPr>
      <w:docPartBody>
        <w:p w:rsidR="00A67193" w:rsidRDefault="009725BF" w:rsidP="009725BF">
          <w:pPr>
            <w:pStyle w:val="395E91A1C38C495ABB801382671C6CA7"/>
          </w:pPr>
          <w:r w:rsidRPr="00A250BC">
            <w:rPr>
              <w:rStyle w:val="PlaceholderText"/>
            </w:rPr>
            <w:t>[Keywords]</w:t>
          </w:r>
        </w:p>
      </w:docPartBody>
    </w:docPart>
    <w:docPart>
      <w:docPartPr>
        <w:name w:val="C5F7FD49127D46CD93A40671BE1B8100"/>
        <w:category>
          <w:name w:val="General"/>
          <w:gallery w:val="placeholder"/>
        </w:category>
        <w:types>
          <w:type w:val="bbPlcHdr"/>
        </w:types>
        <w:behaviors>
          <w:behavior w:val="content"/>
        </w:behaviors>
        <w:guid w:val="{2F5A2896-9C48-4D80-A903-4C5E64536472}"/>
      </w:docPartPr>
      <w:docPartBody>
        <w:p w:rsidR="00A67193" w:rsidRDefault="009725BF" w:rsidP="009725BF">
          <w:pPr>
            <w:pStyle w:val="C5F7FD49127D46CD93A40671BE1B8100"/>
          </w:pPr>
          <w:r w:rsidRPr="00A250BC">
            <w:rPr>
              <w:rStyle w:val="PlaceholderText"/>
            </w:rPr>
            <w:t>[Title]</w:t>
          </w:r>
        </w:p>
      </w:docPartBody>
    </w:docPart>
    <w:docPart>
      <w:docPartPr>
        <w:name w:val="ADA0370214DC4434BE785A92F558008C"/>
        <w:category>
          <w:name w:val="General"/>
          <w:gallery w:val="placeholder"/>
        </w:category>
        <w:types>
          <w:type w:val="bbPlcHdr"/>
        </w:types>
        <w:behaviors>
          <w:behavior w:val="content"/>
        </w:behaviors>
        <w:guid w:val="{3DC240AC-B457-4714-82B0-594B9321F1C6}"/>
      </w:docPartPr>
      <w:docPartBody>
        <w:p w:rsidR="00A67193" w:rsidRDefault="009725BF" w:rsidP="009725BF">
          <w:pPr>
            <w:pStyle w:val="ADA0370214DC4434BE785A92F558008C"/>
          </w:pPr>
          <w:r w:rsidRPr="00A250BC">
            <w:rPr>
              <w:rStyle w:val="PlaceholderText"/>
            </w:rPr>
            <w:t>[Keywords]</w:t>
          </w:r>
        </w:p>
      </w:docPartBody>
    </w:docPart>
    <w:docPart>
      <w:docPartPr>
        <w:name w:val="6067CD626C684B72B3402F6B8B2004B1"/>
        <w:category>
          <w:name w:val="General"/>
          <w:gallery w:val="placeholder"/>
        </w:category>
        <w:types>
          <w:type w:val="bbPlcHdr"/>
        </w:types>
        <w:behaviors>
          <w:behavior w:val="content"/>
        </w:behaviors>
        <w:guid w:val="{033B44EA-890E-4037-8ACB-954AC4804D27}"/>
      </w:docPartPr>
      <w:docPartBody>
        <w:p w:rsidR="00A67193" w:rsidRDefault="009725BF" w:rsidP="009725BF">
          <w:pPr>
            <w:pStyle w:val="6067CD626C684B72B3402F6B8B2004B1"/>
          </w:pPr>
          <w:r w:rsidRPr="00C56874">
            <w:rPr>
              <w:rStyle w:val="PlaceholderText"/>
            </w:rPr>
            <w:t>[Title]</w:t>
          </w:r>
        </w:p>
      </w:docPartBody>
    </w:docPart>
    <w:docPart>
      <w:docPartPr>
        <w:name w:val="287C88E534A345DD8EF23DF03E6B1DA5"/>
        <w:category>
          <w:name w:val="General"/>
          <w:gallery w:val="placeholder"/>
        </w:category>
        <w:types>
          <w:type w:val="bbPlcHdr"/>
        </w:types>
        <w:behaviors>
          <w:behavior w:val="content"/>
        </w:behaviors>
        <w:guid w:val="{8B099875-C82C-48B9-8435-EE0548AF9DC5}"/>
      </w:docPartPr>
      <w:docPartBody>
        <w:p w:rsidR="00A67193" w:rsidRDefault="009725BF" w:rsidP="009725BF">
          <w:pPr>
            <w:pStyle w:val="287C88E534A345DD8EF23DF03E6B1DA5"/>
          </w:pPr>
          <w:r w:rsidRPr="00C56874">
            <w:rPr>
              <w:rStyle w:val="PlaceholderText"/>
            </w:rPr>
            <w:t>[Keywords]</w:t>
          </w:r>
        </w:p>
      </w:docPartBody>
    </w:docPart>
    <w:docPart>
      <w:docPartPr>
        <w:name w:val="71704F3360364D9AAEEA446C88823965"/>
        <w:category>
          <w:name w:val="General"/>
          <w:gallery w:val="placeholder"/>
        </w:category>
        <w:types>
          <w:type w:val="bbPlcHdr"/>
        </w:types>
        <w:behaviors>
          <w:behavior w:val="content"/>
        </w:behaviors>
        <w:guid w:val="{5881A06C-E3FF-4097-A670-45F79CDD1C06}"/>
      </w:docPartPr>
      <w:docPartBody>
        <w:p w:rsidR="00A67193" w:rsidRDefault="009725BF" w:rsidP="009725BF">
          <w:pPr>
            <w:pStyle w:val="71704F3360364D9AAEEA446C88823965"/>
          </w:pPr>
          <w:r w:rsidRPr="00C56874">
            <w:rPr>
              <w:rStyle w:val="PlaceholderText"/>
            </w:rPr>
            <w:t>[Category]</w:t>
          </w:r>
        </w:p>
      </w:docPartBody>
    </w:docPart>
    <w:docPart>
      <w:docPartPr>
        <w:name w:val="4FF73FFF5BFE4285994F302D8B786C78"/>
        <w:category>
          <w:name w:val="General"/>
          <w:gallery w:val="placeholder"/>
        </w:category>
        <w:types>
          <w:type w:val="bbPlcHdr"/>
        </w:types>
        <w:behaviors>
          <w:behavior w:val="content"/>
        </w:behaviors>
        <w:guid w:val="{DCDCE46E-416C-4FC9-8122-6E591DEF9B4B}"/>
      </w:docPartPr>
      <w:docPartBody>
        <w:p w:rsidR="00A67193" w:rsidRDefault="009725BF" w:rsidP="009725BF">
          <w:pPr>
            <w:pStyle w:val="4FF73FFF5BFE4285994F302D8B786C78"/>
          </w:pPr>
          <w:r w:rsidRPr="00C56874">
            <w:rPr>
              <w:rStyle w:val="PlaceholderText"/>
            </w:rPr>
            <w:t>[Status]</w:t>
          </w:r>
        </w:p>
      </w:docPartBody>
    </w:docPart>
    <w:docPart>
      <w:docPartPr>
        <w:name w:val="620CEA77F6FC47E0A86FFD30DCA88C35"/>
        <w:category>
          <w:name w:val="General"/>
          <w:gallery w:val="placeholder"/>
        </w:category>
        <w:types>
          <w:type w:val="bbPlcHdr"/>
        </w:types>
        <w:behaviors>
          <w:behavior w:val="content"/>
        </w:behaviors>
        <w:guid w:val="{573EBBD0-99FD-40DC-928F-EDB1B870858B}"/>
      </w:docPartPr>
      <w:docPartBody>
        <w:p w:rsidR="00AB519D" w:rsidRDefault="00AB519D">
          <w:r w:rsidRPr="009D0BA9">
            <w:rPr>
              <w:rStyle w:val="PlaceholderText"/>
            </w:rPr>
            <w:t>[Title]</w:t>
          </w:r>
        </w:p>
      </w:docPartBody>
    </w:docPart>
    <w:docPart>
      <w:docPartPr>
        <w:name w:val="C5F61B92A7624626A01E17F83A7D8BEA"/>
        <w:category>
          <w:name w:val="General"/>
          <w:gallery w:val="placeholder"/>
        </w:category>
        <w:types>
          <w:type w:val="bbPlcHdr"/>
        </w:types>
        <w:behaviors>
          <w:behavior w:val="content"/>
        </w:behaviors>
        <w:guid w:val="{B1992293-3EEC-4464-B7F3-5B2219E039C1}"/>
      </w:docPartPr>
      <w:docPartBody>
        <w:p w:rsidR="00915C5A" w:rsidRDefault="007C7DB2" w:rsidP="007C7DB2">
          <w:pPr>
            <w:pStyle w:val="C5F61B92A7624626A01E17F83A7D8BEA"/>
          </w:pPr>
          <w:r w:rsidRPr="00A250BC">
            <w:rPr>
              <w:rStyle w:val="PlaceholderText"/>
            </w:rPr>
            <w:t>[Title]</w:t>
          </w:r>
        </w:p>
      </w:docPartBody>
    </w:docPart>
    <w:docPart>
      <w:docPartPr>
        <w:name w:val="9E9839A6BB0A41F59D23A759AE46AADA"/>
        <w:category>
          <w:name w:val="General"/>
          <w:gallery w:val="placeholder"/>
        </w:category>
        <w:types>
          <w:type w:val="bbPlcHdr"/>
        </w:types>
        <w:behaviors>
          <w:behavior w:val="content"/>
        </w:behaviors>
        <w:guid w:val="{F3CC2552-2190-4829-9E6E-90F866E48DF8}"/>
      </w:docPartPr>
      <w:docPartBody>
        <w:p w:rsidR="00915C5A" w:rsidRDefault="007C7DB2" w:rsidP="007C7DB2">
          <w:pPr>
            <w:pStyle w:val="9E9839A6BB0A41F59D23A759AE46AADA"/>
          </w:pPr>
          <w:r w:rsidRPr="00A250BC">
            <w:rPr>
              <w:rStyle w:val="PlaceholderText"/>
            </w:rPr>
            <w:t>[Keywords]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2"/>
  </w:compat>
  <w:rsids>
    <w:rsidRoot w:val="009725BF"/>
    <w:rsid w:val="00040718"/>
    <w:rsid w:val="00095276"/>
    <w:rsid w:val="001171A1"/>
    <w:rsid w:val="001272A4"/>
    <w:rsid w:val="00162511"/>
    <w:rsid w:val="001B452E"/>
    <w:rsid w:val="001E0BDF"/>
    <w:rsid w:val="001F6301"/>
    <w:rsid w:val="00293651"/>
    <w:rsid w:val="003224E5"/>
    <w:rsid w:val="00357C0E"/>
    <w:rsid w:val="00363A98"/>
    <w:rsid w:val="00396459"/>
    <w:rsid w:val="00426718"/>
    <w:rsid w:val="004711D8"/>
    <w:rsid w:val="004A16CF"/>
    <w:rsid w:val="004C290C"/>
    <w:rsid w:val="004C3EFC"/>
    <w:rsid w:val="004E0D89"/>
    <w:rsid w:val="0051184D"/>
    <w:rsid w:val="00521B42"/>
    <w:rsid w:val="005727BA"/>
    <w:rsid w:val="005A66ED"/>
    <w:rsid w:val="005A7242"/>
    <w:rsid w:val="005F040B"/>
    <w:rsid w:val="006959D8"/>
    <w:rsid w:val="007A6D6A"/>
    <w:rsid w:val="007C7DB2"/>
    <w:rsid w:val="007F7FCD"/>
    <w:rsid w:val="00853D61"/>
    <w:rsid w:val="00882F76"/>
    <w:rsid w:val="008C5339"/>
    <w:rsid w:val="008F28CA"/>
    <w:rsid w:val="00915C5A"/>
    <w:rsid w:val="00922D4A"/>
    <w:rsid w:val="0092456F"/>
    <w:rsid w:val="009725BF"/>
    <w:rsid w:val="009D5E63"/>
    <w:rsid w:val="00A239FF"/>
    <w:rsid w:val="00A4145B"/>
    <w:rsid w:val="00A67193"/>
    <w:rsid w:val="00A85CD7"/>
    <w:rsid w:val="00AB519D"/>
    <w:rsid w:val="00BA1FC4"/>
    <w:rsid w:val="00BE72E4"/>
    <w:rsid w:val="00BF3206"/>
    <w:rsid w:val="00C14671"/>
    <w:rsid w:val="00C14CE6"/>
    <w:rsid w:val="00C22ADC"/>
    <w:rsid w:val="00C50D28"/>
    <w:rsid w:val="00C774FE"/>
    <w:rsid w:val="00CB3230"/>
    <w:rsid w:val="00CF1620"/>
    <w:rsid w:val="00DA000E"/>
    <w:rsid w:val="00DE13A8"/>
    <w:rsid w:val="00E3705D"/>
    <w:rsid w:val="00E75394"/>
    <w:rsid w:val="00EC23D9"/>
    <w:rsid w:val="00ED51A2"/>
    <w:rsid w:val="00ED5D18"/>
    <w:rsid w:val="00F147DD"/>
    <w:rsid w:val="00F30EFE"/>
    <w:rsid w:val="00F74AAA"/>
    <w:rsid w:val="00FB5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67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7DB2"/>
    <w:rPr>
      <w:color w:val="808080"/>
    </w:rPr>
  </w:style>
  <w:style w:type="paragraph" w:customStyle="1" w:styleId="DB0E161B7FB744ADBC462AFA19911FE8">
    <w:name w:val="DB0E161B7FB744ADBC462AFA19911FE8"/>
    <w:rsid w:val="009725BF"/>
  </w:style>
  <w:style w:type="paragraph" w:customStyle="1" w:styleId="44E05B062BB84D5983447544F7354DCE">
    <w:name w:val="44E05B062BB84D5983447544F7354DCE"/>
    <w:rsid w:val="009725BF"/>
  </w:style>
  <w:style w:type="paragraph" w:customStyle="1" w:styleId="A7D81519584A442B85D76B17DC4A52FC">
    <w:name w:val="A7D81519584A442B85D76B17DC4A52FC"/>
    <w:rsid w:val="009725BF"/>
  </w:style>
  <w:style w:type="paragraph" w:customStyle="1" w:styleId="31B44ED409D84B328B7ED28EE946DCC9">
    <w:name w:val="31B44ED409D84B328B7ED28EE946DCC9"/>
    <w:rsid w:val="009725BF"/>
  </w:style>
  <w:style w:type="paragraph" w:customStyle="1" w:styleId="23D36058FA5C4F0AAEF32C762108FF4B">
    <w:name w:val="23D36058FA5C4F0AAEF32C762108FF4B"/>
    <w:rsid w:val="009725BF"/>
  </w:style>
  <w:style w:type="paragraph" w:customStyle="1" w:styleId="2C8D95561FB14BBF85026CDD017E3746">
    <w:name w:val="2C8D95561FB14BBF85026CDD017E3746"/>
    <w:rsid w:val="009725BF"/>
  </w:style>
  <w:style w:type="paragraph" w:customStyle="1" w:styleId="66AA3EE27DD240759E9ADBA36A2CEF1B">
    <w:name w:val="66AA3EE27DD240759E9ADBA36A2CEF1B"/>
    <w:rsid w:val="009725BF"/>
  </w:style>
  <w:style w:type="paragraph" w:customStyle="1" w:styleId="13179D1BD02A41ED8AB43054F69DD5C5">
    <w:name w:val="13179D1BD02A41ED8AB43054F69DD5C5"/>
    <w:rsid w:val="009725BF"/>
  </w:style>
  <w:style w:type="paragraph" w:customStyle="1" w:styleId="3E35CE15038D43A985C5DF128C4ED997">
    <w:name w:val="3E35CE15038D43A985C5DF128C4ED997"/>
    <w:rsid w:val="009725BF"/>
  </w:style>
  <w:style w:type="paragraph" w:customStyle="1" w:styleId="4F0DEF08B1304586A4AC61AF6A284457">
    <w:name w:val="4F0DEF08B1304586A4AC61AF6A284457"/>
    <w:rsid w:val="009725BF"/>
  </w:style>
  <w:style w:type="paragraph" w:customStyle="1" w:styleId="52FA0A99AB7D49FFB3C96C119F942087">
    <w:name w:val="52FA0A99AB7D49FFB3C96C119F942087"/>
    <w:rsid w:val="009725BF"/>
  </w:style>
  <w:style w:type="paragraph" w:customStyle="1" w:styleId="96D2021C53D741F588BBD761BA2C506D">
    <w:name w:val="96D2021C53D741F588BBD761BA2C506D"/>
    <w:rsid w:val="009725BF"/>
  </w:style>
  <w:style w:type="paragraph" w:customStyle="1" w:styleId="C3D350202B3D4C7082DC10A85668096A">
    <w:name w:val="C3D350202B3D4C7082DC10A85668096A"/>
    <w:rsid w:val="009725BF"/>
  </w:style>
  <w:style w:type="paragraph" w:customStyle="1" w:styleId="395E91A1C38C495ABB801382671C6CA7">
    <w:name w:val="395E91A1C38C495ABB801382671C6CA7"/>
    <w:rsid w:val="009725BF"/>
  </w:style>
  <w:style w:type="paragraph" w:customStyle="1" w:styleId="7B44E83B047F434D9E283E6698FBC440">
    <w:name w:val="7B44E83B047F434D9E283E6698FBC440"/>
    <w:rsid w:val="009725BF"/>
  </w:style>
  <w:style w:type="paragraph" w:customStyle="1" w:styleId="C5F7FD49127D46CD93A40671BE1B8100">
    <w:name w:val="C5F7FD49127D46CD93A40671BE1B8100"/>
    <w:rsid w:val="009725BF"/>
  </w:style>
  <w:style w:type="paragraph" w:customStyle="1" w:styleId="ADA0370214DC4434BE785A92F558008C">
    <w:name w:val="ADA0370214DC4434BE785A92F558008C"/>
    <w:rsid w:val="009725BF"/>
  </w:style>
  <w:style w:type="paragraph" w:customStyle="1" w:styleId="6067CD626C684B72B3402F6B8B2004B1">
    <w:name w:val="6067CD626C684B72B3402F6B8B2004B1"/>
    <w:rsid w:val="009725BF"/>
  </w:style>
  <w:style w:type="paragraph" w:customStyle="1" w:styleId="287C88E534A345DD8EF23DF03E6B1DA5">
    <w:name w:val="287C88E534A345DD8EF23DF03E6B1DA5"/>
    <w:rsid w:val="009725BF"/>
  </w:style>
  <w:style w:type="paragraph" w:customStyle="1" w:styleId="71704F3360364D9AAEEA446C88823965">
    <w:name w:val="71704F3360364D9AAEEA446C88823965"/>
    <w:rsid w:val="009725BF"/>
  </w:style>
  <w:style w:type="paragraph" w:customStyle="1" w:styleId="4FF73FFF5BFE4285994F302D8B786C78">
    <w:name w:val="4FF73FFF5BFE4285994F302D8B786C78"/>
    <w:rsid w:val="009725BF"/>
  </w:style>
  <w:style w:type="paragraph" w:customStyle="1" w:styleId="59F793DA35094DDEA342A929DC66224F">
    <w:name w:val="59F793DA35094DDEA342A929DC66224F"/>
    <w:rsid w:val="00C14CE6"/>
    <w:pPr>
      <w:spacing w:before="240" w:after="0" w:line="240" w:lineRule="auto"/>
    </w:pPr>
    <w:rPr>
      <w:rFonts w:ascii="Times New Roman" w:eastAsia="Times New Roman" w:hAnsi="Times New Roman" w:cs="Arial"/>
      <w:sz w:val="24"/>
      <w:szCs w:val="20"/>
    </w:rPr>
  </w:style>
  <w:style w:type="paragraph" w:customStyle="1" w:styleId="59F793DA35094DDEA342A929DC66224F1">
    <w:name w:val="59F793DA35094DDEA342A929DC66224F1"/>
    <w:rsid w:val="00C14CE6"/>
    <w:pPr>
      <w:spacing w:before="240" w:after="0" w:line="240" w:lineRule="auto"/>
    </w:pPr>
    <w:rPr>
      <w:rFonts w:ascii="Times New Roman" w:eastAsia="Times New Roman" w:hAnsi="Times New Roman" w:cs="Arial"/>
      <w:sz w:val="24"/>
      <w:szCs w:val="20"/>
    </w:rPr>
  </w:style>
  <w:style w:type="paragraph" w:customStyle="1" w:styleId="7B07F712CEB240B18C4BF336E2F06B10">
    <w:name w:val="7B07F712CEB240B18C4BF336E2F06B10"/>
    <w:rsid w:val="00C14CE6"/>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 w:type="paragraph" w:customStyle="1" w:styleId="C5F61B92A7624626A01E17F83A7D8BEA">
    <w:name w:val="C5F61B92A7624626A01E17F83A7D8BEA"/>
    <w:rsid w:val="007C7DB2"/>
    <w:pPr>
      <w:spacing w:after="160" w:line="259" w:lineRule="auto"/>
    </w:pPr>
  </w:style>
  <w:style w:type="paragraph" w:customStyle="1" w:styleId="9E9839A6BB0A41F59D23A759AE46AADA">
    <w:name w:val="9E9839A6BB0A41F59D23A759AE46AADA"/>
    <w:rsid w:val="007C7DB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06881-472A-4D80-AB81-50164ACB4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94</Pages>
  <Words>20229</Words>
  <Characters>115311</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Cashless Tolling</vt:lpstr>
    </vt:vector>
  </TitlesOfParts>
  <Company>W-AMNYC-V-AIT04</Company>
  <LinksUpToDate>false</LinksUpToDate>
  <CharactersWithSpaces>135270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Cashless Tolling</dc:title>
  <dc:subject>Request for Proposals</dc:subject>
  <dc:creator>Tom Velleca</dc:creator>
  <cp:keywords>TA 19-1, Contract No. D800002</cp:keywords>
  <dc:description>CASHLESS TOLLING</dc:description>
  <cp:lastModifiedBy>Conlon, Kathryn</cp:lastModifiedBy>
  <cp:revision>16</cp:revision>
  <cp:lastPrinted>2017-12-14T17:11:00Z</cp:lastPrinted>
  <dcterms:created xsi:type="dcterms:W3CDTF">2019-01-23T15:14:00Z</dcterms:created>
  <dcterms:modified xsi:type="dcterms:W3CDTF">2019-02-14T21:08:00Z</dcterms:modified>
  <cp:category>Instructions to Proposers, Appendix E</cp:category>
  <cp:contentStatus>FINAL February 14, 2019</cp:contentStatus>
</cp:coreProperties>
</file>